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77731F" w14:textId="77777777" w:rsidR="0024279E" w:rsidRPr="00603221" w:rsidRDefault="0024279E" w:rsidP="6D816F02">
      <w:pPr>
        <w:jc w:val="center"/>
        <w:rPr>
          <w:b/>
          <w:bCs/>
          <w:sz w:val="32"/>
          <w:szCs w:val="32"/>
          <w:lang w:val="el-GR"/>
        </w:rPr>
      </w:pPr>
      <w:r w:rsidRPr="6D816F02">
        <w:rPr>
          <w:b/>
          <w:bCs/>
          <w:sz w:val="32"/>
          <w:szCs w:val="32"/>
          <w:lang w:val="el-GR"/>
        </w:rPr>
        <w:t>Διακήρυξη</w:t>
      </w:r>
    </w:p>
    <w:p w14:paraId="3888432E"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5E860A29" w14:textId="77777777" w:rsidR="0024279E" w:rsidRPr="00511FC7"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D86293" w:rsidRPr="00D86293">
        <w:rPr>
          <w:b/>
          <w:sz w:val="32"/>
          <w:szCs w:val="32"/>
          <w:lang w:val="el-GR"/>
        </w:rPr>
        <w:t>Υπηρεσίες γραφείου υποστήριξης δικαιούχων (</w:t>
      </w:r>
      <w:proofErr w:type="spellStart"/>
      <w:r w:rsidR="00D86293" w:rsidRPr="00D86293">
        <w:rPr>
          <w:b/>
          <w:sz w:val="32"/>
          <w:szCs w:val="32"/>
          <w:lang w:val="el-GR"/>
        </w:rPr>
        <w:t>Help-Desk</w:t>
      </w:r>
      <w:proofErr w:type="spellEnd"/>
      <w:r w:rsidR="00D86293" w:rsidRPr="00D86293">
        <w:rPr>
          <w:b/>
          <w:sz w:val="32"/>
          <w:szCs w:val="32"/>
          <w:lang w:val="el-GR"/>
        </w:rPr>
        <w:t xml:space="preserve">) για το Πρόγραμμα </w:t>
      </w:r>
      <w:r w:rsidR="00511FC7" w:rsidRPr="00511FC7">
        <w:rPr>
          <w:b/>
          <w:sz w:val="32"/>
          <w:szCs w:val="32"/>
          <w:lang w:val="el-GR"/>
        </w:rPr>
        <w:t>«</w:t>
      </w:r>
      <w:r w:rsidR="00E70A0D">
        <w:rPr>
          <w:b/>
          <w:sz w:val="32"/>
          <w:szCs w:val="32"/>
          <w:lang w:val="el-GR"/>
        </w:rPr>
        <w:t>Τουρισμός για όλους</w:t>
      </w:r>
      <w:r w:rsidR="00D8548B">
        <w:rPr>
          <w:b/>
          <w:sz w:val="32"/>
          <w:szCs w:val="32"/>
          <w:lang w:val="el-GR"/>
        </w:rPr>
        <w:t xml:space="preserve"> 2024</w:t>
      </w:r>
      <w:r w:rsidR="00511FC7" w:rsidRPr="00511FC7">
        <w:rPr>
          <w:b/>
          <w:sz w:val="32"/>
          <w:szCs w:val="32"/>
          <w:lang w:val="el-GR"/>
        </w:rPr>
        <w:t>»</w:t>
      </w:r>
      <w:r w:rsidR="00511FC7">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2052CE" w14:paraId="7F17C1B8" w14:textId="77777777" w:rsidTr="2BF22DFF">
        <w:tc>
          <w:tcPr>
            <w:tcW w:w="2830" w:type="dxa"/>
            <w:shd w:val="clear" w:color="auto" w:fill="auto"/>
            <w:vAlign w:val="bottom"/>
          </w:tcPr>
          <w:p w14:paraId="5740A78D" w14:textId="77777777"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6668B233"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59893088" w14:textId="77777777" w:rsidR="001F455A" w:rsidRPr="00274473" w:rsidRDefault="001F455A" w:rsidP="00D86293">
            <w:pPr>
              <w:pStyle w:val="TabletextChar"/>
              <w:spacing w:before="120" w:after="0" w:line="240" w:lineRule="auto"/>
              <w:jc w:val="both"/>
              <w:rPr>
                <w:rFonts w:cs="Tahoma"/>
                <w:sz w:val="22"/>
                <w:szCs w:val="22"/>
              </w:rPr>
            </w:pPr>
            <w:r w:rsidRPr="2BF22DFF">
              <w:rPr>
                <w:rFonts w:cs="Tahoma"/>
                <w:sz w:val="22"/>
                <w:szCs w:val="22"/>
              </w:rPr>
              <w:t xml:space="preserve">Συνολική εκτιμώμενη αξία σύμβασης </w:t>
            </w:r>
            <w:r w:rsidR="00D86293" w:rsidRPr="2BF22DFF">
              <w:rPr>
                <w:rFonts w:cs="Tahoma"/>
                <w:sz w:val="22"/>
                <w:szCs w:val="22"/>
              </w:rPr>
              <w:t>€21</w:t>
            </w:r>
            <w:r w:rsidR="007A3EE6" w:rsidRPr="2BF22DFF">
              <w:rPr>
                <w:rFonts w:cs="Tahoma"/>
                <w:sz w:val="22"/>
                <w:szCs w:val="22"/>
              </w:rPr>
              <w:t>2</w:t>
            </w:r>
            <w:r w:rsidR="00D70DF4" w:rsidRPr="2BF22DFF">
              <w:rPr>
                <w:rFonts w:cs="Tahoma"/>
                <w:sz w:val="22"/>
                <w:szCs w:val="22"/>
              </w:rPr>
              <w:t>.</w:t>
            </w:r>
            <w:r w:rsidR="007A3EE6" w:rsidRPr="2BF22DFF">
              <w:rPr>
                <w:rFonts w:cs="Tahoma"/>
                <w:sz w:val="22"/>
                <w:szCs w:val="22"/>
              </w:rPr>
              <w:t>9</w:t>
            </w:r>
            <w:r w:rsidR="00D86293" w:rsidRPr="2BF22DFF">
              <w:rPr>
                <w:rFonts w:cs="Tahoma"/>
                <w:sz w:val="22"/>
                <w:szCs w:val="22"/>
              </w:rPr>
              <w:t>00</w:t>
            </w:r>
            <w:r w:rsidR="00D70DF4" w:rsidRPr="2BF22DFF">
              <w:rPr>
                <w:rFonts w:cs="Tahoma"/>
                <w:sz w:val="22"/>
                <w:szCs w:val="22"/>
              </w:rPr>
              <w:t>,</w:t>
            </w:r>
            <w:r w:rsidR="00D86293" w:rsidRPr="2BF22DFF">
              <w:rPr>
                <w:rFonts w:cs="Tahoma"/>
                <w:sz w:val="22"/>
                <w:szCs w:val="22"/>
              </w:rPr>
              <w:t xml:space="preserve">00 </w:t>
            </w:r>
            <w:r w:rsidRPr="2BF22DFF">
              <w:rPr>
                <w:rFonts w:cs="Tahoma"/>
                <w:sz w:val="22"/>
                <w:szCs w:val="22"/>
              </w:rPr>
              <w:t>μη</w:t>
            </w:r>
            <w:r w:rsidR="00BC485D" w:rsidRPr="2BF22DFF">
              <w:rPr>
                <w:rFonts w:cs="Tahoma"/>
                <w:sz w:val="22"/>
                <w:szCs w:val="22"/>
              </w:rPr>
              <w:t xml:space="preserve"> Π</w:t>
            </w:r>
            <w:r w:rsidRPr="2BF22DFF">
              <w:rPr>
                <w:rFonts w:cs="Tahoma"/>
                <w:sz w:val="22"/>
                <w:szCs w:val="22"/>
              </w:rPr>
              <w:t xml:space="preserve">εριλαμβανομένου ΦΠΑ, προϋπολογισμός με ΦΠΑ: </w:t>
            </w:r>
            <w:r w:rsidR="00D86293" w:rsidRPr="2BF22DFF">
              <w:rPr>
                <w:rFonts w:cs="Tahoma"/>
                <w:sz w:val="22"/>
                <w:szCs w:val="22"/>
              </w:rPr>
              <w:t>€26</w:t>
            </w:r>
            <w:r w:rsidR="003C7FD1" w:rsidRPr="2BF22DFF">
              <w:rPr>
                <w:rFonts w:cs="Tahoma"/>
                <w:sz w:val="22"/>
                <w:szCs w:val="22"/>
              </w:rPr>
              <w:t>3</w:t>
            </w:r>
            <w:r w:rsidR="00D70DF4" w:rsidRPr="2BF22DFF">
              <w:rPr>
                <w:rFonts w:cs="Tahoma"/>
                <w:sz w:val="22"/>
                <w:szCs w:val="22"/>
              </w:rPr>
              <w:t>.</w:t>
            </w:r>
            <w:r w:rsidR="003C7FD1" w:rsidRPr="2BF22DFF">
              <w:rPr>
                <w:rFonts w:cs="Tahoma"/>
                <w:sz w:val="22"/>
                <w:szCs w:val="22"/>
              </w:rPr>
              <w:t>996</w:t>
            </w:r>
            <w:r w:rsidR="00D70DF4" w:rsidRPr="2BF22DFF">
              <w:rPr>
                <w:rFonts w:cs="Tahoma"/>
                <w:sz w:val="22"/>
                <w:szCs w:val="22"/>
              </w:rPr>
              <w:t>,</w:t>
            </w:r>
            <w:r w:rsidR="00D86293" w:rsidRPr="2BF22DFF">
              <w:rPr>
                <w:rFonts w:cs="Tahoma"/>
                <w:sz w:val="22"/>
                <w:szCs w:val="22"/>
              </w:rPr>
              <w:t>00</w:t>
            </w:r>
            <w:r w:rsidRPr="2BF22DFF">
              <w:rPr>
                <w:rFonts w:cs="Tahoma"/>
                <w:sz w:val="22"/>
                <w:szCs w:val="22"/>
              </w:rPr>
              <w:t xml:space="preserve">, ΦΠΑ 24% </w:t>
            </w:r>
            <w:r w:rsidR="00D74F08" w:rsidRPr="2BF22DFF">
              <w:rPr>
                <w:rFonts w:cs="Tahoma"/>
                <w:sz w:val="22"/>
                <w:szCs w:val="22"/>
              </w:rPr>
              <w:t>€</w:t>
            </w:r>
            <w:r w:rsidR="00D86293" w:rsidRPr="2BF22DFF">
              <w:rPr>
                <w:rFonts w:cs="Tahoma"/>
                <w:sz w:val="22"/>
                <w:szCs w:val="22"/>
              </w:rPr>
              <w:t>51</w:t>
            </w:r>
            <w:r w:rsidR="00D70DF4" w:rsidRPr="2BF22DFF">
              <w:rPr>
                <w:rFonts w:cs="Tahoma"/>
                <w:sz w:val="22"/>
                <w:szCs w:val="22"/>
              </w:rPr>
              <w:t>.</w:t>
            </w:r>
            <w:r w:rsidR="00EF3989" w:rsidRPr="2BF22DFF">
              <w:rPr>
                <w:rFonts w:cs="Tahoma"/>
                <w:sz w:val="22"/>
                <w:szCs w:val="22"/>
              </w:rPr>
              <w:t>096</w:t>
            </w:r>
            <w:r w:rsidR="00D70DF4" w:rsidRPr="2BF22DFF">
              <w:rPr>
                <w:rFonts w:cs="Tahoma"/>
                <w:sz w:val="22"/>
                <w:szCs w:val="22"/>
              </w:rPr>
              <w:t>,</w:t>
            </w:r>
            <w:r w:rsidR="00D86293" w:rsidRPr="2BF22DFF">
              <w:rPr>
                <w:rFonts w:cs="Tahoma"/>
                <w:sz w:val="22"/>
                <w:szCs w:val="22"/>
              </w:rPr>
              <w:t>00</w:t>
            </w:r>
          </w:p>
        </w:tc>
      </w:tr>
      <w:tr w:rsidR="0024279E" w:rsidRPr="00E57D05" w14:paraId="45CD8867" w14:textId="77777777" w:rsidTr="2BF22DFF">
        <w:tc>
          <w:tcPr>
            <w:tcW w:w="2830" w:type="dxa"/>
            <w:shd w:val="clear" w:color="auto" w:fill="auto"/>
            <w:vAlign w:val="bottom"/>
          </w:tcPr>
          <w:p w14:paraId="4D6FBAC3"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525C9BB0" w14:textId="77777777" w:rsidR="00651D75" w:rsidRPr="00651D75" w:rsidRDefault="000F327E" w:rsidP="000F327E">
            <w:pPr>
              <w:spacing w:after="0"/>
              <w:jc w:val="left"/>
              <w:rPr>
                <w:lang w:val="el-GR"/>
              </w:rPr>
            </w:pPr>
            <w:r w:rsidRPr="000F327E">
              <w:rPr>
                <w:rFonts w:cstheme="minorHAnsi"/>
                <w:lang w:val="el-GR"/>
              </w:rPr>
              <w:t>7</w:t>
            </w:r>
            <w:r>
              <w:rPr>
                <w:rFonts w:cstheme="minorHAnsi"/>
                <w:lang w:val="el-GR"/>
              </w:rPr>
              <w:t xml:space="preserve">2222300-0 </w:t>
            </w:r>
            <w:r w:rsidRPr="000F327E">
              <w:rPr>
                <w:rFonts w:cstheme="minorHAnsi"/>
                <w:lang w:val="el-GR"/>
              </w:rPr>
              <w:t>Υπηρεσίες τεχνολογίας των πληροφοριών</w:t>
            </w:r>
          </w:p>
        </w:tc>
      </w:tr>
      <w:tr w:rsidR="0024279E" w:rsidRPr="002052CE" w14:paraId="4593CE79" w14:textId="77777777" w:rsidTr="2BF22DFF">
        <w:tc>
          <w:tcPr>
            <w:tcW w:w="2830" w:type="dxa"/>
            <w:shd w:val="clear" w:color="auto" w:fill="auto"/>
            <w:vAlign w:val="bottom"/>
          </w:tcPr>
          <w:p w14:paraId="78F6AC9C"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2A48CAAB" w14:textId="7777777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380252E8" w14:textId="77777777" w:rsidTr="2BF22DFF">
        <w:tc>
          <w:tcPr>
            <w:tcW w:w="2830" w:type="dxa"/>
            <w:shd w:val="clear" w:color="auto" w:fill="auto"/>
            <w:vAlign w:val="bottom"/>
          </w:tcPr>
          <w:p w14:paraId="5264D551"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1586AB5" w14:textId="28A39517" w:rsidR="0024279E" w:rsidRPr="0019701E" w:rsidDel="005977E7" w:rsidRDefault="00D94BF1" w:rsidP="00C82832">
            <w:pPr>
              <w:autoSpaceDE w:val="0"/>
              <w:autoSpaceDN w:val="0"/>
              <w:adjustRightInd w:val="0"/>
              <w:spacing w:before="120" w:after="0"/>
              <w:jc w:val="left"/>
              <w:rPr>
                <w:b/>
                <w:color w:val="000000"/>
                <w:lang w:val="el-GR"/>
              </w:rPr>
            </w:pPr>
            <w:r>
              <w:rPr>
                <w:b/>
                <w:color w:val="000000"/>
                <w:lang w:val="en-US"/>
              </w:rPr>
              <w:t>20</w:t>
            </w:r>
            <w:r w:rsidR="0024279E" w:rsidRPr="0069102B">
              <w:rPr>
                <w:b/>
                <w:color w:val="000000"/>
                <w:lang w:val="el-GR"/>
              </w:rPr>
              <w:t>-</w:t>
            </w:r>
            <w:r w:rsidR="0019701E" w:rsidRPr="0069102B">
              <w:rPr>
                <w:b/>
                <w:color w:val="000000"/>
                <w:lang w:val="el-GR"/>
              </w:rPr>
              <w:t>02</w:t>
            </w:r>
            <w:r w:rsidR="0024279E" w:rsidRPr="0069102B">
              <w:rPr>
                <w:b/>
                <w:color w:val="000000"/>
                <w:lang w:val="el-GR"/>
              </w:rPr>
              <w:t>-20</w:t>
            </w:r>
            <w:r w:rsidR="00C82832" w:rsidRPr="0069102B">
              <w:rPr>
                <w:b/>
                <w:color w:val="000000"/>
                <w:lang w:val="el-GR"/>
              </w:rPr>
              <w:t>2</w:t>
            </w:r>
            <w:r w:rsidR="0019701E" w:rsidRPr="0069102B">
              <w:rPr>
                <w:b/>
                <w:color w:val="000000"/>
                <w:lang w:val="el-GR"/>
              </w:rPr>
              <w:t>4</w:t>
            </w:r>
          </w:p>
        </w:tc>
      </w:tr>
      <w:tr w:rsidR="00C82832" w:rsidRPr="00DF02B0" w:rsidDel="005977E7" w14:paraId="5FEA13AE" w14:textId="77777777" w:rsidTr="2BF22DFF">
        <w:tc>
          <w:tcPr>
            <w:tcW w:w="7332" w:type="dxa"/>
            <w:gridSpan w:val="2"/>
            <w:tcBorders>
              <w:bottom w:val="nil"/>
            </w:tcBorders>
            <w:shd w:val="clear" w:color="auto" w:fill="auto"/>
            <w:vAlign w:val="bottom"/>
          </w:tcPr>
          <w:p w14:paraId="4C336E1E"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6C14400D" w14:textId="28F50611" w:rsidR="00C82832" w:rsidRPr="0069102B" w:rsidDel="005977E7" w:rsidRDefault="00C60BC5" w:rsidP="00C82832">
            <w:pPr>
              <w:autoSpaceDE w:val="0"/>
              <w:autoSpaceDN w:val="0"/>
              <w:adjustRightInd w:val="0"/>
              <w:spacing w:before="120" w:after="0"/>
              <w:rPr>
                <w:b/>
                <w:color w:val="000000"/>
                <w:lang w:val="el-GR"/>
              </w:rPr>
            </w:pPr>
            <w:r w:rsidRPr="0069102B">
              <w:rPr>
                <w:b/>
                <w:color w:val="000000"/>
                <w:lang w:val="el-GR"/>
              </w:rPr>
              <w:t>0</w:t>
            </w:r>
            <w:r w:rsidR="00122BFD">
              <w:rPr>
                <w:b/>
                <w:color w:val="000000"/>
                <w:lang w:val="en-US"/>
              </w:rPr>
              <w:t>5</w:t>
            </w:r>
            <w:r w:rsidR="00C82832" w:rsidRPr="0069102B">
              <w:rPr>
                <w:b/>
                <w:color w:val="000000"/>
                <w:lang w:val="el-GR"/>
              </w:rPr>
              <w:t>-</w:t>
            </w:r>
            <w:r w:rsidRPr="0069102B">
              <w:rPr>
                <w:b/>
                <w:color w:val="000000"/>
                <w:lang w:val="el-GR"/>
              </w:rPr>
              <w:t>02</w:t>
            </w:r>
            <w:r w:rsidR="00C82832" w:rsidRPr="0069102B">
              <w:rPr>
                <w:b/>
                <w:color w:val="000000"/>
                <w:lang w:val="el-GR"/>
              </w:rPr>
              <w:t>-202</w:t>
            </w:r>
            <w:r w:rsidR="0060146B" w:rsidRPr="0069102B">
              <w:rPr>
                <w:b/>
                <w:color w:val="000000"/>
                <w:lang w:val="el-GR"/>
              </w:rPr>
              <w:t>4</w:t>
            </w:r>
          </w:p>
        </w:tc>
      </w:tr>
      <w:tr w:rsidR="00C82832" w:rsidRPr="00DF02B0" w:rsidDel="005977E7" w14:paraId="401E9175" w14:textId="77777777" w:rsidTr="2BF22DFF">
        <w:tc>
          <w:tcPr>
            <w:tcW w:w="7332" w:type="dxa"/>
            <w:gridSpan w:val="2"/>
            <w:tcBorders>
              <w:bottom w:val="nil"/>
            </w:tcBorders>
            <w:shd w:val="clear" w:color="auto" w:fill="auto"/>
            <w:vAlign w:val="bottom"/>
          </w:tcPr>
          <w:p w14:paraId="3201D5D9"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0B75C54B" w14:textId="3E82872E" w:rsidR="00C82832" w:rsidRPr="00603221" w:rsidDel="005977E7" w:rsidRDefault="0069102B" w:rsidP="00C82832">
            <w:pPr>
              <w:autoSpaceDE w:val="0"/>
              <w:autoSpaceDN w:val="0"/>
              <w:adjustRightInd w:val="0"/>
              <w:spacing w:before="120" w:after="0"/>
              <w:rPr>
                <w:b/>
                <w:color w:val="000000"/>
                <w:highlight w:val="yellow"/>
              </w:rPr>
            </w:pPr>
            <w:r>
              <w:rPr>
                <w:b/>
                <w:color w:val="000000"/>
                <w:lang w:val="el-GR"/>
              </w:rPr>
              <w:t>0</w:t>
            </w:r>
            <w:r w:rsidR="00122BFD">
              <w:rPr>
                <w:b/>
                <w:color w:val="000000"/>
                <w:lang w:val="en-US"/>
              </w:rPr>
              <w:t>5</w:t>
            </w:r>
            <w:r w:rsidR="00C82832" w:rsidRPr="0069102B">
              <w:rPr>
                <w:b/>
                <w:color w:val="000000"/>
                <w:lang w:val="el-GR"/>
              </w:rPr>
              <w:t>-</w:t>
            </w:r>
            <w:r>
              <w:rPr>
                <w:b/>
                <w:color w:val="000000"/>
                <w:lang w:val="el-GR"/>
              </w:rPr>
              <w:t>02</w:t>
            </w:r>
            <w:r w:rsidR="00C82832" w:rsidRPr="0069102B">
              <w:rPr>
                <w:b/>
                <w:color w:val="000000"/>
                <w:lang w:val="el-GR"/>
              </w:rPr>
              <w:t>-202</w:t>
            </w:r>
            <w:r>
              <w:rPr>
                <w:b/>
                <w:color w:val="000000"/>
                <w:lang w:val="el-GR"/>
              </w:rPr>
              <w:t>4</w:t>
            </w:r>
          </w:p>
        </w:tc>
      </w:tr>
      <w:tr w:rsidR="00C82832" w:rsidRPr="003C0732" w:rsidDel="005977E7" w14:paraId="383316DF" w14:textId="77777777" w:rsidTr="2BF22DFF">
        <w:tc>
          <w:tcPr>
            <w:tcW w:w="7332" w:type="dxa"/>
            <w:gridSpan w:val="2"/>
            <w:tcBorders>
              <w:bottom w:val="single" w:sz="4" w:space="0" w:color="auto"/>
            </w:tcBorders>
            <w:shd w:val="clear" w:color="auto" w:fill="auto"/>
            <w:vAlign w:val="bottom"/>
          </w:tcPr>
          <w:p w14:paraId="6FBF0CB8"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0F57D92C" w14:textId="0A7AF9F8" w:rsidR="00C82832" w:rsidRPr="00603221" w:rsidRDefault="00D332D7" w:rsidP="00C82832">
            <w:pPr>
              <w:autoSpaceDE w:val="0"/>
              <w:autoSpaceDN w:val="0"/>
              <w:adjustRightInd w:val="0"/>
              <w:spacing w:before="120" w:after="0"/>
              <w:rPr>
                <w:b/>
                <w:highlight w:val="magenta"/>
                <w:lang w:val="el-GR"/>
              </w:rPr>
            </w:pPr>
            <w:r>
              <w:rPr>
                <w:b/>
                <w:color w:val="000000"/>
                <w:lang w:val="el-GR"/>
              </w:rPr>
              <w:t>0</w:t>
            </w:r>
            <w:r w:rsidR="00122BFD">
              <w:rPr>
                <w:b/>
                <w:color w:val="000000"/>
                <w:lang w:val="en-US"/>
              </w:rPr>
              <w:t>5</w:t>
            </w:r>
            <w:r w:rsidRPr="0069102B">
              <w:rPr>
                <w:b/>
                <w:color w:val="000000"/>
                <w:lang w:val="el-GR"/>
              </w:rPr>
              <w:t>-</w:t>
            </w:r>
            <w:r>
              <w:rPr>
                <w:b/>
                <w:color w:val="000000"/>
                <w:lang w:val="el-GR"/>
              </w:rPr>
              <w:t>02</w:t>
            </w:r>
            <w:r w:rsidRPr="0069102B">
              <w:rPr>
                <w:b/>
                <w:color w:val="000000"/>
                <w:lang w:val="el-GR"/>
              </w:rPr>
              <w:t>-202</w:t>
            </w:r>
            <w:r>
              <w:rPr>
                <w:b/>
                <w:color w:val="000000"/>
                <w:lang w:val="el-GR"/>
              </w:rPr>
              <w:t>4</w:t>
            </w:r>
          </w:p>
        </w:tc>
      </w:tr>
    </w:tbl>
    <w:p w14:paraId="1B013118" w14:textId="77777777" w:rsidR="003C0732" w:rsidRDefault="003C0732" w:rsidP="00C82832"/>
    <w:p w14:paraId="17C53585" w14:textId="77777777" w:rsidR="00C82832" w:rsidRDefault="00C82832" w:rsidP="00C82832"/>
    <w:p w14:paraId="03A2F3F4" w14:textId="77777777" w:rsidR="00C82832" w:rsidRDefault="00C82832" w:rsidP="00C82832"/>
    <w:p w14:paraId="1D7599CE" w14:textId="77777777" w:rsidR="00C82832" w:rsidRDefault="00C82832" w:rsidP="00C82832"/>
    <w:p w14:paraId="439A3639" w14:textId="77777777" w:rsidR="00BE0328" w:rsidRPr="0031449B" w:rsidRDefault="00BE0328" w:rsidP="00C82832">
      <w:pPr>
        <w:rPr>
          <w:b/>
          <w:bCs/>
          <w:lang w:val="el-GR"/>
        </w:rPr>
      </w:pPr>
    </w:p>
    <w:p w14:paraId="0E1F0000" w14:textId="77777777" w:rsidR="00BE0328" w:rsidRPr="0031449B" w:rsidRDefault="00BE0328" w:rsidP="00C82832">
      <w:pPr>
        <w:rPr>
          <w:lang w:val="el-GR"/>
        </w:rPr>
      </w:pPr>
    </w:p>
    <w:p w14:paraId="564FCAED" w14:textId="77777777" w:rsidR="000B6F4E" w:rsidRDefault="000B6F4E" w:rsidP="00C82832"/>
    <w:p w14:paraId="4E28D883"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7CF1C72" w14:textId="77777777" w:rsidTr="677D12DB">
        <w:trPr>
          <w:tblHeader/>
        </w:trPr>
        <w:tc>
          <w:tcPr>
            <w:tcW w:w="9855" w:type="dxa"/>
            <w:gridSpan w:val="2"/>
            <w:shd w:val="clear" w:color="auto" w:fill="E0E0E0"/>
            <w:vAlign w:val="center"/>
          </w:tcPr>
          <w:p w14:paraId="10070172"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2052CE" w14:paraId="4E2F9F81" w14:textId="77777777" w:rsidTr="677D12DB">
        <w:tc>
          <w:tcPr>
            <w:tcW w:w="3708" w:type="dxa"/>
            <w:vAlign w:val="center"/>
          </w:tcPr>
          <w:p w14:paraId="5F833DCB"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48E682AA" w14:textId="77777777" w:rsidR="0024279E" w:rsidRPr="00666CF0" w:rsidRDefault="00666CF0" w:rsidP="00666CF0">
            <w:pPr>
              <w:pStyle w:val="TabletextChar"/>
              <w:jc w:val="both"/>
              <w:rPr>
                <w:rFonts w:cs="Tahoma"/>
                <w:b/>
                <w:sz w:val="22"/>
                <w:szCs w:val="22"/>
              </w:rPr>
            </w:pPr>
            <w:r w:rsidRPr="00666CF0">
              <w:rPr>
                <w:rFonts w:cs="Tahoma"/>
                <w:b/>
                <w:sz w:val="22"/>
                <w:szCs w:val="22"/>
              </w:rPr>
              <w:t>«Υπηρεσίες γραφείου υποστήριξης δικαιούχων (</w:t>
            </w:r>
            <w:proofErr w:type="spellStart"/>
            <w:r w:rsidRPr="00666CF0">
              <w:rPr>
                <w:rFonts w:cs="Tahoma"/>
                <w:b/>
                <w:sz w:val="22"/>
                <w:szCs w:val="22"/>
              </w:rPr>
              <w:t>Help-Desk</w:t>
            </w:r>
            <w:proofErr w:type="spellEnd"/>
            <w:r w:rsidRPr="00666CF0">
              <w:rPr>
                <w:rFonts w:cs="Tahoma"/>
                <w:b/>
                <w:sz w:val="22"/>
                <w:szCs w:val="22"/>
              </w:rPr>
              <w:t xml:space="preserve">) για το Πρόγραμμα </w:t>
            </w:r>
            <w:r w:rsidR="00511FC7" w:rsidRPr="00511FC7">
              <w:rPr>
                <w:rFonts w:cs="Tahoma"/>
                <w:b/>
                <w:sz w:val="22"/>
                <w:szCs w:val="22"/>
              </w:rPr>
              <w:t>«</w:t>
            </w:r>
            <w:r w:rsidR="00EF3989">
              <w:rPr>
                <w:rFonts w:cs="Tahoma"/>
                <w:b/>
                <w:sz w:val="22"/>
                <w:szCs w:val="22"/>
              </w:rPr>
              <w:t>Τουρισμός για όλους</w:t>
            </w:r>
            <w:r w:rsidR="00606926">
              <w:rPr>
                <w:rFonts w:cs="Tahoma"/>
                <w:b/>
                <w:sz w:val="22"/>
                <w:szCs w:val="22"/>
              </w:rPr>
              <w:t xml:space="preserve"> 2024</w:t>
            </w:r>
            <w:r w:rsidR="00511FC7" w:rsidRPr="00511FC7">
              <w:rPr>
                <w:rFonts w:cs="Tahoma"/>
                <w:b/>
                <w:sz w:val="22"/>
                <w:szCs w:val="22"/>
              </w:rPr>
              <w:t>»»</w:t>
            </w:r>
          </w:p>
        </w:tc>
      </w:tr>
      <w:tr w:rsidR="0024279E" w:rsidRPr="00317788" w14:paraId="7914680C" w14:textId="77777777" w:rsidTr="677D12DB">
        <w:tc>
          <w:tcPr>
            <w:tcW w:w="3708" w:type="dxa"/>
            <w:vAlign w:val="center"/>
          </w:tcPr>
          <w:p w14:paraId="1406F959"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6A988ADE"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566650D8" w14:textId="77777777" w:rsidTr="677D12DB">
        <w:tc>
          <w:tcPr>
            <w:tcW w:w="3708" w:type="dxa"/>
            <w:vAlign w:val="center"/>
          </w:tcPr>
          <w:p w14:paraId="1EE888CD"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59D4DE70" w14:textId="77777777" w:rsidR="004B24A7" w:rsidRPr="00603221" w:rsidRDefault="004B24A7" w:rsidP="004B24A7">
            <w:pPr>
              <w:pStyle w:val="TabletextChar"/>
              <w:rPr>
                <w:rFonts w:cs="Tahoma"/>
                <w:b/>
                <w:sz w:val="22"/>
                <w:szCs w:val="22"/>
              </w:rPr>
            </w:pPr>
            <w:r w:rsidRPr="004B24A7">
              <w:rPr>
                <w:rFonts w:cs="Tahoma"/>
                <w:b/>
                <w:sz w:val="22"/>
                <w:szCs w:val="22"/>
              </w:rPr>
              <w:t xml:space="preserve">ΥΠΟΥΡΓΕΙΟ </w:t>
            </w:r>
            <w:r w:rsidR="00EF3989">
              <w:rPr>
                <w:rFonts w:cs="Tahoma"/>
                <w:b/>
                <w:sz w:val="22"/>
                <w:szCs w:val="22"/>
              </w:rPr>
              <w:t>ΤΟΥΡΙΣΜΟΥ</w:t>
            </w:r>
          </w:p>
        </w:tc>
      </w:tr>
      <w:tr w:rsidR="00EF3989" w:rsidRPr="00DF02B0" w14:paraId="7831E4BE" w14:textId="77777777" w:rsidTr="677D12DB">
        <w:tc>
          <w:tcPr>
            <w:tcW w:w="3708" w:type="dxa"/>
            <w:vAlign w:val="center"/>
          </w:tcPr>
          <w:p w14:paraId="2E38465C" w14:textId="77777777" w:rsidR="00EF3989" w:rsidRPr="00603221" w:rsidRDefault="00EF3989" w:rsidP="00EF3989">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3FF013BC" w14:textId="77777777" w:rsidR="00EF3989" w:rsidRPr="004B24A7" w:rsidRDefault="00EF3989" w:rsidP="00EF3989">
            <w:pPr>
              <w:pStyle w:val="TabletextChar"/>
              <w:rPr>
                <w:rFonts w:cs="Tahoma"/>
                <w:b/>
                <w:sz w:val="22"/>
                <w:szCs w:val="22"/>
              </w:rPr>
            </w:pPr>
            <w:r w:rsidRPr="004B24A7">
              <w:rPr>
                <w:rFonts w:cs="Tahoma"/>
                <w:b/>
                <w:sz w:val="22"/>
                <w:szCs w:val="22"/>
              </w:rPr>
              <w:t xml:space="preserve">ΥΠΟΥΡΓΕΙΟ </w:t>
            </w:r>
            <w:r>
              <w:rPr>
                <w:rFonts w:cs="Tahoma"/>
                <w:b/>
                <w:sz w:val="22"/>
                <w:szCs w:val="22"/>
              </w:rPr>
              <w:t>ΤΟΥΡΙΣΜΟΥ</w:t>
            </w:r>
          </w:p>
        </w:tc>
      </w:tr>
      <w:tr w:rsidR="00EF3989" w:rsidRPr="00DF02B0" w14:paraId="56E5DE50" w14:textId="77777777" w:rsidTr="677D12DB">
        <w:tc>
          <w:tcPr>
            <w:tcW w:w="3708" w:type="dxa"/>
            <w:vAlign w:val="center"/>
          </w:tcPr>
          <w:p w14:paraId="2D2137DF" w14:textId="77777777" w:rsidR="00EF3989" w:rsidRPr="00603221" w:rsidRDefault="00EF3989" w:rsidP="00EF3989">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6E6940BF" w14:textId="77777777" w:rsidR="00EF3989" w:rsidRPr="00603221" w:rsidRDefault="00EF3989" w:rsidP="00EF3989">
            <w:pPr>
              <w:pStyle w:val="TabletextChar"/>
              <w:rPr>
                <w:rFonts w:cs="Tahoma"/>
                <w:b/>
                <w:sz w:val="22"/>
                <w:szCs w:val="22"/>
              </w:rPr>
            </w:pPr>
            <w:r w:rsidRPr="004B24A7">
              <w:rPr>
                <w:rFonts w:cs="Tahoma"/>
                <w:b/>
                <w:sz w:val="22"/>
                <w:szCs w:val="22"/>
              </w:rPr>
              <w:t xml:space="preserve">ΥΠΟΥΡΓΕΙΟ </w:t>
            </w:r>
            <w:r>
              <w:rPr>
                <w:rFonts w:cs="Tahoma"/>
                <w:b/>
                <w:sz w:val="22"/>
                <w:szCs w:val="22"/>
              </w:rPr>
              <w:t>ΤΟΥΡΙΣΜΟΥ</w:t>
            </w:r>
          </w:p>
        </w:tc>
      </w:tr>
      <w:tr w:rsidR="004B24A7" w:rsidRPr="00B86104" w14:paraId="214911E3" w14:textId="77777777" w:rsidTr="677D12DB">
        <w:tc>
          <w:tcPr>
            <w:tcW w:w="3708" w:type="dxa"/>
            <w:vAlign w:val="center"/>
          </w:tcPr>
          <w:p w14:paraId="4B8E97E0"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38654D09"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4B24A7" w:rsidRPr="002052CE" w14:paraId="4FCF512E" w14:textId="77777777" w:rsidTr="677D12DB">
        <w:tc>
          <w:tcPr>
            <w:tcW w:w="3708" w:type="dxa"/>
            <w:vAlign w:val="center"/>
          </w:tcPr>
          <w:p w14:paraId="0B3FED1C" w14:textId="77777777" w:rsidR="004B24A7" w:rsidRPr="00603221" w:rsidRDefault="004B24A7" w:rsidP="004B24A7">
            <w:pPr>
              <w:pStyle w:val="TabletextChar"/>
              <w:rPr>
                <w:rFonts w:cs="Tahoma"/>
                <w:b/>
                <w:sz w:val="22"/>
                <w:szCs w:val="22"/>
              </w:rPr>
            </w:pPr>
            <w:r w:rsidRPr="00603221">
              <w:rPr>
                <w:rFonts w:cs="Tahoma"/>
                <w:b/>
                <w:sz w:val="22"/>
                <w:szCs w:val="22"/>
              </w:rPr>
              <w:t>ΕΙΔΟΣ ΣΥΜΒΑΣΗΣ</w:t>
            </w:r>
          </w:p>
        </w:tc>
        <w:tc>
          <w:tcPr>
            <w:tcW w:w="6147" w:type="dxa"/>
            <w:vAlign w:val="bottom"/>
          </w:tcPr>
          <w:p w14:paraId="2E781521" w14:textId="77777777" w:rsidR="004B24A7" w:rsidRPr="00D17281" w:rsidRDefault="004B24A7" w:rsidP="00166AA6">
            <w:pPr>
              <w:rPr>
                <w:rFonts w:cstheme="minorHAnsi"/>
                <w:lang w:val="el-GR"/>
              </w:rPr>
            </w:pPr>
            <w:r w:rsidRPr="00603221">
              <w:rPr>
                <w:b/>
                <w:color w:val="000000"/>
                <w:lang w:val="en-US"/>
              </w:rPr>
              <w:t>CPV</w:t>
            </w:r>
            <w:r w:rsidRPr="00D17281">
              <w:rPr>
                <w:b/>
                <w:color w:val="000000"/>
                <w:lang w:val="el-GR"/>
              </w:rPr>
              <w:t xml:space="preserve">: </w:t>
            </w:r>
            <w:r w:rsidR="00D17281" w:rsidRPr="000F327E">
              <w:rPr>
                <w:rFonts w:cstheme="minorHAnsi"/>
                <w:lang w:val="el-GR"/>
              </w:rPr>
              <w:t>7</w:t>
            </w:r>
            <w:r w:rsidR="00D17281">
              <w:rPr>
                <w:rFonts w:cstheme="minorHAnsi"/>
                <w:lang w:val="el-GR"/>
              </w:rPr>
              <w:t xml:space="preserve">2222300-0 </w:t>
            </w:r>
            <w:r w:rsidR="00D17281" w:rsidRPr="000F327E">
              <w:rPr>
                <w:rFonts w:cstheme="minorHAnsi"/>
                <w:lang w:val="el-GR"/>
              </w:rPr>
              <w:t>Υπηρεσίες τεχνολογίας των πληροφοριών</w:t>
            </w:r>
          </w:p>
        </w:tc>
      </w:tr>
      <w:tr w:rsidR="004B24A7" w:rsidRPr="008D5CA3" w14:paraId="141F049F" w14:textId="77777777" w:rsidTr="677D12DB">
        <w:tc>
          <w:tcPr>
            <w:tcW w:w="3708" w:type="dxa"/>
            <w:vAlign w:val="center"/>
          </w:tcPr>
          <w:p w14:paraId="5F6A2268"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05B6E1AD" w14:textId="77777777" w:rsidR="004B24A7" w:rsidRPr="00603221" w:rsidRDefault="004B24A7" w:rsidP="00666CF0">
            <w:pPr>
              <w:pStyle w:val="TabletextChar"/>
              <w:jc w:val="both"/>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sidRPr="004B24A7">
              <w:rPr>
                <w:rFonts w:cs="Tahoma"/>
                <w:sz w:val="22"/>
                <w:szCs w:val="22"/>
              </w:rPr>
              <w:t>κάτω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p>
          <w:p w14:paraId="53FC60EB" w14:textId="77777777" w:rsidR="004B24A7" w:rsidRPr="00603221" w:rsidRDefault="00666CF0" w:rsidP="00666CF0">
            <w:pPr>
              <w:rPr>
                <w:lang w:val="el-GR"/>
              </w:rPr>
            </w:pPr>
            <w:r w:rsidRPr="00666CF0">
              <w:rPr>
                <w:lang w:val="el-GR" w:eastAsia="en-US"/>
              </w:rPr>
              <w:t>βάσει αποκλειστικά της τιμής</w:t>
            </w:r>
          </w:p>
        </w:tc>
      </w:tr>
      <w:tr w:rsidR="00EF3989" w:rsidRPr="002052CE" w14:paraId="14F1462D" w14:textId="77777777" w:rsidTr="677D12DB">
        <w:tc>
          <w:tcPr>
            <w:tcW w:w="3708" w:type="dxa"/>
            <w:vAlign w:val="center"/>
          </w:tcPr>
          <w:p w14:paraId="0500F4CC" w14:textId="77777777" w:rsidR="00EF3989" w:rsidRPr="00603221" w:rsidRDefault="00EF3989" w:rsidP="00EF3989">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10BBEFF5" w14:textId="77777777" w:rsidR="00EF3989" w:rsidRPr="00603221" w:rsidRDefault="00EF3989" w:rsidP="00EF3989">
            <w:pPr>
              <w:pStyle w:val="TabletextChar"/>
              <w:spacing w:before="120" w:after="0" w:line="240" w:lineRule="auto"/>
              <w:jc w:val="both"/>
              <w:rPr>
                <w:rFonts w:cs="Tahoma"/>
                <w:sz w:val="22"/>
                <w:szCs w:val="22"/>
              </w:rPr>
            </w:pPr>
            <w:r w:rsidRPr="677D12DB">
              <w:rPr>
                <w:rFonts w:cs="Tahoma"/>
                <w:sz w:val="22"/>
                <w:szCs w:val="22"/>
              </w:rPr>
              <w:t xml:space="preserve">Συνολική εκτιμώμενη αξία σύμβασης €212.900,00 μη Περιλαμβανομένου ΦΠΑ, προϋπολογισμός με ΦΠΑ: €263.996,00, ΦΠΑ 24% </w:t>
            </w:r>
            <w:r w:rsidR="54F04D80" w:rsidRPr="677D12DB">
              <w:rPr>
                <w:rFonts w:cs="Tahoma"/>
                <w:sz w:val="22"/>
                <w:szCs w:val="22"/>
              </w:rPr>
              <w:t>€</w:t>
            </w:r>
            <w:r w:rsidRPr="677D12DB">
              <w:rPr>
                <w:rFonts w:cs="Tahoma"/>
                <w:sz w:val="22"/>
                <w:szCs w:val="22"/>
              </w:rPr>
              <w:t>51.096,00</w:t>
            </w:r>
          </w:p>
        </w:tc>
      </w:tr>
      <w:tr w:rsidR="00935FE5" w:rsidRPr="002052CE" w14:paraId="25E0DE86" w14:textId="77777777" w:rsidTr="677D12DB">
        <w:tc>
          <w:tcPr>
            <w:tcW w:w="3708" w:type="dxa"/>
            <w:vAlign w:val="center"/>
          </w:tcPr>
          <w:p w14:paraId="071DDA5C" w14:textId="77777777" w:rsidR="00935FE5" w:rsidRPr="00603221" w:rsidRDefault="00935FE5" w:rsidP="00935FE5">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1F4E9CC4" w14:textId="77777777" w:rsidR="00935FE5" w:rsidRPr="00060F90" w:rsidRDefault="00935FE5" w:rsidP="00935FE5">
            <w:pPr>
              <w:pStyle w:val="normalwithoutspacing"/>
              <w:rPr>
                <w:highlight w:val="yellow"/>
              </w:rPr>
            </w:pPr>
            <w:r w:rsidRPr="00920804">
              <w:t xml:space="preserve">Η δαπάνη επιχορηγείται </w:t>
            </w:r>
            <w:r>
              <w:t>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2</w:t>
            </w:r>
            <w:r w:rsidRPr="00587676">
              <w:rPr>
                <w:vertAlign w:val="superscript"/>
              </w:rPr>
              <w:t>ο</w:t>
            </w:r>
            <w:r>
              <w:t xml:space="preserve"> κύκλο κατ’ εφαρμογή των διατάξεων του άρθρου 45Α του ν. 4933/2022 (Α’ 99)</w:t>
            </w:r>
          </w:p>
        </w:tc>
      </w:tr>
      <w:tr w:rsidR="004B24A7" w:rsidRPr="00DF02B0" w14:paraId="73A40B2C" w14:textId="77777777" w:rsidTr="677D12DB">
        <w:tc>
          <w:tcPr>
            <w:tcW w:w="3708" w:type="dxa"/>
            <w:vAlign w:val="center"/>
          </w:tcPr>
          <w:p w14:paraId="3EC593EB"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3CC88506" w14:textId="77777777" w:rsidR="004B24A7" w:rsidRPr="00FF489C" w:rsidRDefault="00245D3D" w:rsidP="004B24A7">
            <w:pPr>
              <w:rPr>
                <w:highlight w:val="cyan"/>
                <w:lang w:val="el-GR"/>
              </w:rPr>
            </w:pPr>
            <w:r>
              <w:rPr>
                <w:lang w:val="el-GR"/>
              </w:rPr>
              <w:t>δώδεκα</w:t>
            </w:r>
            <w:r w:rsidRPr="00FF489C">
              <w:rPr>
                <w:lang w:val="el-GR"/>
              </w:rPr>
              <w:t xml:space="preserve"> </w:t>
            </w:r>
            <w:r w:rsidR="00A00118" w:rsidRPr="00FF489C">
              <w:rPr>
                <w:lang w:val="el-GR"/>
              </w:rPr>
              <w:t>(</w:t>
            </w:r>
            <w:r w:rsidR="00402849">
              <w:rPr>
                <w:lang w:val="el-GR"/>
              </w:rPr>
              <w:t>12</w:t>
            </w:r>
            <w:r w:rsidR="00A00118" w:rsidRPr="00FF489C">
              <w:rPr>
                <w:lang w:val="el-GR"/>
              </w:rPr>
              <w:t xml:space="preserve">) </w:t>
            </w:r>
            <w:r w:rsidR="004B24A7" w:rsidRPr="00FF489C">
              <w:rPr>
                <w:lang w:val="el-GR"/>
              </w:rPr>
              <w:t xml:space="preserve">μήνες </w:t>
            </w:r>
          </w:p>
        </w:tc>
      </w:tr>
      <w:tr w:rsidR="004B24A7" w:rsidRPr="00DF02B0" w14:paraId="078C08F6" w14:textId="77777777" w:rsidTr="677D12DB">
        <w:tc>
          <w:tcPr>
            <w:tcW w:w="3708" w:type="dxa"/>
            <w:vAlign w:val="center"/>
          </w:tcPr>
          <w:p w14:paraId="774D8893"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747D5753" w14:textId="7D572155" w:rsidR="004B24A7" w:rsidRPr="00C82832" w:rsidRDefault="00D332D7" w:rsidP="004B24A7">
            <w:pPr>
              <w:pStyle w:val="TabletextChar"/>
              <w:rPr>
                <w:rFonts w:cs="Tahoma"/>
                <w:b/>
                <w:sz w:val="22"/>
                <w:szCs w:val="24"/>
              </w:rPr>
            </w:pPr>
            <w:r w:rsidRPr="00526510">
              <w:rPr>
                <w:b/>
                <w:color w:val="000000"/>
                <w:sz w:val="22"/>
                <w:szCs w:val="22"/>
              </w:rPr>
              <w:t>0</w:t>
            </w:r>
            <w:r w:rsidR="00736DE5">
              <w:rPr>
                <w:b/>
                <w:color w:val="000000"/>
                <w:sz w:val="22"/>
                <w:szCs w:val="22"/>
                <w:lang w:val="en-US"/>
              </w:rPr>
              <w:t>5</w:t>
            </w:r>
            <w:r w:rsidRPr="00526510">
              <w:rPr>
                <w:b/>
                <w:color w:val="000000"/>
                <w:sz w:val="22"/>
                <w:szCs w:val="22"/>
              </w:rPr>
              <w:t>-02-2024</w:t>
            </w:r>
          </w:p>
        </w:tc>
      </w:tr>
      <w:tr w:rsidR="004B24A7" w:rsidRPr="00DF02B0" w14:paraId="0985EFC9" w14:textId="77777777" w:rsidTr="677D12DB">
        <w:tc>
          <w:tcPr>
            <w:tcW w:w="3708" w:type="dxa"/>
            <w:vAlign w:val="center"/>
          </w:tcPr>
          <w:p w14:paraId="224077F2"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1E4649B2" w14:textId="4BEDF318" w:rsidR="004B24A7" w:rsidRPr="00C82832" w:rsidRDefault="00736DE5" w:rsidP="004B24A7">
            <w:pPr>
              <w:pStyle w:val="TabletextChar"/>
              <w:rPr>
                <w:rFonts w:cs="Tahoma"/>
                <w:b/>
                <w:sz w:val="22"/>
                <w:szCs w:val="24"/>
              </w:rPr>
            </w:pPr>
            <w:r>
              <w:rPr>
                <w:b/>
                <w:color w:val="000000"/>
                <w:sz w:val="22"/>
                <w:szCs w:val="22"/>
                <w:lang w:val="en-US"/>
              </w:rPr>
              <w:t>12</w:t>
            </w:r>
            <w:r w:rsidRPr="00526510">
              <w:rPr>
                <w:b/>
                <w:color w:val="000000"/>
                <w:sz w:val="22"/>
                <w:szCs w:val="22"/>
              </w:rPr>
              <w:t>-02-2024</w:t>
            </w:r>
          </w:p>
        </w:tc>
      </w:tr>
      <w:tr w:rsidR="004B24A7" w:rsidRPr="00122BFD" w14:paraId="01CF522D" w14:textId="77777777" w:rsidTr="677D12DB">
        <w:tc>
          <w:tcPr>
            <w:tcW w:w="3708" w:type="dxa"/>
            <w:vAlign w:val="center"/>
          </w:tcPr>
          <w:p w14:paraId="724C9562"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7F0BC69C" w14:textId="4FC565F9" w:rsidR="004B24A7" w:rsidRPr="00A406A5" w:rsidRDefault="00736DE5" w:rsidP="004B24A7">
            <w:pPr>
              <w:pStyle w:val="TabletextChar"/>
              <w:rPr>
                <w:rFonts w:cs="Tahoma"/>
                <w:b/>
                <w:color w:val="000000"/>
                <w:sz w:val="22"/>
                <w:szCs w:val="22"/>
                <w:highlight w:val="magenta"/>
              </w:rPr>
            </w:pPr>
            <w:r w:rsidRPr="00526510">
              <w:rPr>
                <w:b/>
                <w:color w:val="000000"/>
                <w:sz w:val="22"/>
                <w:szCs w:val="22"/>
              </w:rPr>
              <w:t>0</w:t>
            </w:r>
            <w:r>
              <w:rPr>
                <w:b/>
                <w:color w:val="000000"/>
                <w:sz w:val="22"/>
                <w:szCs w:val="22"/>
                <w:lang w:val="en-US"/>
              </w:rPr>
              <w:t>5</w:t>
            </w:r>
            <w:r w:rsidRPr="00526510">
              <w:rPr>
                <w:b/>
                <w:color w:val="000000"/>
                <w:sz w:val="22"/>
                <w:szCs w:val="22"/>
              </w:rPr>
              <w:t>-02-2024</w:t>
            </w:r>
          </w:p>
        </w:tc>
      </w:tr>
      <w:tr w:rsidR="004B24A7" w:rsidRPr="00122BFD" w14:paraId="56DD0FC8" w14:textId="77777777" w:rsidTr="677D12DB">
        <w:tc>
          <w:tcPr>
            <w:tcW w:w="3708" w:type="dxa"/>
            <w:vAlign w:val="center"/>
          </w:tcPr>
          <w:p w14:paraId="0990336F"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7C11EDCF" w14:textId="7B6F0264" w:rsidR="004B24A7" w:rsidRPr="00433D32" w:rsidRDefault="00B155E4" w:rsidP="004B24A7">
            <w:pPr>
              <w:autoSpaceDE w:val="0"/>
              <w:autoSpaceDN w:val="0"/>
              <w:adjustRightInd w:val="0"/>
              <w:spacing w:after="0" w:line="276" w:lineRule="auto"/>
              <w:jc w:val="left"/>
              <w:rPr>
                <w:lang w:val="el-GR"/>
              </w:rPr>
            </w:pPr>
            <w:r w:rsidRPr="00B155E4">
              <w:rPr>
                <w:b/>
                <w:color w:val="000000"/>
                <w:lang w:val="el-GR"/>
              </w:rPr>
              <w:t xml:space="preserve">20-02-2024, </w:t>
            </w:r>
            <w:r w:rsidR="004B24A7" w:rsidRPr="00A406A5">
              <w:rPr>
                <w:color w:val="000000"/>
                <w:lang w:val="el-GR"/>
              </w:rPr>
              <w:t xml:space="preserve">ημέρα </w:t>
            </w:r>
            <w:r w:rsidRPr="00D22137">
              <w:rPr>
                <w:b/>
                <w:bCs/>
                <w:color w:val="000000"/>
                <w:lang w:val="el-GR"/>
              </w:rPr>
              <w:t>Τρίτη</w:t>
            </w:r>
            <w:r>
              <w:rPr>
                <w:color w:val="000000"/>
                <w:lang w:val="el-GR"/>
              </w:rPr>
              <w:t xml:space="preserve"> </w:t>
            </w:r>
            <w:r w:rsidR="004B24A7" w:rsidRPr="00A406A5">
              <w:rPr>
                <w:color w:val="000000"/>
                <w:lang w:val="el-GR"/>
              </w:rPr>
              <w:t xml:space="preserve">ώρα </w:t>
            </w:r>
            <w:r w:rsidR="00D22137" w:rsidRPr="006A5D2C">
              <w:rPr>
                <w:b/>
                <w:bCs/>
                <w:color w:val="000000"/>
                <w:lang w:val="el-GR"/>
              </w:rPr>
              <w:t>13</w:t>
            </w:r>
            <w:r w:rsidR="004B24A7" w:rsidRPr="006A5D2C">
              <w:rPr>
                <w:b/>
                <w:bCs/>
                <w:color w:val="000000"/>
                <w:lang w:val="el-GR"/>
              </w:rPr>
              <w:t>:</w:t>
            </w:r>
            <w:r w:rsidR="00D22137" w:rsidRPr="006A5D2C">
              <w:rPr>
                <w:b/>
                <w:bCs/>
                <w:color w:val="000000"/>
                <w:lang w:val="el-GR"/>
              </w:rPr>
              <w:t>00</w:t>
            </w:r>
          </w:p>
        </w:tc>
      </w:tr>
      <w:tr w:rsidR="004B24A7" w:rsidRPr="002052CE" w14:paraId="2A5C7445" w14:textId="77777777" w:rsidTr="677D12DB">
        <w:tc>
          <w:tcPr>
            <w:tcW w:w="3708" w:type="dxa"/>
            <w:vAlign w:val="center"/>
          </w:tcPr>
          <w:p w14:paraId="79B34471"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6D55AC9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0ACC161F"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2796C51"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Εθνικού Συστήματος Ηλεκτρονικών Δημοσίων Συμβάσεων</w:t>
            </w:r>
          </w:p>
          <w:p w14:paraId="173D3D17"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235D50C8"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4DF0CFB0" w14:textId="77777777" w:rsidR="004B24A7" w:rsidRPr="00603221" w:rsidRDefault="004B24A7" w:rsidP="004B24A7">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24CB27C4" w14:textId="77777777" w:rsidTr="677D12DB">
        <w:tc>
          <w:tcPr>
            <w:tcW w:w="3708" w:type="dxa"/>
          </w:tcPr>
          <w:p w14:paraId="37E55308"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73AF3D2F" w14:textId="5477F3AD" w:rsidR="004B24A7" w:rsidRPr="00603221" w:rsidRDefault="00F61B31" w:rsidP="004B24A7">
            <w:pPr>
              <w:autoSpaceDE w:val="0"/>
              <w:autoSpaceDN w:val="0"/>
              <w:adjustRightInd w:val="0"/>
              <w:spacing w:after="0" w:line="276" w:lineRule="auto"/>
              <w:jc w:val="left"/>
              <w:rPr>
                <w:color w:val="000000"/>
              </w:rPr>
            </w:pPr>
            <w:r w:rsidRPr="00526510">
              <w:rPr>
                <w:b/>
                <w:color w:val="000000"/>
              </w:rPr>
              <w:t>0</w:t>
            </w:r>
            <w:r>
              <w:rPr>
                <w:b/>
                <w:color w:val="000000"/>
                <w:lang w:val="en-US"/>
              </w:rPr>
              <w:t>5</w:t>
            </w:r>
            <w:r w:rsidRPr="00526510">
              <w:rPr>
                <w:b/>
                <w:color w:val="000000"/>
              </w:rPr>
              <w:t>-02-2024</w:t>
            </w:r>
          </w:p>
        </w:tc>
      </w:tr>
      <w:tr w:rsidR="004B24A7" w:rsidRPr="00122BFD" w14:paraId="12B96721" w14:textId="77777777" w:rsidTr="677D12DB">
        <w:tc>
          <w:tcPr>
            <w:tcW w:w="3708" w:type="dxa"/>
            <w:vAlign w:val="center"/>
          </w:tcPr>
          <w:p w14:paraId="20C14F11"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3302EFE1" w14:textId="07F00F71" w:rsidR="004B24A7" w:rsidRPr="00603221" w:rsidRDefault="00BE437F" w:rsidP="004B24A7">
            <w:pPr>
              <w:pStyle w:val="TabletextChar"/>
              <w:rPr>
                <w:rFonts w:cs="Tahoma"/>
                <w:sz w:val="22"/>
                <w:szCs w:val="22"/>
              </w:rPr>
            </w:pPr>
            <w:r w:rsidRPr="00906B7E">
              <w:rPr>
                <w:rFonts w:cs="Tahoma"/>
                <w:b/>
                <w:sz w:val="22"/>
                <w:szCs w:val="22"/>
              </w:rPr>
              <w:t>22</w:t>
            </w:r>
            <w:r w:rsidR="004B24A7" w:rsidRPr="00906B7E">
              <w:rPr>
                <w:rFonts w:cs="Tahoma"/>
                <w:b/>
                <w:sz w:val="22"/>
                <w:szCs w:val="22"/>
              </w:rPr>
              <w:t>-</w:t>
            </w:r>
            <w:r w:rsidRPr="00906B7E">
              <w:rPr>
                <w:rFonts w:cs="Tahoma"/>
                <w:b/>
                <w:sz w:val="22"/>
                <w:szCs w:val="22"/>
              </w:rPr>
              <w:t>02</w:t>
            </w:r>
            <w:r w:rsidR="004B24A7" w:rsidRPr="00906B7E">
              <w:rPr>
                <w:rFonts w:cs="Tahoma"/>
                <w:b/>
                <w:sz w:val="22"/>
                <w:szCs w:val="22"/>
              </w:rPr>
              <w:t>-202</w:t>
            </w:r>
            <w:r w:rsidRPr="00906B7E">
              <w:rPr>
                <w:rFonts w:cs="Tahoma"/>
                <w:b/>
                <w:sz w:val="22"/>
                <w:szCs w:val="22"/>
              </w:rPr>
              <w:t xml:space="preserve">4, ημέρα Πέμπτη </w:t>
            </w:r>
            <w:r w:rsidR="004B24A7" w:rsidRPr="00603221">
              <w:rPr>
                <w:rFonts w:cs="Tahoma"/>
                <w:b/>
                <w:sz w:val="22"/>
                <w:szCs w:val="22"/>
              </w:rPr>
              <w:t xml:space="preserve">και ώρα </w:t>
            </w:r>
            <w:r>
              <w:rPr>
                <w:rFonts w:cs="Tahoma"/>
                <w:b/>
                <w:sz w:val="22"/>
                <w:szCs w:val="22"/>
              </w:rPr>
              <w:t>13</w:t>
            </w:r>
            <w:r w:rsidR="004B24A7" w:rsidRPr="00906B7E">
              <w:rPr>
                <w:rFonts w:cs="Tahoma"/>
                <w:b/>
                <w:sz w:val="22"/>
                <w:szCs w:val="22"/>
              </w:rPr>
              <w:t>:</w:t>
            </w:r>
            <w:r w:rsidRPr="00906B7E">
              <w:rPr>
                <w:rFonts w:cs="Tahoma"/>
                <w:b/>
                <w:sz w:val="22"/>
                <w:szCs w:val="22"/>
              </w:rPr>
              <w:t>00</w:t>
            </w:r>
          </w:p>
        </w:tc>
      </w:tr>
    </w:tbl>
    <w:p w14:paraId="6DB60F0A" w14:textId="77777777" w:rsidR="008E18C3" w:rsidRPr="00603221" w:rsidRDefault="008E18C3" w:rsidP="0024279E">
      <w:pPr>
        <w:autoSpaceDE w:val="0"/>
        <w:autoSpaceDN w:val="0"/>
        <w:adjustRightInd w:val="0"/>
        <w:ind w:right="-460"/>
        <w:jc w:val="center"/>
        <w:rPr>
          <w:lang w:val="el-GR"/>
        </w:rPr>
        <w:sectPr w:rsidR="008E18C3" w:rsidRPr="00603221" w:rsidSect="004A1423">
          <w:headerReference w:type="default" r:id="rId11"/>
          <w:footerReference w:type="default" r:id="rId12"/>
          <w:headerReference w:type="first" r:id="rId13"/>
          <w:footerReference w:type="first" r:id="rId14"/>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rPr>
          <w:sz w:val="2"/>
          <w:szCs w:val="2"/>
        </w:rPr>
      </w:sdtEndPr>
      <w:sdtContent>
        <w:p w14:paraId="7C6BD95B" w14:textId="77777777" w:rsidR="00A81D32" w:rsidRPr="00FE037B" w:rsidRDefault="00A81D32" w:rsidP="002743AF">
          <w:pPr>
            <w:pStyle w:val="Contents"/>
            <w:numPr>
              <w:ilvl w:val="0"/>
              <w:numId w:val="0"/>
            </w:numPr>
            <w:spacing w:before="0"/>
            <w:ind w:left="357" w:hanging="357"/>
            <w:outlineLvl w:val="9"/>
            <w:rPr>
              <w:rFonts w:ascii="Tahoma" w:hAnsi="Tahoma" w:cs="Tahoma"/>
              <w:sz w:val="22"/>
              <w:szCs w:val="22"/>
            </w:rPr>
          </w:pPr>
          <w:r w:rsidRPr="00FE037B">
            <w:rPr>
              <w:rFonts w:ascii="Tahoma" w:hAnsi="Tahoma" w:cs="Tahoma"/>
              <w:sz w:val="22"/>
              <w:szCs w:val="22"/>
            </w:rPr>
            <w:t>Περιεχόμενα</w:t>
          </w:r>
        </w:p>
        <w:p w14:paraId="3C83E791" w14:textId="0BF5500B" w:rsidR="00290E32" w:rsidRDefault="00B13B7D">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58026775" w:history="1">
            <w:r w:rsidR="00290E32" w:rsidRPr="005D3142">
              <w:rPr>
                <w:rStyle w:val="-"/>
                <w:noProof/>
                <w:lang w:val="el-GR"/>
              </w:rPr>
              <w:t>1.</w:t>
            </w:r>
            <w:r w:rsidR="00290E32">
              <w:rPr>
                <w:rFonts w:asciiTheme="minorHAnsi" w:eastAsiaTheme="minorEastAsia" w:hAnsiTheme="minorHAnsi" w:cstheme="minorBidi"/>
                <w:b w:val="0"/>
                <w:bCs w:val="0"/>
                <w:caps w:val="0"/>
                <w:noProof/>
                <w:kern w:val="2"/>
                <w:sz w:val="22"/>
                <w:szCs w:val="22"/>
                <w:lang w:val="en-US"/>
                <w14:ligatures w14:val="standardContextual"/>
              </w:rPr>
              <w:tab/>
            </w:r>
            <w:r w:rsidR="00290E32" w:rsidRPr="005D3142">
              <w:rPr>
                <w:rStyle w:val="-"/>
                <w:noProof/>
                <w:lang w:val="el-GR"/>
              </w:rPr>
              <w:t>ΑΝΑΘΕΤΟΥΣΑ ΑΡΧΗ ΚΑΙ ΑΝΤΙΚΕΙΜΕΝΟ ΣΥΜΒΑΣΗΣ</w:t>
            </w:r>
            <w:r w:rsidR="00290E32">
              <w:rPr>
                <w:noProof/>
                <w:webHidden/>
              </w:rPr>
              <w:tab/>
            </w:r>
            <w:r w:rsidR="00290E32">
              <w:rPr>
                <w:noProof/>
                <w:webHidden/>
              </w:rPr>
              <w:fldChar w:fldCharType="begin"/>
            </w:r>
            <w:r w:rsidR="00290E32">
              <w:rPr>
                <w:noProof/>
                <w:webHidden/>
              </w:rPr>
              <w:instrText xml:space="preserve"> PAGEREF _Toc158026775 \h </w:instrText>
            </w:r>
            <w:r w:rsidR="00290E32">
              <w:rPr>
                <w:noProof/>
                <w:webHidden/>
              </w:rPr>
            </w:r>
            <w:r w:rsidR="00290E32">
              <w:rPr>
                <w:noProof/>
                <w:webHidden/>
              </w:rPr>
              <w:fldChar w:fldCharType="separate"/>
            </w:r>
            <w:r w:rsidR="00A21A1B">
              <w:rPr>
                <w:noProof/>
                <w:webHidden/>
              </w:rPr>
              <w:t>6</w:t>
            </w:r>
            <w:r w:rsidR="00290E32">
              <w:rPr>
                <w:noProof/>
                <w:webHidden/>
              </w:rPr>
              <w:fldChar w:fldCharType="end"/>
            </w:r>
          </w:hyperlink>
        </w:p>
        <w:p w14:paraId="2B57898F" w14:textId="7C6D7BEE"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776" w:history="1">
            <w:r w:rsidR="00290E32" w:rsidRPr="005D3142">
              <w:rPr>
                <w:rStyle w:val="-"/>
                <w:noProof/>
                <w:lang w:val="el-GR"/>
              </w:rPr>
              <w:t>1.1</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Στοιχεία Αναθέτουσας Αρχής</w:t>
            </w:r>
            <w:r w:rsidR="00290E32">
              <w:rPr>
                <w:noProof/>
                <w:webHidden/>
              </w:rPr>
              <w:tab/>
            </w:r>
            <w:r w:rsidR="00290E32">
              <w:rPr>
                <w:noProof/>
                <w:webHidden/>
              </w:rPr>
              <w:fldChar w:fldCharType="begin"/>
            </w:r>
            <w:r w:rsidR="00290E32">
              <w:rPr>
                <w:noProof/>
                <w:webHidden/>
              </w:rPr>
              <w:instrText xml:space="preserve"> PAGEREF _Toc158026776 \h </w:instrText>
            </w:r>
            <w:r w:rsidR="00290E32">
              <w:rPr>
                <w:noProof/>
                <w:webHidden/>
              </w:rPr>
            </w:r>
            <w:r w:rsidR="00290E32">
              <w:rPr>
                <w:noProof/>
                <w:webHidden/>
              </w:rPr>
              <w:fldChar w:fldCharType="separate"/>
            </w:r>
            <w:r w:rsidR="00A21A1B">
              <w:rPr>
                <w:noProof/>
                <w:webHidden/>
              </w:rPr>
              <w:t>6</w:t>
            </w:r>
            <w:r w:rsidR="00290E32">
              <w:rPr>
                <w:noProof/>
                <w:webHidden/>
              </w:rPr>
              <w:fldChar w:fldCharType="end"/>
            </w:r>
          </w:hyperlink>
        </w:p>
        <w:p w14:paraId="5844EB4B" w14:textId="01CEA0AD"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777" w:history="1">
            <w:r w:rsidR="00290E32" w:rsidRPr="005D3142">
              <w:rPr>
                <w:rStyle w:val="-"/>
                <w:noProof/>
                <w:lang w:val="el-GR"/>
              </w:rPr>
              <w:t>1.2</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Στοιχεία Διαδικασίας - Χρηματοδότηση</w:t>
            </w:r>
            <w:r w:rsidR="00290E32">
              <w:rPr>
                <w:noProof/>
                <w:webHidden/>
              </w:rPr>
              <w:tab/>
            </w:r>
            <w:r w:rsidR="00290E32">
              <w:rPr>
                <w:noProof/>
                <w:webHidden/>
              </w:rPr>
              <w:fldChar w:fldCharType="begin"/>
            </w:r>
            <w:r w:rsidR="00290E32">
              <w:rPr>
                <w:noProof/>
                <w:webHidden/>
              </w:rPr>
              <w:instrText xml:space="preserve"> PAGEREF _Toc158026777 \h </w:instrText>
            </w:r>
            <w:r w:rsidR="00290E32">
              <w:rPr>
                <w:noProof/>
                <w:webHidden/>
              </w:rPr>
            </w:r>
            <w:r w:rsidR="00290E32">
              <w:rPr>
                <w:noProof/>
                <w:webHidden/>
              </w:rPr>
              <w:fldChar w:fldCharType="separate"/>
            </w:r>
            <w:r w:rsidR="00A21A1B">
              <w:rPr>
                <w:noProof/>
                <w:webHidden/>
              </w:rPr>
              <w:t>6</w:t>
            </w:r>
            <w:r w:rsidR="00290E32">
              <w:rPr>
                <w:noProof/>
                <w:webHidden/>
              </w:rPr>
              <w:fldChar w:fldCharType="end"/>
            </w:r>
          </w:hyperlink>
        </w:p>
        <w:p w14:paraId="67038CDC" w14:textId="0A59EC0C"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778" w:history="1">
            <w:r w:rsidR="00290E32" w:rsidRPr="005D3142">
              <w:rPr>
                <w:rStyle w:val="-"/>
                <w:noProof/>
                <w:lang w:val="el-GR"/>
              </w:rPr>
              <w:t>1.3</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Συνοπτική Περιγραφή φυσικού και οικονομικού αντικειμένου της σύμβασης</w:t>
            </w:r>
            <w:r w:rsidR="00290E32">
              <w:rPr>
                <w:noProof/>
                <w:webHidden/>
              </w:rPr>
              <w:tab/>
            </w:r>
            <w:r w:rsidR="00290E32">
              <w:rPr>
                <w:noProof/>
                <w:webHidden/>
              </w:rPr>
              <w:fldChar w:fldCharType="begin"/>
            </w:r>
            <w:r w:rsidR="00290E32">
              <w:rPr>
                <w:noProof/>
                <w:webHidden/>
              </w:rPr>
              <w:instrText xml:space="preserve"> PAGEREF _Toc158026778 \h </w:instrText>
            </w:r>
            <w:r w:rsidR="00290E32">
              <w:rPr>
                <w:noProof/>
                <w:webHidden/>
              </w:rPr>
            </w:r>
            <w:r w:rsidR="00290E32">
              <w:rPr>
                <w:noProof/>
                <w:webHidden/>
              </w:rPr>
              <w:fldChar w:fldCharType="separate"/>
            </w:r>
            <w:r w:rsidR="00A21A1B">
              <w:rPr>
                <w:noProof/>
                <w:webHidden/>
              </w:rPr>
              <w:t>7</w:t>
            </w:r>
            <w:r w:rsidR="00290E32">
              <w:rPr>
                <w:noProof/>
                <w:webHidden/>
              </w:rPr>
              <w:fldChar w:fldCharType="end"/>
            </w:r>
          </w:hyperlink>
        </w:p>
        <w:p w14:paraId="0E3FD45A" w14:textId="2E8E8D80"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779" w:history="1">
            <w:r w:rsidR="00290E32" w:rsidRPr="005D3142">
              <w:rPr>
                <w:rStyle w:val="-"/>
                <w:noProof/>
                <w:lang w:val="el-GR"/>
              </w:rPr>
              <w:t>1.4</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Θεσμικό πλαίσιο</w:t>
            </w:r>
            <w:r w:rsidR="00290E32">
              <w:rPr>
                <w:noProof/>
                <w:webHidden/>
              </w:rPr>
              <w:tab/>
            </w:r>
            <w:r w:rsidR="00290E32">
              <w:rPr>
                <w:noProof/>
                <w:webHidden/>
              </w:rPr>
              <w:fldChar w:fldCharType="begin"/>
            </w:r>
            <w:r w:rsidR="00290E32">
              <w:rPr>
                <w:noProof/>
                <w:webHidden/>
              </w:rPr>
              <w:instrText xml:space="preserve"> PAGEREF _Toc158026779 \h </w:instrText>
            </w:r>
            <w:r w:rsidR="00290E32">
              <w:rPr>
                <w:noProof/>
                <w:webHidden/>
              </w:rPr>
            </w:r>
            <w:r w:rsidR="00290E32">
              <w:rPr>
                <w:noProof/>
                <w:webHidden/>
              </w:rPr>
              <w:fldChar w:fldCharType="separate"/>
            </w:r>
            <w:r w:rsidR="00A21A1B">
              <w:rPr>
                <w:noProof/>
                <w:webHidden/>
              </w:rPr>
              <w:t>7</w:t>
            </w:r>
            <w:r w:rsidR="00290E32">
              <w:rPr>
                <w:noProof/>
                <w:webHidden/>
              </w:rPr>
              <w:fldChar w:fldCharType="end"/>
            </w:r>
          </w:hyperlink>
        </w:p>
        <w:p w14:paraId="41C240E9" w14:textId="35687E7C"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780" w:history="1">
            <w:r w:rsidR="00290E32" w:rsidRPr="005D3142">
              <w:rPr>
                <w:rStyle w:val="-"/>
                <w:noProof/>
                <w:lang w:val="el-GR"/>
              </w:rPr>
              <w:t>1.5</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Προθεσμία παραλαβής προσφορών και διενέργεια διαγωνισμού</w:t>
            </w:r>
            <w:r w:rsidR="00290E32">
              <w:rPr>
                <w:noProof/>
                <w:webHidden/>
              </w:rPr>
              <w:tab/>
            </w:r>
            <w:r w:rsidR="00290E32">
              <w:rPr>
                <w:noProof/>
                <w:webHidden/>
              </w:rPr>
              <w:fldChar w:fldCharType="begin"/>
            </w:r>
            <w:r w:rsidR="00290E32">
              <w:rPr>
                <w:noProof/>
                <w:webHidden/>
              </w:rPr>
              <w:instrText xml:space="preserve"> PAGEREF _Toc158026780 \h </w:instrText>
            </w:r>
            <w:r w:rsidR="00290E32">
              <w:rPr>
                <w:noProof/>
                <w:webHidden/>
              </w:rPr>
            </w:r>
            <w:r w:rsidR="00290E32">
              <w:rPr>
                <w:noProof/>
                <w:webHidden/>
              </w:rPr>
              <w:fldChar w:fldCharType="separate"/>
            </w:r>
            <w:r w:rsidR="00A21A1B">
              <w:rPr>
                <w:noProof/>
                <w:webHidden/>
              </w:rPr>
              <w:t>12</w:t>
            </w:r>
            <w:r w:rsidR="00290E32">
              <w:rPr>
                <w:noProof/>
                <w:webHidden/>
              </w:rPr>
              <w:fldChar w:fldCharType="end"/>
            </w:r>
          </w:hyperlink>
        </w:p>
        <w:p w14:paraId="5440F7AB" w14:textId="36D37091"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781" w:history="1">
            <w:r w:rsidR="00290E32" w:rsidRPr="005D3142">
              <w:rPr>
                <w:rStyle w:val="-"/>
                <w:noProof/>
                <w:lang w:val="el-GR"/>
              </w:rPr>
              <w:t>1.6</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Δημοσιότητα</w:t>
            </w:r>
            <w:r w:rsidR="00290E32">
              <w:rPr>
                <w:noProof/>
                <w:webHidden/>
              </w:rPr>
              <w:tab/>
            </w:r>
            <w:r w:rsidR="00290E32">
              <w:rPr>
                <w:noProof/>
                <w:webHidden/>
              </w:rPr>
              <w:fldChar w:fldCharType="begin"/>
            </w:r>
            <w:r w:rsidR="00290E32">
              <w:rPr>
                <w:noProof/>
                <w:webHidden/>
              </w:rPr>
              <w:instrText xml:space="preserve"> PAGEREF _Toc158026781 \h </w:instrText>
            </w:r>
            <w:r w:rsidR="00290E32">
              <w:rPr>
                <w:noProof/>
                <w:webHidden/>
              </w:rPr>
            </w:r>
            <w:r w:rsidR="00290E32">
              <w:rPr>
                <w:noProof/>
                <w:webHidden/>
              </w:rPr>
              <w:fldChar w:fldCharType="separate"/>
            </w:r>
            <w:r w:rsidR="00A21A1B">
              <w:rPr>
                <w:noProof/>
                <w:webHidden/>
              </w:rPr>
              <w:t>12</w:t>
            </w:r>
            <w:r w:rsidR="00290E32">
              <w:rPr>
                <w:noProof/>
                <w:webHidden/>
              </w:rPr>
              <w:fldChar w:fldCharType="end"/>
            </w:r>
          </w:hyperlink>
        </w:p>
        <w:p w14:paraId="5B6A50D5" w14:textId="4E94CB0A"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782" w:history="1">
            <w:r w:rsidR="00290E32" w:rsidRPr="005D3142">
              <w:rPr>
                <w:rStyle w:val="-"/>
                <w:noProof/>
                <w:lang w:val="el-GR"/>
              </w:rPr>
              <w:t>1.7</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Αρχές εφαρμοζόμενες στη διαδικασία σύναψης</w:t>
            </w:r>
            <w:r w:rsidR="00290E32">
              <w:rPr>
                <w:noProof/>
                <w:webHidden/>
              </w:rPr>
              <w:tab/>
            </w:r>
            <w:r w:rsidR="00290E32">
              <w:rPr>
                <w:noProof/>
                <w:webHidden/>
              </w:rPr>
              <w:fldChar w:fldCharType="begin"/>
            </w:r>
            <w:r w:rsidR="00290E32">
              <w:rPr>
                <w:noProof/>
                <w:webHidden/>
              </w:rPr>
              <w:instrText xml:space="preserve"> PAGEREF _Toc158026782 \h </w:instrText>
            </w:r>
            <w:r w:rsidR="00290E32">
              <w:rPr>
                <w:noProof/>
                <w:webHidden/>
              </w:rPr>
            </w:r>
            <w:r w:rsidR="00290E32">
              <w:rPr>
                <w:noProof/>
                <w:webHidden/>
              </w:rPr>
              <w:fldChar w:fldCharType="separate"/>
            </w:r>
            <w:r w:rsidR="00A21A1B">
              <w:rPr>
                <w:noProof/>
                <w:webHidden/>
              </w:rPr>
              <w:t>13</w:t>
            </w:r>
            <w:r w:rsidR="00290E32">
              <w:rPr>
                <w:noProof/>
                <w:webHidden/>
              </w:rPr>
              <w:fldChar w:fldCharType="end"/>
            </w:r>
          </w:hyperlink>
        </w:p>
        <w:p w14:paraId="18ABE2EF" w14:textId="1151F63D" w:rsidR="00290E32" w:rsidRDefault="00000000">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8026783" w:history="1">
            <w:r w:rsidR="00290E32" w:rsidRPr="005D3142">
              <w:rPr>
                <w:rStyle w:val="-"/>
                <w:noProof/>
              </w:rPr>
              <w:t>2.</w:t>
            </w:r>
            <w:r w:rsidR="00290E32">
              <w:rPr>
                <w:rFonts w:asciiTheme="minorHAnsi" w:eastAsiaTheme="minorEastAsia" w:hAnsiTheme="minorHAnsi" w:cstheme="minorBidi"/>
                <w:b w:val="0"/>
                <w:bCs w:val="0"/>
                <w:caps w:val="0"/>
                <w:noProof/>
                <w:kern w:val="2"/>
                <w:sz w:val="22"/>
                <w:szCs w:val="22"/>
                <w:lang w:val="en-US"/>
                <w14:ligatures w14:val="standardContextual"/>
              </w:rPr>
              <w:tab/>
            </w:r>
            <w:r w:rsidR="00290E32" w:rsidRPr="005D3142">
              <w:rPr>
                <w:rStyle w:val="-"/>
                <w:noProof/>
              </w:rPr>
              <w:t>ΓΕΝΙΚΟΙ ΚΑΙ ΕΙΔΙΚΟΙ ΟΡΟΙ ΣΥΜΜΕΤΟΧΗΣ</w:t>
            </w:r>
            <w:r w:rsidR="00290E32">
              <w:rPr>
                <w:noProof/>
                <w:webHidden/>
              </w:rPr>
              <w:tab/>
            </w:r>
            <w:r w:rsidR="00290E32">
              <w:rPr>
                <w:noProof/>
                <w:webHidden/>
              </w:rPr>
              <w:fldChar w:fldCharType="begin"/>
            </w:r>
            <w:r w:rsidR="00290E32">
              <w:rPr>
                <w:noProof/>
                <w:webHidden/>
              </w:rPr>
              <w:instrText xml:space="preserve"> PAGEREF _Toc158026783 \h </w:instrText>
            </w:r>
            <w:r w:rsidR="00290E32">
              <w:rPr>
                <w:noProof/>
                <w:webHidden/>
              </w:rPr>
            </w:r>
            <w:r w:rsidR="00290E32">
              <w:rPr>
                <w:noProof/>
                <w:webHidden/>
              </w:rPr>
              <w:fldChar w:fldCharType="separate"/>
            </w:r>
            <w:r w:rsidR="00A21A1B">
              <w:rPr>
                <w:noProof/>
                <w:webHidden/>
              </w:rPr>
              <w:t>14</w:t>
            </w:r>
            <w:r w:rsidR="00290E32">
              <w:rPr>
                <w:noProof/>
                <w:webHidden/>
              </w:rPr>
              <w:fldChar w:fldCharType="end"/>
            </w:r>
          </w:hyperlink>
        </w:p>
        <w:p w14:paraId="152D9F5A" w14:textId="54CB8D56"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784" w:history="1">
            <w:r w:rsidR="00290E32" w:rsidRPr="005D3142">
              <w:rPr>
                <w:rStyle w:val="-"/>
                <w:noProof/>
                <w:lang w:val="el-GR"/>
              </w:rPr>
              <w:t>2.1</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Γενικές Πληροφορίες</w:t>
            </w:r>
            <w:r w:rsidR="00290E32">
              <w:rPr>
                <w:noProof/>
                <w:webHidden/>
              </w:rPr>
              <w:tab/>
            </w:r>
            <w:r w:rsidR="00290E32">
              <w:rPr>
                <w:noProof/>
                <w:webHidden/>
              </w:rPr>
              <w:fldChar w:fldCharType="begin"/>
            </w:r>
            <w:r w:rsidR="00290E32">
              <w:rPr>
                <w:noProof/>
                <w:webHidden/>
              </w:rPr>
              <w:instrText xml:space="preserve"> PAGEREF _Toc158026784 \h </w:instrText>
            </w:r>
            <w:r w:rsidR="00290E32">
              <w:rPr>
                <w:noProof/>
                <w:webHidden/>
              </w:rPr>
            </w:r>
            <w:r w:rsidR="00290E32">
              <w:rPr>
                <w:noProof/>
                <w:webHidden/>
              </w:rPr>
              <w:fldChar w:fldCharType="separate"/>
            </w:r>
            <w:r w:rsidR="00A21A1B">
              <w:rPr>
                <w:noProof/>
                <w:webHidden/>
              </w:rPr>
              <w:t>14</w:t>
            </w:r>
            <w:r w:rsidR="00290E32">
              <w:rPr>
                <w:noProof/>
                <w:webHidden/>
              </w:rPr>
              <w:fldChar w:fldCharType="end"/>
            </w:r>
          </w:hyperlink>
        </w:p>
        <w:p w14:paraId="1246FFD6" w14:textId="544E0AB2"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85" w:history="1">
            <w:r w:rsidR="00290E32" w:rsidRPr="005D3142">
              <w:rPr>
                <w:rStyle w:val="-"/>
                <w:noProof/>
                <w:lang w:val="el-GR"/>
              </w:rPr>
              <w:t>2.1.1</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Έγγραφα της σύμβασης</w:t>
            </w:r>
            <w:r w:rsidR="00290E32">
              <w:rPr>
                <w:noProof/>
                <w:webHidden/>
              </w:rPr>
              <w:tab/>
            </w:r>
            <w:r w:rsidR="00290E32">
              <w:rPr>
                <w:noProof/>
                <w:webHidden/>
              </w:rPr>
              <w:fldChar w:fldCharType="begin"/>
            </w:r>
            <w:r w:rsidR="00290E32">
              <w:rPr>
                <w:noProof/>
                <w:webHidden/>
              </w:rPr>
              <w:instrText xml:space="preserve"> PAGEREF _Toc158026785 \h </w:instrText>
            </w:r>
            <w:r w:rsidR="00290E32">
              <w:rPr>
                <w:noProof/>
                <w:webHidden/>
              </w:rPr>
            </w:r>
            <w:r w:rsidR="00290E32">
              <w:rPr>
                <w:noProof/>
                <w:webHidden/>
              </w:rPr>
              <w:fldChar w:fldCharType="separate"/>
            </w:r>
            <w:r w:rsidR="00A21A1B">
              <w:rPr>
                <w:noProof/>
                <w:webHidden/>
              </w:rPr>
              <w:t>14</w:t>
            </w:r>
            <w:r w:rsidR="00290E32">
              <w:rPr>
                <w:noProof/>
                <w:webHidden/>
              </w:rPr>
              <w:fldChar w:fldCharType="end"/>
            </w:r>
          </w:hyperlink>
        </w:p>
        <w:p w14:paraId="48D17ACD" w14:textId="1C1022A4"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86" w:history="1">
            <w:r w:rsidR="00290E32" w:rsidRPr="005D3142">
              <w:rPr>
                <w:rStyle w:val="-"/>
                <w:noProof/>
                <w:lang w:val="el-GR"/>
              </w:rPr>
              <w:t>2.1.2</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Επικοινωνία – Πρόσβαση στα έγγραφα της Σύμβασης</w:t>
            </w:r>
            <w:r w:rsidR="00290E32">
              <w:rPr>
                <w:noProof/>
                <w:webHidden/>
              </w:rPr>
              <w:tab/>
            </w:r>
            <w:r w:rsidR="00290E32">
              <w:rPr>
                <w:noProof/>
                <w:webHidden/>
              </w:rPr>
              <w:fldChar w:fldCharType="begin"/>
            </w:r>
            <w:r w:rsidR="00290E32">
              <w:rPr>
                <w:noProof/>
                <w:webHidden/>
              </w:rPr>
              <w:instrText xml:space="preserve"> PAGEREF _Toc158026786 \h </w:instrText>
            </w:r>
            <w:r w:rsidR="00290E32">
              <w:rPr>
                <w:noProof/>
                <w:webHidden/>
              </w:rPr>
            </w:r>
            <w:r w:rsidR="00290E32">
              <w:rPr>
                <w:noProof/>
                <w:webHidden/>
              </w:rPr>
              <w:fldChar w:fldCharType="separate"/>
            </w:r>
            <w:r w:rsidR="00A21A1B">
              <w:rPr>
                <w:noProof/>
                <w:webHidden/>
              </w:rPr>
              <w:t>14</w:t>
            </w:r>
            <w:r w:rsidR="00290E32">
              <w:rPr>
                <w:noProof/>
                <w:webHidden/>
              </w:rPr>
              <w:fldChar w:fldCharType="end"/>
            </w:r>
          </w:hyperlink>
        </w:p>
        <w:p w14:paraId="2760DDF2" w14:textId="5083A0C6"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87" w:history="1">
            <w:r w:rsidR="00290E32" w:rsidRPr="005D3142">
              <w:rPr>
                <w:rStyle w:val="-"/>
                <w:noProof/>
                <w:lang w:val="el-GR"/>
              </w:rPr>
              <w:t>2.1.3</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Παροχή Διευκρινίσεων</w:t>
            </w:r>
            <w:r w:rsidR="00290E32">
              <w:rPr>
                <w:noProof/>
                <w:webHidden/>
              </w:rPr>
              <w:tab/>
            </w:r>
            <w:r w:rsidR="00290E32">
              <w:rPr>
                <w:noProof/>
                <w:webHidden/>
              </w:rPr>
              <w:fldChar w:fldCharType="begin"/>
            </w:r>
            <w:r w:rsidR="00290E32">
              <w:rPr>
                <w:noProof/>
                <w:webHidden/>
              </w:rPr>
              <w:instrText xml:space="preserve"> PAGEREF _Toc158026787 \h </w:instrText>
            </w:r>
            <w:r w:rsidR="00290E32">
              <w:rPr>
                <w:noProof/>
                <w:webHidden/>
              </w:rPr>
            </w:r>
            <w:r w:rsidR="00290E32">
              <w:rPr>
                <w:noProof/>
                <w:webHidden/>
              </w:rPr>
              <w:fldChar w:fldCharType="separate"/>
            </w:r>
            <w:r w:rsidR="00A21A1B">
              <w:rPr>
                <w:noProof/>
                <w:webHidden/>
              </w:rPr>
              <w:t>14</w:t>
            </w:r>
            <w:r w:rsidR="00290E32">
              <w:rPr>
                <w:noProof/>
                <w:webHidden/>
              </w:rPr>
              <w:fldChar w:fldCharType="end"/>
            </w:r>
          </w:hyperlink>
        </w:p>
        <w:p w14:paraId="4A2F4DBA" w14:textId="0EE73BD4"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88" w:history="1">
            <w:r w:rsidR="00290E32" w:rsidRPr="005D3142">
              <w:rPr>
                <w:rStyle w:val="-"/>
                <w:noProof/>
                <w:lang w:val="el-GR"/>
              </w:rPr>
              <w:t>2.1.4</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Γλώσσα</w:t>
            </w:r>
            <w:r w:rsidR="00290E32">
              <w:rPr>
                <w:noProof/>
                <w:webHidden/>
              </w:rPr>
              <w:tab/>
            </w:r>
            <w:r w:rsidR="00290E32">
              <w:rPr>
                <w:noProof/>
                <w:webHidden/>
              </w:rPr>
              <w:fldChar w:fldCharType="begin"/>
            </w:r>
            <w:r w:rsidR="00290E32">
              <w:rPr>
                <w:noProof/>
                <w:webHidden/>
              </w:rPr>
              <w:instrText xml:space="preserve"> PAGEREF _Toc158026788 \h </w:instrText>
            </w:r>
            <w:r w:rsidR="00290E32">
              <w:rPr>
                <w:noProof/>
                <w:webHidden/>
              </w:rPr>
            </w:r>
            <w:r w:rsidR="00290E32">
              <w:rPr>
                <w:noProof/>
                <w:webHidden/>
              </w:rPr>
              <w:fldChar w:fldCharType="separate"/>
            </w:r>
            <w:r w:rsidR="00A21A1B">
              <w:rPr>
                <w:noProof/>
                <w:webHidden/>
              </w:rPr>
              <w:t>15</w:t>
            </w:r>
            <w:r w:rsidR="00290E32">
              <w:rPr>
                <w:noProof/>
                <w:webHidden/>
              </w:rPr>
              <w:fldChar w:fldCharType="end"/>
            </w:r>
          </w:hyperlink>
        </w:p>
        <w:p w14:paraId="13C5B6FC" w14:textId="015673EB"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89" w:history="1">
            <w:r w:rsidR="00290E32" w:rsidRPr="005D3142">
              <w:rPr>
                <w:rStyle w:val="-"/>
                <w:noProof/>
                <w:lang w:val="el-GR"/>
              </w:rPr>
              <w:t>2.1.5</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Εγγυήσεις</w:t>
            </w:r>
            <w:r w:rsidR="00290E32">
              <w:rPr>
                <w:noProof/>
                <w:webHidden/>
              </w:rPr>
              <w:tab/>
            </w:r>
            <w:r w:rsidR="00290E32">
              <w:rPr>
                <w:noProof/>
                <w:webHidden/>
              </w:rPr>
              <w:fldChar w:fldCharType="begin"/>
            </w:r>
            <w:r w:rsidR="00290E32">
              <w:rPr>
                <w:noProof/>
                <w:webHidden/>
              </w:rPr>
              <w:instrText xml:space="preserve"> PAGEREF _Toc158026789 \h </w:instrText>
            </w:r>
            <w:r w:rsidR="00290E32">
              <w:rPr>
                <w:noProof/>
                <w:webHidden/>
              </w:rPr>
            </w:r>
            <w:r w:rsidR="00290E32">
              <w:rPr>
                <w:noProof/>
                <w:webHidden/>
              </w:rPr>
              <w:fldChar w:fldCharType="separate"/>
            </w:r>
            <w:r w:rsidR="00A21A1B">
              <w:rPr>
                <w:noProof/>
                <w:webHidden/>
              </w:rPr>
              <w:t>15</w:t>
            </w:r>
            <w:r w:rsidR="00290E32">
              <w:rPr>
                <w:noProof/>
                <w:webHidden/>
              </w:rPr>
              <w:fldChar w:fldCharType="end"/>
            </w:r>
          </w:hyperlink>
        </w:p>
        <w:p w14:paraId="23098FEE" w14:textId="44102F67"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90" w:history="1">
            <w:r w:rsidR="00290E32" w:rsidRPr="005D3142">
              <w:rPr>
                <w:rStyle w:val="-"/>
                <w:noProof/>
                <w:lang w:val="el-GR"/>
              </w:rPr>
              <w:t>2.1.6</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Προστασία Προσωπικών Δεδομένων</w:t>
            </w:r>
            <w:r w:rsidR="00290E32">
              <w:rPr>
                <w:noProof/>
                <w:webHidden/>
              </w:rPr>
              <w:tab/>
            </w:r>
            <w:r w:rsidR="00290E32">
              <w:rPr>
                <w:noProof/>
                <w:webHidden/>
              </w:rPr>
              <w:fldChar w:fldCharType="begin"/>
            </w:r>
            <w:r w:rsidR="00290E32">
              <w:rPr>
                <w:noProof/>
                <w:webHidden/>
              </w:rPr>
              <w:instrText xml:space="preserve"> PAGEREF _Toc158026790 \h </w:instrText>
            </w:r>
            <w:r w:rsidR="00290E32">
              <w:rPr>
                <w:noProof/>
                <w:webHidden/>
              </w:rPr>
            </w:r>
            <w:r w:rsidR="00290E32">
              <w:rPr>
                <w:noProof/>
                <w:webHidden/>
              </w:rPr>
              <w:fldChar w:fldCharType="separate"/>
            </w:r>
            <w:r w:rsidR="00A21A1B">
              <w:rPr>
                <w:noProof/>
                <w:webHidden/>
              </w:rPr>
              <w:t>16</w:t>
            </w:r>
            <w:r w:rsidR="00290E32">
              <w:rPr>
                <w:noProof/>
                <w:webHidden/>
              </w:rPr>
              <w:fldChar w:fldCharType="end"/>
            </w:r>
          </w:hyperlink>
        </w:p>
        <w:p w14:paraId="40E361A5" w14:textId="1C981645"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791" w:history="1">
            <w:r w:rsidR="00290E32" w:rsidRPr="005D3142">
              <w:rPr>
                <w:rStyle w:val="-"/>
                <w:noProof/>
                <w:lang w:val="el-GR"/>
              </w:rPr>
              <w:t>2.2</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Δικαίωμα Συμμετοχής - Κριτήρια Ποιοτικής Επιλογής</w:t>
            </w:r>
            <w:r w:rsidR="00290E32">
              <w:rPr>
                <w:noProof/>
                <w:webHidden/>
              </w:rPr>
              <w:tab/>
            </w:r>
            <w:r w:rsidR="00290E32">
              <w:rPr>
                <w:noProof/>
                <w:webHidden/>
              </w:rPr>
              <w:fldChar w:fldCharType="begin"/>
            </w:r>
            <w:r w:rsidR="00290E32">
              <w:rPr>
                <w:noProof/>
                <w:webHidden/>
              </w:rPr>
              <w:instrText xml:space="preserve"> PAGEREF _Toc158026791 \h </w:instrText>
            </w:r>
            <w:r w:rsidR="00290E32">
              <w:rPr>
                <w:noProof/>
                <w:webHidden/>
              </w:rPr>
            </w:r>
            <w:r w:rsidR="00290E32">
              <w:rPr>
                <w:noProof/>
                <w:webHidden/>
              </w:rPr>
              <w:fldChar w:fldCharType="separate"/>
            </w:r>
            <w:r w:rsidR="00A21A1B">
              <w:rPr>
                <w:noProof/>
                <w:webHidden/>
              </w:rPr>
              <w:t>17</w:t>
            </w:r>
            <w:r w:rsidR="00290E32">
              <w:rPr>
                <w:noProof/>
                <w:webHidden/>
              </w:rPr>
              <w:fldChar w:fldCharType="end"/>
            </w:r>
          </w:hyperlink>
        </w:p>
        <w:p w14:paraId="6E25DC04" w14:textId="06B72ABD"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92" w:history="1">
            <w:r w:rsidR="00290E32" w:rsidRPr="005D3142">
              <w:rPr>
                <w:rStyle w:val="-"/>
                <w:noProof/>
                <w:lang w:val="el-GR"/>
              </w:rPr>
              <w:t>2.2.1</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Δικαιούμενοι συμμετοχής</w:t>
            </w:r>
            <w:r w:rsidR="00290E32">
              <w:rPr>
                <w:noProof/>
                <w:webHidden/>
              </w:rPr>
              <w:tab/>
            </w:r>
            <w:r w:rsidR="00290E32">
              <w:rPr>
                <w:noProof/>
                <w:webHidden/>
              </w:rPr>
              <w:fldChar w:fldCharType="begin"/>
            </w:r>
            <w:r w:rsidR="00290E32">
              <w:rPr>
                <w:noProof/>
                <w:webHidden/>
              </w:rPr>
              <w:instrText xml:space="preserve"> PAGEREF _Toc158026792 \h </w:instrText>
            </w:r>
            <w:r w:rsidR="00290E32">
              <w:rPr>
                <w:noProof/>
                <w:webHidden/>
              </w:rPr>
            </w:r>
            <w:r w:rsidR="00290E32">
              <w:rPr>
                <w:noProof/>
                <w:webHidden/>
              </w:rPr>
              <w:fldChar w:fldCharType="separate"/>
            </w:r>
            <w:r w:rsidR="00A21A1B">
              <w:rPr>
                <w:noProof/>
                <w:webHidden/>
              </w:rPr>
              <w:t>17</w:t>
            </w:r>
            <w:r w:rsidR="00290E32">
              <w:rPr>
                <w:noProof/>
                <w:webHidden/>
              </w:rPr>
              <w:fldChar w:fldCharType="end"/>
            </w:r>
          </w:hyperlink>
        </w:p>
        <w:p w14:paraId="3D7686EE" w14:textId="631FD5DF"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93" w:history="1">
            <w:r w:rsidR="00290E32" w:rsidRPr="005D3142">
              <w:rPr>
                <w:rStyle w:val="-"/>
                <w:noProof/>
                <w:lang w:val="el-GR"/>
              </w:rPr>
              <w:t>2.2.2</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Εγγύηση συμμετοχής</w:t>
            </w:r>
            <w:r w:rsidR="00290E32">
              <w:rPr>
                <w:noProof/>
                <w:webHidden/>
              </w:rPr>
              <w:tab/>
            </w:r>
            <w:r w:rsidR="00290E32">
              <w:rPr>
                <w:noProof/>
                <w:webHidden/>
              </w:rPr>
              <w:fldChar w:fldCharType="begin"/>
            </w:r>
            <w:r w:rsidR="00290E32">
              <w:rPr>
                <w:noProof/>
                <w:webHidden/>
              </w:rPr>
              <w:instrText xml:space="preserve"> PAGEREF _Toc158026793 \h </w:instrText>
            </w:r>
            <w:r w:rsidR="00290E32">
              <w:rPr>
                <w:noProof/>
                <w:webHidden/>
              </w:rPr>
            </w:r>
            <w:r w:rsidR="00290E32">
              <w:rPr>
                <w:noProof/>
                <w:webHidden/>
              </w:rPr>
              <w:fldChar w:fldCharType="separate"/>
            </w:r>
            <w:r w:rsidR="00A21A1B">
              <w:rPr>
                <w:noProof/>
                <w:webHidden/>
              </w:rPr>
              <w:t>18</w:t>
            </w:r>
            <w:r w:rsidR="00290E32">
              <w:rPr>
                <w:noProof/>
                <w:webHidden/>
              </w:rPr>
              <w:fldChar w:fldCharType="end"/>
            </w:r>
          </w:hyperlink>
        </w:p>
        <w:p w14:paraId="07232D82" w14:textId="1B168E0E"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94" w:history="1">
            <w:r w:rsidR="00290E32" w:rsidRPr="005D3142">
              <w:rPr>
                <w:rStyle w:val="-"/>
                <w:noProof/>
                <w:lang w:val="el-GR"/>
              </w:rPr>
              <w:t>2.2.3</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Λόγοι αποκλεισμού</w:t>
            </w:r>
            <w:r w:rsidR="00290E32">
              <w:rPr>
                <w:noProof/>
                <w:webHidden/>
              </w:rPr>
              <w:tab/>
            </w:r>
            <w:r w:rsidR="00290E32">
              <w:rPr>
                <w:noProof/>
                <w:webHidden/>
              </w:rPr>
              <w:fldChar w:fldCharType="begin"/>
            </w:r>
            <w:r w:rsidR="00290E32">
              <w:rPr>
                <w:noProof/>
                <w:webHidden/>
              </w:rPr>
              <w:instrText xml:space="preserve"> PAGEREF _Toc158026794 \h </w:instrText>
            </w:r>
            <w:r w:rsidR="00290E32">
              <w:rPr>
                <w:noProof/>
                <w:webHidden/>
              </w:rPr>
            </w:r>
            <w:r w:rsidR="00290E32">
              <w:rPr>
                <w:noProof/>
                <w:webHidden/>
              </w:rPr>
              <w:fldChar w:fldCharType="separate"/>
            </w:r>
            <w:r w:rsidR="00A21A1B">
              <w:rPr>
                <w:noProof/>
                <w:webHidden/>
              </w:rPr>
              <w:t>19</w:t>
            </w:r>
            <w:r w:rsidR="00290E32">
              <w:rPr>
                <w:noProof/>
                <w:webHidden/>
              </w:rPr>
              <w:fldChar w:fldCharType="end"/>
            </w:r>
          </w:hyperlink>
        </w:p>
        <w:p w14:paraId="6B958DEB" w14:textId="0291DABE" w:rsidR="00290E32" w:rsidRDefault="00000000">
          <w:pPr>
            <w:pStyle w:val="31"/>
            <w:tabs>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95" w:history="1">
            <w:r w:rsidR="00290E32" w:rsidRPr="005D3142">
              <w:rPr>
                <w:rStyle w:val="-"/>
                <w:noProof/>
                <w:lang w:val="el-GR"/>
              </w:rPr>
              <w:t>Κριτήρια Ποιοτικής Επιλογής &amp; αποδεικτά στοιχεία</w:t>
            </w:r>
            <w:r w:rsidR="00290E32">
              <w:rPr>
                <w:noProof/>
                <w:webHidden/>
              </w:rPr>
              <w:tab/>
            </w:r>
            <w:r w:rsidR="00290E32">
              <w:rPr>
                <w:noProof/>
                <w:webHidden/>
              </w:rPr>
              <w:fldChar w:fldCharType="begin"/>
            </w:r>
            <w:r w:rsidR="00290E32">
              <w:rPr>
                <w:noProof/>
                <w:webHidden/>
              </w:rPr>
              <w:instrText xml:space="preserve"> PAGEREF _Toc158026795 \h </w:instrText>
            </w:r>
            <w:r w:rsidR="00290E32">
              <w:rPr>
                <w:noProof/>
                <w:webHidden/>
              </w:rPr>
            </w:r>
            <w:r w:rsidR="00290E32">
              <w:rPr>
                <w:noProof/>
                <w:webHidden/>
              </w:rPr>
              <w:fldChar w:fldCharType="separate"/>
            </w:r>
            <w:r w:rsidR="00A21A1B">
              <w:rPr>
                <w:noProof/>
                <w:webHidden/>
              </w:rPr>
              <w:t>22</w:t>
            </w:r>
            <w:r w:rsidR="00290E32">
              <w:rPr>
                <w:noProof/>
                <w:webHidden/>
              </w:rPr>
              <w:fldChar w:fldCharType="end"/>
            </w:r>
          </w:hyperlink>
        </w:p>
        <w:p w14:paraId="63726B54" w14:textId="6E5DE2CF"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96" w:history="1">
            <w:r w:rsidR="00290E32" w:rsidRPr="005D3142">
              <w:rPr>
                <w:rStyle w:val="-"/>
                <w:noProof/>
                <w:lang w:val="el-GR"/>
              </w:rPr>
              <w:t>2.2.4</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Καταλληλόλητα άσκησης επαγγελματικής δραστηριότητας</w:t>
            </w:r>
            <w:r w:rsidR="00290E32">
              <w:rPr>
                <w:noProof/>
                <w:webHidden/>
              </w:rPr>
              <w:tab/>
            </w:r>
            <w:r w:rsidR="00290E32">
              <w:rPr>
                <w:noProof/>
                <w:webHidden/>
              </w:rPr>
              <w:fldChar w:fldCharType="begin"/>
            </w:r>
            <w:r w:rsidR="00290E32">
              <w:rPr>
                <w:noProof/>
                <w:webHidden/>
              </w:rPr>
              <w:instrText xml:space="preserve"> PAGEREF _Toc158026796 \h </w:instrText>
            </w:r>
            <w:r w:rsidR="00290E32">
              <w:rPr>
                <w:noProof/>
                <w:webHidden/>
              </w:rPr>
            </w:r>
            <w:r w:rsidR="00290E32">
              <w:rPr>
                <w:noProof/>
                <w:webHidden/>
              </w:rPr>
              <w:fldChar w:fldCharType="separate"/>
            </w:r>
            <w:r w:rsidR="00A21A1B">
              <w:rPr>
                <w:noProof/>
                <w:webHidden/>
              </w:rPr>
              <w:t>22</w:t>
            </w:r>
            <w:r w:rsidR="00290E32">
              <w:rPr>
                <w:noProof/>
                <w:webHidden/>
              </w:rPr>
              <w:fldChar w:fldCharType="end"/>
            </w:r>
          </w:hyperlink>
        </w:p>
        <w:p w14:paraId="378C5234" w14:textId="173AB1D2"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97" w:history="1">
            <w:r w:rsidR="00290E32" w:rsidRPr="005D3142">
              <w:rPr>
                <w:rStyle w:val="-"/>
                <w:noProof/>
                <w:lang w:val="el-GR"/>
              </w:rPr>
              <w:t>2.2.5</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Οικονομική και χρηματοοικονομική επάρκεια</w:t>
            </w:r>
            <w:r w:rsidR="00290E32">
              <w:rPr>
                <w:noProof/>
                <w:webHidden/>
              </w:rPr>
              <w:tab/>
            </w:r>
            <w:r w:rsidR="00290E32">
              <w:rPr>
                <w:noProof/>
                <w:webHidden/>
              </w:rPr>
              <w:fldChar w:fldCharType="begin"/>
            </w:r>
            <w:r w:rsidR="00290E32">
              <w:rPr>
                <w:noProof/>
                <w:webHidden/>
              </w:rPr>
              <w:instrText xml:space="preserve"> PAGEREF _Toc158026797 \h </w:instrText>
            </w:r>
            <w:r w:rsidR="00290E32">
              <w:rPr>
                <w:noProof/>
                <w:webHidden/>
              </w:rPr>
            </w:r>
            <w:r w:rsidR="00290E32">
              <w:rPr>
                <w:noProof/>
                <w:webHidden/>
              </w:rPr>
              <w:fldChar w:fldCharType="separate"/>
            </w:r>
            <w:r w:rsidR="00A21A1B">
              <w:rPr>
                <w:noProof/>
                <w:webHidden/>
              </w:rPr>
              <w:t>23</w:t>
            </w:r>
            <w:r w:rsidR="00290E32">
              <w:rPr>
                <w:noProof/>
                <w:webHidden/>
              </w:rPr>
              <w:fldChar w:fldCharType="end"/>
            </w:r>
          </w:hyperlink>
        </w:p>
        <w:p w14:paraId="1D3A62D2" w14:textId="2CFA3F1B"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798" w:history="1">
            <w:r w:rsidR="00290E32" w:rsidRPr="005D3142">
              <w:rPr>
                <w:rStyle w:val="-"/>
                <w:noProof/>
                <w:lang w:val="el-GR"/>
              </w:rPr>
              <w:t>2.2.6</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Τεχνική και επαγγελματική ικανότητα</w:t>
            </w:r>
            <w:r w:rsidR="00290E32">
              <w:rPr>
                <w:noProof/>
                <w:webHidden/>
              </w:rPr>
              <w:tab/>
            </w:r>
            <w:r w:rsidR="00290E32">
              <w:rPr>
                <w:noProof/>
                <w:webHidden/>
              </w:rPr>
              <w:fldChar w:fldCharType="begin"/>
            </w:r>
            <w:r w:rsidR="00290E32">
              <w:rPr>
                <w:noProof/>
                <w:webHidden/>
              </w:rPr>
              <w:instrText xml:space="preserve"> PAGEREF _Toc158026798 \h </w:instrText>
            </w:r>
            <w:r w:rsidR="00290E32">
              <w:rPr>
                <w:noProof/>
                <w:webHidden/>
              </w:rPr>
            </w:r>
            <w:r w:rsidR="00290E32">
              <w:rPr>
                <w:noProof/>
                <w:webHidden/>
              </w:rPr>
              <w:fldChar w:fldCharType="separate"/>
            </w:r>
            <w:r w:rsidR="00A21A1B">
              <w:rPr>
                <w:noProof/>
                <w:webHidden/>
              </w:rPr>
              <w:t>23</w:t>
            </w:r>
            <w:r w:rsidR="00290E32">
              <w:rPr>
                <w:noProof/>
                <w:webHidden/>
              </w:rPr>
              <w:fldChar w:fldCharType="end"/>
            </w:r>
          </w:hyperlink>
        </w:p>
        <w:p w14:paraId="63EDC22B" w14:textId="0031E8ED" w:rsidR="00290E32" w:rsidRDefault="00000000">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799" w:history="1">
            <w:r w:rsidR="00290E32" w:rsidRPr="005D3142">
              <w:rPr>
                <w:rStyle w:val="-"/>
                <w:noProof/>
                <w:lang w:val="el-GR" w:eastAsia="en-US"/>
              </w:rPr>
              <w:t>2.2.6.1</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eastAsia="en-US"/>
              </w:rPr>
              <w:t>Τεχνική Ικανότητα</w:t>
            </w:r>
            <w:r w:rsidR="00290E32">
              <w:rPr>
                <w:noProof/>
                <w:webHidden/>
              </w:rPr>
              <w:tab/>
            </w:r>
            <w:r w:rsidR="00290E32">
              <w:rPr>
                <w:noProof/>
                <w:webHidden/>
              </w:rPr>
              <w:fldChar w:fldCharType="begin"/>
            </w:r>
            <w:r w:rsidR="00290E32">
              <w:rPr>
                <w:noProof/>
                <w:webHidden/>
              </w:rPr>
              <w:instrText xml:space="preserve"> PAGEREF _Toc158026799 \h </w:instrText>
            </w:r>
            <w:r w:rsidR="00290E32">
              <w:rPr>
                <w:noProof/>
                <w:webHidden/>
              </w:rPr>
            </w:r>
            <w:r w:rsidR="00290E32">
              <w:rPr>
                <w:noProof/>
                <w:webHidden/>
              </w:rPr>
              <w:fldChar w:fldCharType="separate"/>
            </w:r>
            <w:r w:rsidR="00A21A1B">
              <w:rPr>
                <w:noProof/>
                <w:webHidden/>
              </w:rPr>
              <w:t>23</w:t>
            </w:r>
            <w:r w:rsidR="00290E32">
              <w:rPr>
                <w:noProof/>
                <w:webHidden/>
              </w:rPr>
              <w:fldChar w:fldCharType="end"/>
            </w:r>
          </w:hyperlink>
        </w:p>
        <w:p w14:paraId="333EC815" w14:textId="3B2E1D3D" w:rsidR="00290E32" w:rsidRDefault="00000000">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00" w:history="1">
            <w:r w:rsidR="00290E32" w:rsidRPr="005D3142">
              <w:rPr>
                <w:rStyle w:val="-"/>
                <w:noProof/>
                <w:lang w:val="el-GR" w:eastAsia="en-US"/>
              </w:rPr>
              <w:t>2.2.6.2</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eastAsia="en-US"/>
              </w:rPr>
              <w:t>Επαγγελματική Ικανότητα – Ομάδα Έργου</w:t>
            </w:r>
            <w:r w:rsidR="00290E32">
              <w:rPr>
                <w:noProof/>
                <w:webHidden/>
              </w:rPr>
              <w:tab/>
            </w:r>
            <w:r w:rsidR="00290E32">
              <w:rPr>
                <w:noProof/>
                <w:webHidden/>
              </w:rPr>
              <w:fldChar w:fldCharType="begin"/>
            </w:r>
            <w:r w:rsidR="00290E32">
              <w:rPr>
                <w:noProof/>
                <w:webHidden/>
              </w:rPr>
              <w:instrText xml:space="preserve"> PAGEREF _Toc158026800 \h </w:instrText>
            </w:r>
            <w:r w:rsidR="00290E32">
              <w:rPr>
                <w:noProof/>
                <w:webHidden/>
              </w:rPr>
            </w:r>
            <w:r w:rsidR="00290E32">
              <w:rPr>
                <w:noProof/>
                <w:webHidden/>
              </w:rPr>
              <w:fldChar w:fldCharType="separate"/>
            </w:r>
            <w:r w:rsidR="00A21A1B">
              <w:rPr>
                <w:noProof/>
                <w:webHidden/>
              </w:rPr>
              <w:t>24</w:t>
            </w:r>
            <w:r w:rsidR="00290E32">
              <w:rPr>
                <w:noProof/>
                <w:webHidden/>
              </w:rPr>
              <w:fldChar w:fldCharType="end"/>
            </w:r>
          </w:hyperlink>
        </w:p>
        <w:p w14:paraId="0A8EAD04" w14:textId="5D40EEDE"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01" w:history="1">
            <w:r w:rsidR="00290E32" w:rsidRPr="005D3142">
              <w:rPr>
                <w:rStyle w:val="-"/>
                <w:noProof/>
                <w:lang w:val="el-GR"/>
              </w:rPr>
              <w:t>2.2.7</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Πρότυπα διασφάλισης ποιότητας και πρότυπα περιβαλλοντικής διαχείρισης</w:t>
            </w:r>
            <w:r w:rsidR="00290E32">
              <w:rPr>
                <w:noProof/>
                <w:webHidden/>
              </w:rPr>
              <w:tab/>
            </w:r>
            <w:r w:rsidR="00290E32">
              <w:rPr>
                <w:noProof/>
                <w:webHidden/>
              </w:rPr>
              <w:fldChar w:fldCharType="begin"/>
            </w:r>
            <w:r w:rsidR="00290E32">
              <w:rPr>
                <w:noProof/>
                <w:webHidden/>
              </w:rPr>
              <w:instrText xml:space="preserve"> PAGEREF _Toc158026801 \h </w:instrText>
            </w:r>
            <w:r w:rsidR="00290E32">
              <w:rPr>
                <w:noProof/>
                <w:webHidden/>
              </w:rPr>
            </w:r>
            <w:r w:rsidR="00290E32">
              <w:rPr>
                <w:noProof/>
                <w:webHidden/>
              </w:rPr>
              <w:fldChar w:fldCharType="separate"/>
            </w:r>
            <w:r w:rsidR="00A21A1B">
              <w:rPr>
                <w:noProof/>
                <w:webHidden/>
              </w:rPr>
              <w:t>24</w:t>
            </w:r>
            <w:r w:rsidR="00290E32">
              <w:rPr>
                <w:noProof/>
                <w:webHidden/>
              </w:rPr>
              <w:fldChar w:fldCharType="end"/>
            </w:r>
          </w:hyperlink>
        </w:p>
        <w:p w14:paraId="1E902EB3" w14:textId="0C7B574B"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02" w:history="1">
            <w:r w:rsidR="00290E32" w:rsidRPr="005D3142">
              <w:rPr>
                <w:rStyle w:val="-"/>
                <w:noProof/>
                <w:lang w:val="el-GR"/>
              </w:rPr>
              <w:t>2.2.8</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Στήριξη στην ικανότητα τρίτων – Υπεργολαβία</w:t>
            </w:r>
            <w:r w:rsidR="00290E32">
              <w:rPr>
                <w:noProof/>
                <w:webHidden/>
              </w:rPr>
              <w:tab/>
            </w:r>
            <w:r w:rsidR="00290E32">
              <w:rPr>
                <w:noProof/>
                <w:webHidden/>
              </w:rPr>
              <w:fldChar w:fldCharType="begin"/>
            </w:r>
            <w:r w:rsidR="00290E32">
              <w:rPr>
                <w:noProof/>
                <w:webHidden/>
              </w:rPr>
              <w:instrText xml:space="preserve"> PAGEREF _Toc158026802 \h </w:instrText>
            </w:r>
            <w:r w:rsidR="00290E32">
              <w:rPr>
                <w:noProof/>
                <w:webHidden/>
              </w:rPr>
            </w:r>
            <w:r w:rsidR="00290E32">
              <w:rPr>
                <w:noProof/>
                <w:webHidden/>
              </w:rPr>
              <w:fldChar w:fldCharType="separate"/>
            </w:r>
            <w:r w:rsidR="00A21A1B">
              <w:rPr>
                <w:noProof/>
                <w:webHidden/>
              </w:rPr>
              <w:t>25</w:t>
            </w:r>
            <w:r w:rsidR="00290E32">
              <w:rPr>
                <w:noProof/>
                <w:webHidden/>
              </w:rPr>
              <w:fldChar w:fldCharType="end"/>
            </w:r>
          </w:hyperlink>
        </w:p>
        <w:p w14:paraId="1C5C3E01" w14:textId="4661C04F" w:rsidR="00290E32" w:rsidRDefault="00000000">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03" w:history="1">
            <w:r w:rsidR="00290E32" w:rsidRPr="005D3142">
              <w:rPr>
                <w:rStyle w:val="-"/>
                <w:noProof/>
                <w:lang w:val="el-GR"/>
              </w:rPr>
              <w:t>2.2.8.1</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Στήριξη στην ικανότητα τρίτων</w:t>
            </w:r>
            <w:r w:rsidR="00290E32">
              <w:rPr>
                <w:noProof/>
                <w:webHidden/>
              </w:rPr>
              <w:tab/>
            </w:r>
            <w:r w:rsidR="00290E32">
              <w:rPr>
                <w:noProof/>
                <w:webHidden/>
              </w:rPr>
              <w:fldChar w:fldCharType="begin"/>
            </w:r>
            <w:r w:rsidR="00290E32">
              <w:rPr>
                <w:noProof/>
                <w:webHidden/>
              </w:rPr>
              <w:instrText xml:space="preserve"> PAGEREF _Toc158026803 \h </w:instrText>
            </w:r>
            <w:r w:rsidR="00290E32">
              <w:rPr>
                <w:noProof/>
                <w:webHidden/>
              </w:rPr>
            </w:r>
            <w:r w:rsidR="00290E32">
              <w:rPr>
                <w:noProof/>
                <w:webHidden/>
              </w:rPr>
              <w:fldChar w:fldCharType="separate"/>
            </w:r>
            <w:r w:rsidR="00A21A1B">
              <w:rPr>
                <w:noProof/>
                <w:webHidden/>
              </w:rPr>
              <w:t>25</w:t>
            </w:r>
            <w:r w:rsidR="00290E32">
              <w:rPr>
                <w:noProof/>
                <w:webHidden/>
              </w:rPr>
              <w:fldChar w:fldCharType="end"/>
            </w:r>
          </w:hyperlink>
        </w:p>
        <w:p w14:paraId="19C36FF4" w14:textId="4AF2AD38" w:rsidR="00290E32" w:rsidRDefault="00000000">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04" w:history="1">
            <w:r w:rsidR="00290E32" w:rsidRPr="005D3142">
              <w:rPr>
                <w:rStyle w:val="-"/>
                <w:noProof/>
                <w:lang w:val="el-GR"/>
              </w:rPr>
              <w:t>2.2.8.2</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Υπεργολαβία</w:t>
            </w:r>
            <w:r w:rsidR="00290E32">
              <w:rPr>
                <w:noProof/>
                <w:webHidden/>
              </w:rPr>
              <w:tab/>
            </w:r>
            <w:r w:rsidR="00290E32">
              <w:rPr>
                <w:noProof/>
                <w:webHidden/>
              </w:rPr>
              <w:fldChar w:fldCharType="begin"/>
            </w:r>
            <w:r w:rsidR="00290E32">
              <w:rPr>
                <w:noProof/>
                <w:webHidden/>
              </w:rPr>
              <w:instrText xml:space="preserve"> PAGEREF _Toc158026804 \h </w:instrText>
            </w:r>
            <w:r w:rsidR="00290E32">
              <w:rPr>
                <w:noProof/>
                <w:webHidden/>
              </w:rPr>
            </w:r>
            <w:r w:rsidR="00290E32">
              <w:rPr>
                <w:noProof/>
                <w:webHidden/>
              </w:rPr>
              <w:fldChar w:fldCharType="separate"/>
            </w:r>
            <w:r w:rsidR="00A21A1B">
              <w:rPr>
                <w:noProof/>
                <w:webHidden/>
              </w:rPr>
              <w:t>26</w:t>
            </w:r>
            <w:r w:rsidR="00290E32">
              <w:rPr>
                <w:noProof/>
                <w:webHidden/>
              </w:rPr>
              <w:fldChar w:fldCharType="end"/>
            </w:r>
          </w:hyperlink>
        </w:p>
        <w:p w14:paraId="79AA90F8" w14:textId="2D56825A"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05" w:history="1">
            <w:r w:rsidR="00290E32" w:rsidRPr="005D3142">
              <w:rPr>
                <w:rStyle w:val="-"/>
                <w:noProof/>
                <w:lang w:val="el-GR"/>
              </w:rPr>
              <w:t>2.2.9</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Κανόνες απόδειξης ποιοτικής επιλογής</w:t>
            </w:r>
            <w:r w:rsidR="00290E32">
              <w:rPr>
                <w:noProof/>
                <w:webHidden/>
              </w:rPr>
              <w:tab/>
            </w:r>
            <w:r w:rsidR="00290E32">
              <w:rPr>
                <w:noProof/>
                <w:webHidden/>
              </w:rPr>
              <w:fldChar w:fldCharType="begin"/>
            </w:r>
            <w:r w:rsidR="00290E32">
              <w:rPr>
                <w:noProof/>
                <w:webHidden/>
              </w:rPr>
              <w:instrText xml:space="preserve"> PAGEREF _Toc158026805 \h </w:instrText>
            </w:r>
            <w:r w:rsidR="00290E32">
              <w:rPr>
                <w:noProof/>
                <w:webHidden/>
              </w:rPr>
            </w:r>
            <w:r w:rsidR="00290E32">
              <w:rPr>
                <w:noProof/>
                <w:webHidden/>
              </w:rPr>
              <w:fldChar w:fldCharType="separate"/>
            </w:r>
            <w:r w:rsidR="00A21A1B">
              <w:rPr>
                <w:noProof/>
                <w:webHidden/>
              </w:rPr>
              <w:t>26</w:t>
            </w:r>
            <w:r w:rsidR="00290E32">
              <w:rPr>
                <w:noProof/>
                <w:webHidden/>
              </w:rPr>
              <w:fldChar w:fldCharType="end"/>
            </w:r>
          </w:hyperlink>
        </w:p>
        <w:p w14:paraId="1F88762D" w14:textId="5031B6E4" w:rsidR="00290E32" w:rsidRDefault="00000000">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06" w:history="1">
            <w:r w:rsidR="00290E32" w:rsidRPr="005D3142">
              <w:rPr>
                <w:rStyle w:val="-"/>
                <w:noProof/>
                <w:lang w:val="el-GR"/>
              </w:rPr>
              <w:t>2.2.9.1</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Προκαταρκτική απόδειξη κατά την υποβολή προσφορών</w:t>
            </w:r>
            <w:r w:rsidR="00290E32">
              <w:rPr>
                <w:noProof/>
                <w:webHidden/>
              </w:rPr>
              <w:tab/>
            </w:r>
            <w:r w:rsidR="00290E32">
              <w:rPr>
                <w:noProof/>
                <w:webHidden/>
              </w:rPr>
              <w:fldChar w:fldCharType="begin"/>
            </w:r>
            <w:r w:rsidR="00290E32">
              <w:rPr>
                <w:noProof/>
                <w:webHidden/>
              </w:rPr>
              <w:instrText xml:space="preserve"> PAGEREF _Toc158026806 \h </w:instrText>
            </w:r>
            <w:r w:rsidR="00290E32">
              <w:rPr>
                <w:noProof/>
                <w:webHidden/>
              </w:rPr>
            </w:r>
            <w:r w:rsidR="00290E32">
              <w:rPr>
                <w:noProof/>
                <w:webHidden/>
              </w:rPr>
              <w:fldChar w:fldCharType="separate"/>
            </w:r>
            <w:r w:rsidR="00A21A1B">
              <w:rPr>
                <w:noProof/>
                <w:webHidden/>
              </w:rPr>
              <w:t>26</w:t>
            </w:r>
            <w:r w:rsidR="00290E32">
              <w:rPr>
                <w:noProof/>
                <w:webHidden/>
              </w:rPr>
              <w:fldChar w:fldCharType="end"/>
            </w:r>
          </w:hyperlink>
        </w:p>
        <w:p w14:paraId="512A6E65" w14:textId="6B2A40ED" w:rsidR="00290E32" w:rsidRDefault="00000000">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07" w:history="1">
            <w:r w:rsidR="00290E32" w:rsidRPr="005D3142">
              <w:rPr>
                <w:rStyle w:val="-"/>
                <w:noProof/>
                <w:lang w:val="el-GR"/>
              </w:rPr>
              <w:t>2.2.9.2</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Αποδεικτικά μέσα- Δικαιολογητικά προσωρινού αναδόχου</w:t>
            </w:r>
            <w:r w:rsidR="00290E32">
              <w:rPr>
                <w:noProof/>
                <w:webHidden/>
              </w:rPr>
              <w:tab/>
            </w:r>
            <w:r w:rsidR="00290E32">
              <w:rPr>
                <w:noProof/>
                <w:webHidden/>
              </w:rPr>
              <w:fldChar w:fldCharType="begin"/>
            </w:r>
            <w:r w:rsidR="00290E32">
              <w:rPr>
                <w:noProof/>
                <w:webHidden/>
              </w:rPr>
              <w:instrText xml:space="preserve"> PAGEREF _Toc158026807 \h </w:instrText>
            </w:r>
            <w:r w:rsidR="00290E32">
              <w:rPr>
                <w:noProof/>
                <w:webHidden/>
              </w:rPr>
            </w:r>
            <w:r w:rsidR="00290E32">
              <w:rPr>
                <w:noProof/>
                <w:webHidden/>
              </w:rPr>
              <w:fldChar w:fldCharType="separate"/>
            </w:r>
            <w:r w:rsidR="00A21A1B">
              <w:rPr>
                <w:noProof/>
                <w:webHidden/>
              </w:rPr>
              <w:t>28</w:t>
            </w:r>
            <w:r w:rsidR="00290E32">
              <w:rPr>
                <w:noProof/>
                <w:webHidden/>
              </w:rPr>
              <w:fldChar w:fldCharType="end"/>
            </w:r>
          </w:hyperlink>
        </w:p>
        <w:p w14:paraId="63D9EE8F" w14:textId="4488D20C"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08" w:history="1">
            <w:r w:rsidR="00290E32" w:rsidRPr="005D3142">
              <w:rPr>
                <w:rStyle w:val="-"/>
                <w:noProof/>
                <w:lang w:val="el-GR"/>
              </w:rPr>
              <w:t>2.3</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Κριτήρια Ανάθεσης</w:t>
            </w:r>
            <w:r w:rsidR="00290E32">
              <w:rPr>
                <w:noProof/>
                <w:webHidden/>
              </w:rPr>
              <w:tab/>
            </w:r>
            <w:r w:rsidR="00290E32">
              <w:rPr>
                <w:noProof/>
                <w:webHidden/>
              </w:rPr>
              <w:fldChar w:fldCharType="begin"/>
            </w:r>
            <w:r w:rsidR="00290E32">
              <w:rPr>
                <w:noProof/>
                <w:webHidden/>
              </w:rPr>
              <w:instrText xml:space="preserve"> PAGEREF _Toc158026808 \h </w:instrText>
            </w:r>
            <w:r w:rsidR="00290E32">
              <w:rPr>
                <w:noProof/>
                <w:webHidden/>
              </w:rPr>
            </w:r>
            <w:r w:rsidR="00290E32">
              <w:rPr>
                <w:noProof/>
                <w:webHidden/>
              </w:rPr>
              <w:fldChar w:fldCharType="separate"/>
            </w:r>
            <w:r w:rsidR="00A21A1B">
              <w:rPr>
                <w:noProof/>
                <w:webHidden/>
              </w:rPr>
              <w:t>36</w:t>
            </w:r>
            <w:r w:rsidR="00290E32">
              <w:rPr>
                <w:noProof/>
                <w:webHidden/>
              </w:rPr>
              <w:fldChar w:fldCharType="end"/>
            </w:r>
          </w:hyperlink>
        </w:p>
        <w:p w14:paraId="3AA1C3EF" w14:textId="1D19FF59"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09" w:history="1">
            <w:r w:rsidR="00290E32" w:rsidRPr="005D3142">
              <w:rPr>
                <w:rStyle w:val="-"/>
                <w:noProof/>
                <w:lang w:val="el-GR"/>
              </w:rPr>
              <w:t>2.3.1</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Κριτήριο ανάθεσης</w:t>
            </w:r>
            <w:r w:rsidR="00290E32">
              <w:rPr>
                <w:noProof/>
                <w:webHidden/>
              </w:rPr>
              <w:tab/>
            </w:r>
            <w:r w:rsidR="00290E32">
              <w:rPr>
                <w:noProof/>
                <w:webHidden/>
              </w:rPr>
              <w:fldChar w:fldCharType="begin"/>
            </w:r>
            <w:r w:rsidR="00290E32">
              <w:rPr>
                <w:noProof/>
                <w:webHidden/>
              </w:rPr>
              <w:instrText xml:space="preserve"> PAGEREF _Toc158026809 \h </w:instrText>
            </w:r>
            <w:r w:rsidR="00290E32">
              <w:rPr>
                <w:noProof/>
                <w:webHidden/>
              </w:rPr>
            </w:r>
            <w:r w:rsidR="00290E32">
              <w:rPr>
                <w:noProof/>
                <w:webHidden/>
              </w:rPr>
              <w:fldChar w:fldCharType="separate"/>
            </w:r>
            <w:r w:rsidR="00A21A1B">
              <w:rPr>
                <w:noProof/>
                <w:webHidden/>
              </w:rPr>
              <w:t>36</w:t>
            </w:r>
            <w:r w:rsidR="00290E32">
              <w:rPr>
                <w:noProof/>
                <w:webHidden/>
              </w:rPr>
              <w:fldChar w:fldCharType="end"/>
            </w:r>
          </w:hyperlink>
        </w:p>
        <w:p w14:paraId="6AE67573" w14:textId="1E555F58" w:rsidR="00290E32" w:rsidRDefault="00000000">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10" w:history="1">
            <w:r w:rsidR="00290E32" w:rsidRPr="005D3142">
              <w:rPr>
                <w:rStyle w:val="-"/>
                <w:noProof/>
                <w:lang w:val="el-GR"/>
              </w:rPr>
              <w:t>2.3.1.1</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Διαμόρφωση συγκριτικού κόστους Προσφοράς</w:t>
            </w:r>
            <w:r w:rsidR="00290E32">
              <w:rPr>
                <w:noProof/>
                <w:webHidden/>
              </w:rPr>
              <w:tab/>
            </w:r>
            <w:r w:rsidR="00290E32">
              <w:rPr>
                <w:noProof/>
                <w:webHidden/>
              </w:rPr>
              <w:fldChar w:fldCharType="begin"/>
            </w:r>
            <w:r w:rsidR="00290E32">
              <w:rPr>
                <w:noProof/>
                <w:webHidden/>
              </w:rPr>
              <w:instrText xml:space="preserve"> PAGEREF _Toc158026810 \h </w:instrText>
            </w:r>
            <w:r w:rsidR="00290E32">
              <w:rPr>
                <w:noProof/>
                <w:webHidden/>
              </w:rPr>
            </w:r>
            <w:r w:rsidR="00290E32">
              <w:rPr>
                <w:noProof/>
                <w:webHidden/>
              </w:rPr>
              <w:fldChar w:fldCharType="separate"/>
            </w:r>
            <w:r w:rsidR="00A21A1B">
              <w:rPr>
                <w:noProof/>
                <w:webHidden/>
              </w:rPr>
              <w:t>36</w:t>
            </w:r>
            <w:r w:rsidR="00290E32">
              <w:rPr>
                <w:noProof/>
                <w:webHidden/>
              </w:rPr>
              <w:fldChar w:fldCharType="end"/>
            </w:r>
          </w:hyperlink>
        </w:p>
        <w:p w14:paraId="26349D83" w14:textId="08CBA244"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11" w:history="1">
            <w:r w:rsidR="00290E32" w:rsidRPr="005D3142">
              <w:rPr>
                <w:rStyle w:val="-"/>
                <w:noProof/>
                <w:lang w:val="el-GR"/>
              </w:rPr>
              <w:t>2.4</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Κατάρτιση - Περιεχόμενο Προσφορών</w:t>
            </w:r>
            <w:r w:rsidR="00290E32">
              <w:rPr>
                <w:noProof/>
                <w:webHidden/>
              </w:rPr>
              <w:tab/>
            </w:r>
            <w:r w:rsidR="00290E32">
              <w:rPr>
                <w:noProof/>
                <w:webHidden/>
              </w:rPr>
              <w:fldChar w:fldCharType="begin"/>
            </w:r>
            <w:r w:rsidR="00290E32">
              <w:rPr>
                <w:noProof/>
                <w:webHidden/>
              </w:rPr>
              <w:instrText xml:space="preserve"> PAGEREF _Toc158026811 \h </w:instrText>
            </w:r>
            <w:r w:rsidR="00290E32">
              <w:rPr>
                <w:noProof/>
                <w:webHidden/>
              </w:rPr>
            </w:r>
            <w:r w:rsidR="00290E32">
              <w:rPr>
                <w:noProof/>
                <w:webHidden/>
              </w:rPr>
              <w:fldChar w:fldCharType="separate"/>
            </w:r>
            <w:r w:rsidR="00A21A1B">
              <w:rPr>
                <w:noProof/>
                <w:webHidden/>
              </w:rPr>
              <w:t>37</w:t>
            </w:r>
            <w:r w:rsidR="00290E32">
              <w:rPr>
                <w:noProof/>
                <w:webHidden/>
              </w:rPr>
              <w:fldChar w:fldCharType="end"/>
            </w:r>
          </w:hyperlink>
        </w:p>
        <w:p w14:paraId="4B8B713F" w14:textId="73686B83"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12" w:history="1">
            <w:r w:rsidR="00290E32" w:rsidRPr="005D3142">
              <w:rPr>
                <w:rStyle w:val="-"/>
                <w:noProof/>
                <w:lang w:val="el-GR"/>
              </w:rPr>
              <w:t>2.4.1</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Γενικοί όροι υποβολής προσφορών</w:t>
            </w:r>
            <w:r w:rsidR="00290E32">
              <w:rPr>
                <w:noProof/>
                <w:webHidden/>
              </w:rPr>
              <w:tab/>
            </w:r>
            <w:r w:rsidR="00290E32">
              <w:rPr>
                <w:noProof/>
                <w:webHidden/>
              </w:rPr>
              <w:fldChar w:fldCharType="begin"/>
            </w:r>
            <w:r w:rsidR="00290E32">
              <w:rPr>
                <w:noProof/>
                <w:webHidden/>
              </w:rPr>
              <w:instrText xml:space="preserve"> PAGEREF _Toc158026812 \h </w:instrText>
            </w:r>
            <w:r w:rsidR="00290E32">
              <w:rPr>
                <w:noProof/>
                <w:webHidden/>
              </w:rPr>
            </w:r>
            <w:r w:rsidR="00290E32">
              <w:rPr>
                <w:noProof/>
                <w:webHidden/>
              </w:rPr>
              <w:fldChar w:fldCharType="separate"/>
            </w:r>
            <w:r w:rsidR="00A21A1B">
              <w:rPr>
                <w:noProof/>
                <w:webHidden/>
              </w:rPr>
              <w:t>37</w:t>
            </w:r>
            <w:r w:rsidR="00290E32">
              <w:rPr>
                <w:noProof/>
                <w:webHidden/>
              </w:rPr>
              <w:fldChar w:fldCharType="end"/>
            </w:r>
          </w:hyperlink>
        </w:p>
        <w:p w14:paraId="3F8462BE" w14:textId="545A3AC6"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13" w:history="1">
            <w:r w:rsidR="00290E32" w:rsidRPr="005D3142">
              <w:rPr>
                <w:rStyle w:val="-"/>
                <w:noProof/>
                <w:lang w:val="el-GR"/>
              </w:rPr>
              <w:t>2.4.2</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Χρόνος και Τρόπος υποβολής προσφορών</w:t>
            </w:r>
            <w:r w:rsidR="00290E32">
              <w:rPr>
                <w:noProof/>
                <w:webHidden/>
              </w:rPr>
              <w:tab/>
            </w:r>
            <w:r w:rsidR="00290E32">
              <w:rPr>
                <w:noProof/>
                <w:webHidden/>
              </w:rPr>
              <w:fldChar w:fldCharType="begin"/>
            </w:r>
            <w:r w:rsidR="00290E32">
              <w:rPr>
                <w:noProof/>
                <w:webHidden/>
              </w:rPr>
              <w:instrText xml:space="preserve"> PAGEREF _Toc158026813 \h </w:instrText>
            </w:r>
            <w:r w:rsidR="00290E32">
              <w:rPr>
                <w:noProof/>
                <w:webHidden/>
              </w:rPr>
            </w:r>
            <w:r w:rsidR="00290E32">
              <w:rPr>
                <w:noProof/>
                <w:webHidden/>
              </w:rPr>
              <w:fldChar w:fldCharType="separate"/>
            </w:r>
            <w:r w:rsidR="00A21A1B">
              <w:rPr>
                <w:noProof/>
                <w:webHidden/>
              </w:rPr>
              <w:t>37</w:t>
            </w:r>
            <w:r w:rsidR="00290E32">
              <w:rPr>
                <w:noProof/>
                <w:webHidden/>
              </w:rPr>
              <w:fldChar w:fldCharType="end"/>
            </w:r>
          </w:hyperlink>
        </w:p>
        <w:p w14:paraId="54CCD93B" w14:textId="69293989"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14" w:history="1">
            <w:r w:rsidR="00290E32" w:rsidRPr="005D3142">
              <w:rPr>
                <w:rStyle w:val="-"/>
                <w:noProof/>
                <w:lang w:val="el-GR"/>
              </w:rPr>
              <w:t>2.4.3</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Περιεχόμενα Φακέλου «Δικαιολογητικά Συμμετοχής - Τεχνική Προσφορά»</w:t>
            </w:r>
            <w:r w:rsidR="00290E32">
              <w:rPr>
                <w:noProof/>
                <w:webHidden/>
              </w:rPr>
              <w:tab/>
            </w:r>
            <w:r w:rsidR="00290E32">
              <w:rPr>
                <w:noProof/>
                <w:webHidden/>
              </w:rPr>
              <w:fldChar w:fldCharType="begin"/>
            </w:r>
            <w:r w:rsidR="00290E32">
              <w:rPr>
                <w:noProof/>
                <w:webHidden/>
              </w:rPr>
              <w:instrText xml:space="preserve"> PAGEREF _Toc158026814 \h </w:instrText>
            </w:r>
            <w:r w:rsidR="00290E32">
              <w:rPr>
                <w:noProof/>
                <w:webHidden/>
              </w:rPr>
            </w:r>
            <w:r w:rsidR="00290E32">
              <w:rPr>
                <w:noProof/>
                <w:webHidden/>
              </w:rPr>
              <w:fldChar w:fldCharType="separate"/>
            </w:r>
            <w:r w:rsidR="00A21A1B">
              <w:rPr>
                <w:noProof/>
                <w:webHidden/>
              </w:rPr>
              <w:t>40</w:t>
            </w:r>
            <w:r w:rsidR="00290E32">
              <w:rPr>
                <w:noProof/>
                <w:webHidden/>
              </w:rPr>
              <w:fldChar w:fldCharType="end"/>
            </w:r>
          </w:hyperlink>
        </w:p>
        <w:p w14:paraId="51B68DD7" w14:textId="74D1F12C" w:rsidR="00290E32" w:rsidRDefault="00000000">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15" w:history="1">
            <w:r w:rsidR="00290E32" w:rsidRPr="005D3142">
              <w:rPr>
                <w:rStyle w:val="-"/>
                <w:noProof/>
              </w:rPr>
              <w:t>2.4.3.1</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rPr>
              <w:t>Δικαιολογητικά Συμμετοχής</w:t>
            </w:r>
            <w:r w:rsidR="00290E32">
              <w:rPr>
                <w:noProof/>
                <w:webHidden/>
              </w:rPr>
              <w:tab/>
            </w:r>
            <w:r w:rsidR="00290E32">
              <w:rPr>
                <w:noProof/>
                <w:webHidden/>
              </w:rPr>
              <w:fldChar w:fldCharType="begin"/>
            </w:r>
            <w:r w:rsidR="00290E32">
              <w:rPr>
                <w:noProof/>
                <w:webHidden/>
              </w:rPr>
              <w:instrText xml:space="preserve"> PAGEREF _Toc158026815 \h </w:instrText>
            </w:r>
            <w:r w:rsidR="00290E32">
              <w:rPr>
                <w:noProof/>
                <w:webHidden/>
              </w:rPr>
            </w:r>
            <w:r w:rsidR="00290E32">
              <w:rPr>
                <w:noProof/>
                <w:webHidden/>
              </w:rPr>
              <w:fldChar w:fldCharType="separate"/>
            </w:r>
            <w:r w:rsidR="00A21A1B">
              <w:rPr>
                <w:noProof/>
                <w:webHidden/>
              </w:rPr>
              <w:t>40</w:t>
            </w:r>
            <w:r w:rsidR="00290E32">
              <w:rPr>
                <w:noProof/>
                <w:webHidden/>
              </w:rPr>
              <w:fldChar w:fldCharType="end"/>
            </w:r>
          </w:hyperlink>
        </w:p>
        <w:p w14:paraId="636C500A" w14:textId="611AED75" w:rsidR="00290E32" w:rsidRDefault="00000000">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16" w:history="1">
            <w:r w:rsidR="00290E32" w:rsidRPr="005D3142">
              <w:rPr>
                <w:rStyle w:val="-"/>
                <w:noProof/>
                <w:lang w:val="el-GR"/>
              </w:rPr>
              <w:t>2.4.3.2</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Τεχνική Προσφορά</w:t>
            </w:r>
            <w:r w:rsidR="00290E32">
              <w:rPr>
                <w:noProof/>
                <w:webHidden/>
              </w:rPr>
              <w:tab/>
            </w:r>
            <w:r w:rsidR="00290E32">
              <w:rPr>
                <w:noProof/>
                <w:webHidden/>
              </w:rPr>
              <w:fldChar w:fldCharType="begin"/>
            </w:r>
            <w:r w:rsidR="00290E32">
              <w:rPr>
                <w:noProof/>
                <w:webHidden/>
              </w:rPr>
              <w:instrText xml:space="preserve"> PAGEREF _Toc158026816 \h </w:instrText>
            </w:r>
            <w:r w:rsidR="00290E32">
              <w:rPr>
                <w:noProof/>
                <w:webHidden/>
              </w:rPr>
            </w:r>
            <w:r w:rsidR="00290E32">
              <w:rPr>
                <w:noProof/>
                <w:webHidden/>
              </w:rPr>
              <w:fldChar w:fldCharType="separate"/>
            </w:r>
            <w:r w:rsidR="00A21A1B">
              <w:rPr>
                <w:noProof/>
                <w:webHidden/>
              </w:rPr>
              <w:t>42</w:t>
            </w:r>
            <w:r w:rsidR="00290E32">
              <w:rPr>
                <w:noProof/>
                <w:webHidden/>
              </w:rPr>
              <w:fldChar w:fldCharType="end"/>
            </w:r>
          </w:hyperlink>
        </w:p>
        <w:p w14:paraId="4D476ECB" w14:textId="6D2829F8"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17" w:history="1">
            <w:r w:rsidR="00290E32" w:rsidRPr="005D3142">
              <w:rPr>
                <w:rStyle w:val="-"/>
                <w:noProof/>
                <w:lang w:val="el-GR"/>
              </w:rPr>
              <w:t>2.4.4</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Περιεχόμενα Φακέλου «Οικονομική Προσφορά» / Τρόπος σύνταξης και υποβολής οικονομικών προσφορών</w:t>
            </w:r>
            <w:r w:rsidR="00290E32">
              <w:rPr>
                <w:noProof/>
                <w:webHidden/>
              </w:rPr>
              <w:tab/>
            </w:r>
            <w:r w:rsidR="00290E32">
              <w:rPr>
                <w:noProof/>
                <w:webHidden/>
              </w:rPr>
              <w:fldChar w:fldCharType="begin"/>
            </w:r>
            <w:r w:rsidR="00290E32">
              <w:rPr>
                <w:noProof/>
                <w:webHidden/>
              </w:rPr>
              <w:instrText xml:space="preserve"> PAGEREF _Toc158026817 \h </w:instrText>
            </w:r>
            <w:r w:rsidR="00290E32">
              <w:rPr>
                <w:noProof/>
                <w:webHidden/>
              </w:rPr>
            </w:r>
            <w:r w:rsidR="00290E32">
              <w:rPr>
                <w:noProof/>
                <w:webHidden/>
              </w:rPr>
              <w:fldChar w:fldCharType="separate"/>
            </w:r>
            <w:r w:rsidR="00A21A1B">
              <w:rPr>
                <w:noProof/>
                <w:webHidden/>
              </w:rPr>
              <w:t>42</w:t>
            </w:r>
            <w:r w:rsidR="00290E32">
              <w:rPr>
                <w:noProof/>
                <w:webHidden/>
              </w:rPr>
              <w:fldChar w:fldCharType="end"/>
            </w:r>
          </w:hyperlink>
        </w:p>
        <w:p w14:paraId="48722F72" w14:textId="5F9A10F2"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18" w:history="1">
            <w:r w:rsidR="00290E32" w:rsidRPr="005D3142">
              <w:rPr>
                <w:rStyle w:val="-"/>
                <w:noProof/>
                <w:lang w:val="el-GR"/>
              </w:rPr>
              <w:t>2.4.5</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Χρόνος ισχύος των προσφορών</w:t>
            </w:r>
            <w:r w:rsidR="00290E32">
              <w:rPr>
                <w:noProof/>
                <w:webHidden/>
              </w:rPr>
              <w:tab/>
            </w:r>
            <w:r w:rsidR="00290E32">
              <w:rPr>
                <w:noProof/>
                <w:webHidden/>
              </w:rPr>
              <w:fldChar w:fldCharType="begin"/>
            </w:r>
            <w:r w:rsidR="00290E32">
              <w:rPr>
                <w:noProof/>
                <w:webHidden/>
              </w:rPr>
              <w:instrText xml:space="preserve"> PAGEREF _Toc158026818 \h </w:instrText>
            </w:r>
            <w:r w:rsidR="00290E32">
              <w:rPr>
                <w:noProof/>
                <w:webHidden/>
              </w:rPr>
            </w:r>
            <w:r w:rsidR="00290E32">
              <w:rPr>
                <w:noProof/>
                <w:webHidden/>
              </w:rPr>
              <w:fldChar w:fldCharType="separate"/>
            </w:r>
            <w:r w:rsidR="00A21A1B">
              <w:rPr>
                <w:noProof/>
                <w:webHidden/>
              </w:rPr>
              <w:t>43</w:t>
            </w:r>
            <w:r w:rsidR="00290E32">
              <w:rPr>
                <w:noProof/>
                <w:webHidden/>
              </w:rPr>
              <w:fldChar w:fldCharType="end"/>
            </w:r>
          </w:hyperlink>
        </w:p>
        <w:p w14:paraId="5F93101D" w14:textId="0526EA81"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19" w:history="1">
            <w:r w:rsidR="00290E32" w:rsidRPr="005D3142">
              <w:rPr>
                <w:rStyle w:val="-"/>
                <w:noProof/>
                <w:lang w:val="el-GR"/>
              </w:rPr>
              <w:t>2.4.6</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Λόγοι απόρριψης προσφορών</w:t>
            </w:r>
            <w:r w:rsidR="00290E32">
              <w:rPr>
                <w:noProof/>
                <w:webHidden/>
              </w:rPr>
              <w:tab/>
            </w:r>
            <w:r w:rsidR="00290E32">
              <w:rPr>
                <w:noProof/>
                <w:webHidden/>
              </w:rPr>
              <w:fldChar w:fldCharType="begin"/>
            </w:r>
            <w:r w:rsidR="00290E32">
              <w:rPr>
                <w:noProof/>
                <w:webHidden/>
              </w:rPr>
              <w:instrText xml:space="preserve"> PAGEREF _Toc158026819 \h </w:instrText>
            </w:r>
            <w:r w:rsidR="00290E32">
              <w:rPr>
                <w:noProof/>
                <w:webHidden/>
              </w:rPr>
            </w:r>
            <w:r w:rsidR="00290E32">
              <w:rPr>
                <w:noProof/>
                <w:webHidden/>
              </w:rPr>
              <w:fldChar w:fldCharType="separate"/>
            </w:r>
            <w:r w:rsidR="00A21A1B">
              <w:rPr>
                <w:noProof/>
                <w:webHidden/>
              </w:rPr>
              <w:t>43</w:t>
            </w:r>
            <w:r w:rsidR="00290E32">
              <w:rPr>
                <w:noProof/>
                <w:webHidden/>
              </w:rPr>
              <w:fldChar w:fldCharType="end"/>
            </w:r>
          </w:hyperlink>
        </w:p>
        <w:p w14:paraId="27DE115D" w14:textId="11FD6BA3" w:rsidR="00290E32" w:rsidRDefault="00000000">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8026820" w:history="1">
            <w:r w:rsidR="00290E32" w:rsidRPr="005D3142">
              <w:rPr>
                <w:rStyle w:val="-"/>
                <w:noProof/>
              </w:rPr>
              <w:t>3.</w:t>
            </w:r>
            <w:r w:rsidR="00290E32">
              <w:rPr>
                <w:rFonts w:asciiTheme="minorHAnsi" w:eastAsiaTheme="minorEastAsia" w:hAnsiTheme="minorHAnsi" w:cstheme="minorBidi"/>
                <w:b w:val="0"/>
                <w:bCs w:val="0"/>
                <w:caps w:val="0"/>
                <w:noProof/>
                <w:kern w:val="2"/>
                <w:sz w:val="22"/>
                <w:szCs w:val="22"/>
                <w:lang w:val="en-US"/>
                <w14:ligatures w14:val="standardContextual"/>
              </w:rPr>
              <w:tab/>
            </w:r>
            <w:r w:rsidR="00290E32" w:rsidRPr="005D3142">
              <w:rPr>
                <w:rStyle w:val="-"/>
                <w:noProof/>
              </w:rPr>
              <w:t>ΔΙΕΝΕΡΓΕΙΑ ΔΙΑΔΙΚΑΣΙΑΣ - ΑΞΙΟΛΟΓΗΣΗ ΠΡΟΣΦΟΡΩΝ</w:t>
            </w:r>
            <w:r w:rsidR="00290E32">
              <w:rPr>
                <w:noProof/>
                <w:webHidden/>
              </w:rPr>
              <w:tab/>
            </w:r>
            <w:r w:rsidR="00290E32">
              <w:rPr>
                <w:noProof/>
                <w:webHidden/>
              </w:rPr>
              <w:fldChar w:fldCharType="begin"/>
            </w:r>
            <w:r w:rsidR="00290E32">
              <w:rPr>
                <w:noProof/>
                <w:webHidden/>
              </w:rPr>
              <w:instrText xml:space="preserve"> PAGEREF _Toc158026820 \h </w:instrText>
            </w:r>
            <w:r w:rsidR="00290E32">
              <w:rPr>
                <w:noProof/>
                <w:webHidden/>
              </w:rPr>
            </w:r>
            <w:r w:rsidR="00290E32">
              <w:rPr>
                <w:noProof/>
                <w:webHidden/>
              </w:rPr>
              <w:fldChar w:fldCharType="separate"/>
            </w:r>
            <w:r w:rsidR="00A21A1B">
              <w:rPr>
                <w:noProof/>
                <w:webHidden/>
              </w:rPr>
              <w:t>45</w:t>
            </w:r>
            <w:r w:rsidR="00290E32">
              <w:rPr>
                <w:noProof/>
                <w:webHidden/>
              </w:rPr>
              <w:fldChar w:fldCharType="end"/>
            </w:r>
          </w:hyperlink>
        </w:p>
        <w:p w14:paraId="0D4CD4AF" w14:textId="06DAA0CC"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21" w:history="1">
            <w:r w:rsidR="00290E32" w:rsidRPr="005D3142">
              <w:rPr>
                <w:rStyle w:val="-"/>
                <w:noProof/>
                <w:lang w:val="el-GR"/>
              </w:rPr>
              <w:t>3.1</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Αποσφράγιση και αξιολόγηση προσφορών</w:t>
            </w:r>
            <w:r w:rsidR="00290E32">
              <w:rPr>
                <w:noProof/>
                <w:webHidden/>
              </w:rPr>
              <w:tab/>
            </w:r>
            <w:r w:rsidR="00290E32">
              <w:rPr>
                <w:noProof/>
                <w:webHidden/>
              </w:rPr>
              <w:fldChar w:fldCharType="begin"/>
            </w:r>
            <w:r w:rsidR="00290E32">
              <w:rPr>
                <w:noProof/>
                <w:webHidden/>
              </w:rPr>
              <w:instrText xml:space="preserve"> PAGEREF _Toc158026821 \h </w:instrText>
            </w:r>
            <w:r w:rsidR="00290E32">
              <w:rPr>
                <w:noProof/>
                <w:webHidden/>
              </w:rPr>
            </w:r>
            <w:r w:rsidR="00290E32">
              <w:rPr>
                <w:noProof/>
                <w:webHidden/>
              </w:rPr>
              <w:fldChar w:fldCharType="separate"/>
            </w:r>
            <w:r w:rsidR="00A21A1B">
              <w:rPr>
                <w:noProof/>
                <w:webHidden/>
              </w:rPr>
              <w:t>45</w:t>
            </w:r>
            <w:r w:rsidR="00290E32">
              <w:rPr>
                <w:noProof/>
                <w:webHidden/>
              </w:rPr>
              <w:fldChar w:fldCharType="end"/>
            </w:r>
          </w:hyperlink>
        </w:p>
        <w:p w14:paraId="57880461" w14:textId="0EDB68F0"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22" w:history="1">
            <w:r w:rsidR="00290E32" w:rsidRPr="005D3142">
              <w:rPr>
                <w:rStyle w:val="-"/>
                <w:noProof/>
                <w:lang w:val="el-GR"/>
              </w:rPr>
              <w:t>3.1.1</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Ηλεκτρονική αποσφράγιση προσφορών</w:t>
            </w:r>
            <w:r w:rsidR="00290E32">
              <w:rPr>
                <w:noProof/>
                <w:webHidden/>
              </w:rPr>
              <w:tab/>
            </w:r>
            <w:r w:rsidR="00290E32">
              <w:rPr>
                <w:noProof/>
                <w:webHidden/>
              </w:rPr>
              <w:fldChar w:fldCharType="begin"/>
            </w:r>
            <w:r w:rsidR="00290E32">
              <w:rPr>
                <w:noProof/>
                <w:webHidden/>
              </w:rPr>
              <w:instrText xml:space="preserve"> PAGEREF _Toc158026822 \h </w:instrText>
            </w:r>
            <w:r w:rsidR="00290E32">
              <w:rPr>
                <w:noProof/>
                <w:webHidden/>
              </w:rPr>
            </w:r>
            <w:r w:rsidR="00290E32">
              <w:rPr>
                <w:noProof/>
                <w:webHidden/>
              </w:rPr>
              <w:fldChar w:fldCharType="separate"/>
            </w:r>
            <w:r w:rsidR="00A21A1B">
              <w:rPr>
                <w:noProof/>
                <w:webHidden/>
              </w:rPr>
              <w:t>45</w:t>
            </w:r>
            <w:r w:rsidR="00290E32">
              <w:rPr>
                <w:noProof/>
                <w:webHidden/>
              </w:rPr>
              <w:fldChar w:fldCharType="end"/>
            </w:r>
          </w:hyperlink>
        </w:p>
        <w:p w14:paraId="181CF008" w14:textId="71C0E513" w:rsidR="00290E32" w:rsidRDefault="00000000">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23" w:history="1">
            <w:r w:rsidR="00290E32" w:rsidRPr="005D3142">
              <w:rPr>
                <w:rStyle w:val="-"/>
                <w:noProof/>
                <w:lang w:val="el-GR"/>
              </w:rPr>
              <w:t>3.1.2</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Αξιολόγηση προσφορών</w:t>
            </w:r>
            <w:r w:rsidR="00290E32">
              <w:rPr>
                <w:noProof/>
                <w:webHidden/>
              </w:rPr>
              <w:tab/>
            </w:r>
            <w:r w:rsidR="00290E32">
              <w:rPr>
                <w:noProof/>
                <w:webHidden/>
              </w:rPr>
              <w:fldChar w:fldCharType="begin"/>
            </w:r>
            <w:r w:rsidR="00290E32">
              <w:rPr>
                <w:noProof/>
                <w:webHidden/>
              </w:rPr>
              <w:instrText xml:space="preserve"> PAGEREF _Toc158026823 \h </w:instrText>
            </w:r>
            <w:r w:rsidR="00290E32">
              <w:rPr>
                <w:noProof/>
                <w:webHidden/>
              </w:rPr>
            </w:r>
            <w:r w:rsidR="00290E32">
              <w:rPr>
                <w:noProof/>
                <w:webHidden/>
              </w:rPr>
              <w:fldChar w:fldCharType="separate"/>
            </w:r>
            <w:r w:rsidR="00A21A1B">
              <w:rPr>
                <w:noProof/>
                <w:webHidden/>
              </w:rPr>
              <w:t>45</w:t>
            </w:r>
            <w:r w:rsidR="00290E32">
              <w:rPr>
                <w:noProof/>
                <w:webHidden/>
              </w:rPr>
              <w:fldChar w:fldCharType="end"/>
            </w:r>
          </w:hyperlink>
        </w:p>
        <w:p w14:paraId="293120E0" w14:textId="5E796062"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24" w:history="1">
            <w:r w:rsidR="00290E32" w:rsidRPr="005D3142">
              <w:rPr>
                <w:rStyle w:val="-"/>
                <w:noProof/>
                <w:lang w:val="el-GR"/>
              </w:rPr>
              <w:t>3.2</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Πρόσκληση υποβολής δικαιολογητικών προσωρινού αναδόχου - Δικαιολογητικά προσωρινού αναδόχου</w:t>
            </w:r>
            <w:r w:rsidR="00290E32">
              <w:rPr>
                <w:noProof/>
                <w:webHidden/>
              </w:rPr>
              <w:tab/>
            </w:r>
            <w:r w:rsidR="00290E32">
              <w:rPr>
                <w:noProof/>
                <w:webHidden/>
              </w:rPr>
              <w:fldChar w:fldCharType="begin"/>
            </w:r>
            <w:r w:rsidR="00290E32">
              <w:rPr>
                <w:noProof/>
                <w:webHidden/>
              </w:rPr>
              <w:instrText xml:space="preserve"> PAGEREF _Toc158026824 \h </w:instrText>
            </w:r>
            <w:r w:rsidR="00290E32">
              <w:rPr>
                <w:noProof/>
                <w:webHidden/>
              </w:rPr>
            </w:r>
            <w:r w:rsidR="00290E32">
              <w:rPr>
                <w:noProof/>
                <w:webHidden/>
              </w:rPr>
              <w:fldChar w:fldCharType="separate"/>
            </w:r>
            <w:r w:rsidR="00A21A1B">
              <w:rPr>
                <w:noProof/>
                <w:webHidden/>
              </w:rPr>
              <w:t>46</w:t>
            </w:r>
            <w:r w:rsidR="00290E32">
              <w:rPr>
                <w:noProof/>
                <w:webHidden/>
              </w:rPr>
              <w:fldChar w:fldCharType="end"/>
            </w:r>
          </w:hyperlink>
        </w:p>
        <w:p w14:paraId="5CC6ED2B" w14:textId="77E254B4"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25" w:history="1">
            <w:r w:rsidR="00290E32" w:rsidRPr="005D3142">
              <w:rPr>
                <w:rStyle w:val="-"/>
                <w:noProof/>
                <w:lang w:val="el-GR"/>
              </w:rPr>
              <w:t>3.3</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Κατακύρωση - σύναψη σύμβασης</w:t>
            </w:r>
            <w:r w:rsidR="00290E32">
              <w:rPr>
                <w:noProof/>
                <w:webHidden/>
              </w:rPr>
              <w:tab/>
            </w:r>
            <w:r w:rsidR="00290E32">
              <w:rPr>
                <w:noProof/>
                <w:webHidden/>
              </w:rPr>
              <w:fldChar w:fldCharType="begin"/>
            </w:r>
            <w:r w:rsidR="00290E32">
              <w:rPr>
                <w:noProof/>
                <w:webHidden/>
              </w:rPr>
              <w:instrText xml:space="preserve"> PAGEREF _Toc158026825 \h </w:instrText>
            </w:r>
            <w:r w:rsidR="00290E32">
              <w:rPr>
                <w:noProof/>
                <w:webHidden/>
              </w:rPr>
            </w:r>
            <w:r w:rsidR="00290E32">
              <w:rPr>
                <w:noProof/>
                <w:webHidden/>
              </w:rPr>
              <w:fldChar w:fldCharType="separate"/>
            </w:r>
            <w:r w:rsidR="00A21A1B">
              <w:rPr>
                <w:noProof/>
                <w:webHidden/>
              </w:rPr>
              <w:t>48</w:t>
            </w:r>
            <w:r w:rsidR="00290E32">
              <w:rPr>
                <w:noProof/>
                <w:webHidden/>
              </w:rPr>
              <w:fldChar w:fldCharType="end"/>
            </w:r>
          </w:hyperlink>
        </w:p>
        <w:p w14:paraId="56856283" w14:textId="4DEF2F9A"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26" w:history="1">
            <w:r w:rsidR="00290E32" w:rsidRPr="005D3142">
              <w:rPr>
                <w:rStyle w:val="-"/>
                <w:noProof/>
                <w:lang w:val="el-GR"/>
              </w:rPr>
              <w:t>3.4</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Προδικαστικές Προσφυγές - Προσωρινή και Οριστική Δικαστική Προστασία</w:t>
            </w:r>
            <w:r w:rsidR="00290E32">
              <w:rPr>
                <w:noProof/>
                <w:webHidden/>
              </w:rPr>
              <w:tab/>
            </w:r>
            <w:r w:rsidR="00290E32">
              <w:rPr>
                <w:noProof/>
                <w:webHidden/>
              </w:rPr>
              <w:fldChar w:fldCharType="begin"/>
            </w:r>
            <w:r w:rsidR="00290E32">
              <w:rPr>
                <w:noProof/>
                <w:webHidden/>
              </w:rPr>
              <w:instrText xml:space="preserve"> PAGEREF _Toc158026826 \h </w:instrText>
            </w:r>
            <w:r w:rsidR="00290E32">
              <w:rPr>
                <w:noProof/>
                <w:webHidden/>
              </w:rPr>
            </w:r>
            <w:r w:rsidR="00290E32">
              <w:rPr>
                <w:noProof/>
                <w:webHidden/>
              </w:rPr>
              <w:fldChar w:fldCharType="separate"/>
            </w:r>
            <w:r w:rsidR="00A21A1B">
              <w:rPr>
                <w:noProof/>
                <w:webHidden/>
              </w:rPr>
              <w:t>49</w:t>
            </w:r>
            <w:r w:rsidR="00290E32">
              <w:rPr>
                <w:noProof/>
                <w:webHidden/>
              </w:rPr>
              <w:fldChar w:fldCharType="end"/>
            </w:r>
          </w:hyperlink>
        </w:p>
        <w:p w14:paraId="562117E7" w14:textId="23695641"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27" w:history="1">
            <w:r w:rsidR="00290E32" w:rsidRPr="005D3142">
              <w:rPr>
                <w:rStyle w:val="-"/>
                <w:noProof/>
                <w:lang w:val="el-GR"/>
              </w:rPr>
              <w:t>3.5</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Ματαίωση Διαδικασίας</w:t>
            </w:r>
            <w:r w:rsidR="00290E32">
              <w:rPr>
                <w:noProof/>
                <w:webHidden/>
              </w:rPr>
              <w:tab/>
            </w:r>
            <w:r w:rsidR="00290E32">
              <w:rPr>
                <w:noProof/>
                <w:webHidden/>
              </w:rPr>
              <w:fldChar w:fldCharType="begin"/>
            </w:r>
            <w:r w:rsidR="00290E32">
              <w:rPr>
                <w:noProof/>
                <w:webHidden/>
              </w:rPr>
              <w:instrText xml:space="preserve"> PAGEREF _Toc158026827 \h </w:instrText>
            </w:r>
            <w:r w:rsidR="00290E32">
              <w:rPr>
                <w:noProof/>
                <w:webHidden/>
              </w:rPr>
            </w:r>
            <w:r w:rsidR="00290E32">
              <w:rPr>
                <w:noProof/>
                <w:webHidden/>
              </w:rPr>
              <w:fldChar w:fldCharType="separate"/>
            </w:r>
            <w:r w:rsidR="00A21A1B">
              <w:rPr>
                <w:noProof/>
                <w:webHidden/>
              </w:rPr>
              <w:t>53</w:t>
            </w:r>
            <w:r w:rsidR="00290E32">
              <w:rPr>
                <w:noProof/>
                <w:webHidden/>
              </w:rPr>
              <w:fldChar w:fldCharType="end"/>
            </w:r>
          </w:hyperlink>
        </w:p>
        <w:p w14:paraId="4E9ECA5D" w14:textId="06B0AEAE" w:rsidR="00290E32" w:rsidRDefault="00000000">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8026828" w:history="1">
            <w:r w:rsidR="00290E32" w:rsidRPr="005D3142">
              <w:rPr>
                <w:rStyle w:val="-"/>
                <w:noProof/>
              </w:rPr>
              <w:t>4.</w:t>
            </w:r>
            <w:r w:rsidR="00290E32">
              <w:rPr>
                <w:rFonts w:asciiTheme="minorHAnsi" w:eastAsiaTheme="minorEastAsia" w:hAnsiTheme="minorHAnsi" w:cstheme="minorBidi"/>
                <w:b w:val="0"/>
                <w:bCs w:val="0"/>
                <w:caps w:val="0"/>
                <w:noProof/>
                <w:kern w:val="2"/>
                <w:sz w:val="22"/>
                <w:szCs w:val="22"/>
                <w:lang w:val="en-US"/>
                <w14:ligatures w14:val="standardContextual"/>
              </w:rPr>
              <w:tab/>
            </w:r>
            <w:r w:rsidR="00290E32" w:rsidRPr="005D3142">
              <w:rPr>
                <w:rStyle w:val="-"/>
                <w:noProof/>
              </w:rPr>
              <w:t>ΟΡΟΙ ΕΚΤΕΛΕΣΗΣ ΤΗΣ ΣΥΜΒΑΣΗΣ</w:t>
            </w:r>
            <w:r w:rsidR="00290E32">
              <w:rPr>
                <w:noProof/>
                <w:webHidden/>
              </w:rPr>
              <w:tab/>
            </w:r>
            <w:r w:rsidR="00290E32">
              <w:rPr>
                <w:noProof/>
                <w:webHidden/>
              </w:rPr>
              <w:fldChar w:fldCharType="begin"/>
            </w:r>
            <w:r w:rsidR="00290E32">
              <w:rPr>
                <w:noProof/>
                <w:webHidden/>
              </w:rPr>
              <w:instrText xml:space="preserve"> PAGEREF _Toc158026828 \h </w:instrText>
            </w:r>
            <w:r w:rsidR="00290E32">
              <w:rPr>
                <w:noProof/>
                <w:webHidden/>
              </w:rPr>
            </w:r>
            <w:r w:rsidR="00290E32">
              <w:rPr>
                <w:noProof/>
                <w:webHidden/>
              </w:rPr>
              <w:fldChar w:fldCharType="separate"/>
            </w:r>
            <w:r w:rsidR="00A21A1B">
              <w:rPr>
                <w:noProof/>
                <w:webHidden/>
              </w:rPr>
              <w:t>54</w:t>
            </w:r>
            <w:r w:rsidR="00290E32">
              <w:rPr>
                <w:noProof/>
                <w:webHidden/>
              </w:rPr>
              <w:fldChar w:fldCharType="end"/>
            </w:r>
          </w:hyperlink>
        </w:p>
        <w:p w14:paraId="3CC63CA2" w14:textId="3F875E50"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29" w:history="1">
            <w:r w:rsidR="00290E32" w:rsidRPr="005D3142">
              <w:rPr>
                <w:rStyle w:val="-"/>
                <w:noProof/>
                <w:lang w:val="el-GR"/>
              </w:rPr>
              <w:t>4.1</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Εγγυήσεις (καλής εκτέλεσης)</w:t>
            </w:r>
            <w:r w:rsidR="00290E32">
              <w:rPr>
                <w:noProof/>
                <w:webHidden/>
              </w:rPr>
              <w:tab/>
            </w:r>
            <w:r w:rsidR="00290E32">
              <w:rPr>
                <w:noProof/>
                <w:webHidden/>
              </w:rPr>
              <w:fldChar w:fldCharType="begin"/>
            </w:r>
            <w:r w:rsidR="00290E32">
              <w:rPr>
                <w:noProof/>
                <w:webHidden/>
              </w:rPr>
              <w:instrText xml:space="preserve"> PAGEREF _Toc158026829 \h </w:instrText>
            </w:r>
            <w:r w:rsidR="00290E32">
              <w:rPr>
                <w:noProof/>
                <w:webHidden/>
              </w:rPr>
            </w:r>
            <w:r w:rsidR="00290E32">
              <w:rPr>
                <w:noProof/>
                <w:webHidden/>
              </w:rPr>
              <w:fldChar w:fldCharType="separate"/>
            </w:r>
            <w:r w:rsidR="00A21A1B">
              <w:rPr>
                <w:noProof/>
                <w:webHidden/>
              </w:rPr>
              <w:t>54</w:t>
            </w:r>
            <w:r w:rsidR="00290E32">
              <w:rPr>
                <w:noProof/>
                <w:webHidden/>
              </w:rPr>
              <w:fldChar w:fldCharType="end"/>
            </w:r>
          </w:hyperlink>
        </w:p>
        <w:p w14:paraId="1C10ED71" w14:textId="169C7C1C"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30" w:history="1">
            <w:r w:rsidR="00290E32" w:rsidRPr="005D3142">
              <w:rPr>
                <w:rStyle w:val="-"/>
                <w:noProof/>
                <w:lang w:val="el-GR"/>
              </w:rPr>
              <w:t>4.2</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Συμβατικό πλαίσιο – Εφαρμοστέα νομοθεσία</w:t>
            </w:r>
            <w:r w:rsidR="00290E32">
              <w:rPr>
                <w:noProof/>
                <w:webHidden/>
              </w:rPr>
              <w:tab/>
            </w:r>
            <w:r w:rsidR="00290E32">
              <w:rPr>
                <w:noProof/>
                <w:webHidden/>
              </w:rPr>
              <w:fldChar w:fldCharType="begin"/>
            </w:r>
            <w:r w:rsidR="00290E32">
              <w:rPr>
                <w:noProof/>
                <w:webHidden/>
              </w:rPr>
              <w:instrText xml:space="preserve"> PAGEREF _Toc158026830 \h </w:instrText>
            </w:r>
            <w:r w:rsidR="00290E32">
              <w:rPr>
                <w:noProof/>
                <w:webHidden/>
              </w:rPr>
            </w:r>
            <w:r w:rsidR="00290E32">
              <w:rPr>
                <w:noProof/>
                <w:webHidden/>
              </w:rPr>
              <w:fldChar w:fldCharType="separate"/>
            </w:r>
            <w:r w:rsidR="00A21A1B">
              <w:rPr>
                <w:noProof/>
                <w:webHidden/>
              </w:rPr>
              <w:t>54</w:t>
            </w:r>
            <w:r w:rsidR="00290E32">
              <w:rPr>
                <w:noProof/>
                <w:webHidden/>
              </w:rPr>
              <w:fldChar w:fldCharType="end"/>
            </w:r>
          </w:hyperlink>
        </w:p>
        <w:p w14:paraId="5071D2AE" w14:textId="4117634D"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31" w:history="1">
            <w:r w:rsidR="00290E32" w:rsidRPr="005D3142">
              <w:rPr>
                <w:rStyle w:val="-"/>
                <w:noProof/>
                <w:lang w:val="el-GR"/>
              </w:rPr>
              <w:t>4.3</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Όροι εκτέλεσης της σύμβασης</w:t>
            </w:r>
            <w:r w:rsidR="00290E32">
              <w:rPr>
                <w:noProof/>
                <w:webHidden/>
              </w:rPr>
              <w:tab/>
            </w:r>
            <w:r w:rsidR="00290E32">
              <w:rPr>
                <w:noProof/>
                <w:webHidden/>
              </w:rPr>
              <w:fldChar w:fldCharType="begin"/>
            </w:r>
            <w:r w:rsidR="00290E32">
              <w:rPr>
                <w:noProof/>
                <w:webHidden/>
              </w:rPr>
              <w:instrText xml:space="preserve"> PAGEREF _Toc158026831 \h </w:instrText>
            </w:r>
            <w:r w:rsidR="00290E32">
              <w:rPr>
                <w:noProof/>
                <w:webHidden/>
              </w:rPr>
            </w:r>
            <w:r w:rsidR="00290E32">
              <w:rPr>
                <w:noProof/>
                <w:webHidden/>
              </w:rPr>
              <w:fldChar w:fldCharType="separate"/>
            </w:r>
            <w:r w:rsidR="00A21A1B">
              <w:rPr>
                <w:noProof/>
                <w:webHidden/>
              </w:rPr>
              <w:t>55</w:t>
            </w:r>
            <w:r w:rsidR="00290E32">
              <w:rPr>
                <w:noProof/>
                <w:webHidden/>
              </w:rPr>
              <w:fldChar w:fldCharType="end"/>
            </w:r>
          </w:hyperlink>
        </w:p>
        <w:p w14:paraId="39AC33C1" w14:textId="4E2DAF3C"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32" w:history="1">
            <w:r w:rsidR="00290E32" w:rsidRPr="005D3142">
              <w:rPr>
                <w:rStyle w:val="-"/>
                <w:noProof/>
                <w:lang w:val="el-GR"/>
              </w:rPr>
              <w:t>4.4</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Υπεργολαβία</w:t>
            </w:r>
            <w:r w:rsidR="00290E32">
              <w:rPr>
                <w:noProof/>
                <w:webHidden/>
              </w:rPr>
              <w:tab/>
            </w:r>
            <w:r w:rsidR="00290E32">
              <w:rPr>
                <w:noProof/>
                <w:webHidden/>
              </w:rPr>
              <w:fldChar w:fldCharType="begin"/>
            </w:r>
            <w:r w:rsidR="00290E32">
              <w:rPr>
                <w:noProof/>
                <w:webHidden/>
              </w:rPr>
              <w:instrText xml:space="preserve"> PAGEREF _Toc158026832 \h </w:instrText>
            </w:r>
            <w:r w:rsidR="00290E32">
              <w:rPr>
                <w:noProof/>
                <w:webHidden/>
              </w:rPr>
            </w:r>
            <w:r w:rsidR="00290E32">
              <w:rPr>
                <w:noProof/>
                <w:webHidden/>
              </w:rPr>
              <w:fldChar w:fldCharType="separate"/>
            </w:r>
            <w:r w:rsidR="00A21A1B">
              <w:rPr>
                <w:noProof/>
                <w:webHidden/>
              </w:rPr>
              <w:t>57</w:t>
            </w:r>
            <w:r w:rsidR="00290E32">
              <w:rPr>
                <w:noProof/>
                <w:webHidden/>
              </w:rPr>
              <w:fldChar w:fldCharType="end"/>
            </w:r>
          </w:hyperlink>
        </w:p>
        <w:p w14:paraId="1E4A4516" w14:textId="5CFE81A9"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33" w:history="1">
            <w:r w:rsidR="00290E32" w:rsidRPr="005D3142">
              <w:rPr>
                <w:rStyle w:val="-"/>
                <w:noProof/>
                <w:lang w:val="el-GR"/>
              </w:rPr>
              <w:t>4.5</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Τροποποίηση σύμβασης κατά τη διάρκειά της</w:t>
            </w:r>
            <w:r w:rsidR="00290E32">
              <w:rPr>
                <w:noProof/>
                <w:webHidden/>
              </w:rPr>
              <w:tab/>
            </w:r>
            <w:r w:rsidR="00290E32">
              <w:rPr>
                <w:noProof/>
                <w:webHidden/>
              </w:rPr>
              <w:fldChar w:fldCharType="begin"/>
            </w:r>
            <w:r w:rsidR="00290E32">
              <w:rPr>
                <w:noProof/>
                <w:webHidden/>
              </w:rPr>
              <w:instrText xml:space="preserve"> PAGEREF _Toc158026833 \h </w:instrText>
            </w:r>
            <w:r w:rsidR="00290E32">
              <w:rPr>
                <w:noProof/>
                <w:webHidden/>
              </w:rPr>
            </w:r>
            <w:r w:rsidR="00290E32">
              <w:rPr>
                <w:noProof/>
                <w:webHidden/>
              </w:rPr>
              <w:fldChar w:fldCharType="separate"/>
            </w:r>
            <w:r w:rsidR="00A21A1B">
              <w:rPr>
                <w:noProof/>
                <w:webHidden/>
              </w:rPr>
              <w:t>58</w:t>
            </w:r>
            <w:r w:rsidR="00290E32">
              <w:rPr>
                <w:noProof/>
                <w:webHidden/>
              </w:rPr>
              <w:fldChar w:fldCharType="end"/>
            </w:r>
          </w:hyperlink>
        </w:p>
        <w:p w14:paraId="22492BE5" w14:textId="4E55C791" w:rsidR="00290E32" w:rsidRDefault="00000000">
          <w:pPr>
            <w:pStyle w:val="40"/>
            <w:tabs>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34" w:history="1">
            <w:r w:rsidR="00290E32" w:rsidRPr="005D3142">
              <w:rPr>
                <w:rStyle w:val="-"/>
                <w:noProof/>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r w:rsidR="00290E32" w:rsidRPr="005D3142">
              <w:rPr>
                <w:rStyle w:val="-"/>
                <w:rFonts w:eastAsia="Tahoma"/>
                <w:noProof/>
                <w:lang w:val="el-GR"/>
              </w:rPr>
              <w:t>4.5.1.</w:t>
            </w:r>
            <w:r w:rsidR="00290E32" w:rsidRPr="005D3142">
              <w:rPr>
                <w:rStyle w:val="-"/>
                <w:rFonts w:ascii="Times New Roman" w:hAnsi="Times New Roman"/>
                <w:noProof/>
                <w:lang w:val="el-GR"/>
              </w:rPr>
              <w:t xml:space="preserve"> </w:t>
            </w:r>
            <w:r w:rsidR="00290E32" w:rsidRPr="005D3142">
              <w:rPr>
                <w:rStyle w:val="-"/>
                <w:rFonts w:eastAsia="Tahoma"/>
                <w:noProof/>
                <w:lang w:val="el-GR"/>
              </w:rPr>
              <w:t>Υποκατάσταση Αναδόχου</w:t>
            </w:r>
            <w:r w:rsidR="00290E32">
              <w:rPr>
                <w:noProof/>
                <w:webHidden/>
              </w:rPr>
              <w:tab/>
            </w:r>
            <w:r w:rsidR="00290E32">
              <w:rPr>
                <w:noProof/>
                <w:webHidden/>
              </w:rPr>
              <w:fldChar w:fldCharType="begin"/>
            </w:r>
            <w:r w:rsidR="00290E32">
              <w:rPr>
                <w:noProof/>
                <w:webHidden/>
              </w:rPr>
              <w:instrText xml:space="preserve"> PAGEREF _Toc158026834 \h </w:instrText>
            </w:r>
            <w:r w:rsidR="00290E32">
              <w:rPr>
                <w:noProof/>
                <w:webHidden/>
              </w:rPr>
            </w:r>
            <w:r w:rsidR="00290E32">
              <w:rPr>
                <w:noProof/>
                <w:webHidden/>
              </w:rPr>
              <w:fldChar w:fldCharType="separate"/>
            </w:r>
            <w:r w:rsidR="00A21A1B">
              <w:rPr>
                <w:noProof/>
                <w:webHidden/>
              </w:rPr>
              <w:t>58</w:t>
            </w:r>
            <w:r w:rsidR="00290E32">
              <w:rPr>
                <w:noProof/>
                <w:webHidden/>
              </w:rPr>
              <w:fldChar w:fldCharType="end"/>
            </w:r>
          </w:hyperlink>
        </w:p>
        <w:p w14:paraId="6C25ADEE" w14:textId="67FAD077" w:rsidR="00290E32" w:rsidRDefault="00000000">
          <w:pPr>
            <w:pStyle w:val="40"/>
            <w:tabs>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35" w:history="1">
            <w:r w:rsidR="00290E32" w:rsidRPr="005D3142">
              <w:rPr>
                <w:rStyle w:val="-"/>
                <w:rFonts w:eastAsia="Tahoma"/>
                <w:noProof/>
                <w:lang w:val="el-GR"/>
              </w:rPr>
              <w:t>4.5.2.</w:t>
            </w:r>
            <w:r w:rsidR="00290E32" w:rsidRPr="005D3142">
              <w:rPr>
                <w:rStyle w:val="-"/>
                <w:rFonts w:ascii="Times New Roman" w:hAnsi="Times New Roman"/>
                <w:noProof/>
                <w:lang w:val="el-GR"/>
              </w:rPr>
              <w:t xml:space="preserve"> </w:t>
            </w:r>
            <w:r w:rsidR="00290E32" w:rsidRPr="005D3142">
              <w:rPr>
                <w:rStyle w:val="-"/>
                <w:rFonts w:eastAsia="Tahoma"/>
                <w:noProof/>
                <w:lang w:val="el-GR"/>
              </w:rPr>
              <w:t>Τροποποιήσεις ήσσονος αξίας</w:t>
            </w:r>
            <w:r w:rsidR="00290E32">
              <w:rPr>
                <w:noProof/>
                <w:webHidden/>
              </w:rPr>
              <w:tab/>
            </w:r>
            <w:r w:rsidR="00290E32">
              <w:rPr>
                <w:noProof/>
                <w:webHidden/>
              </w:rPr>
              <w:fldChar w:fldCharType="begin"/>
            </w:r>
            <w:r w:rsidR="00290E32">
              <w:rPr>
                <w:noProof/>
                <w:webHidden/>
              </w:rPr>
              <w:instrText xml:space="preserve"> PAGEREF _Toc158026835 \h </w:instrText>
            </w:r>
            <w:r w:rsidR="00290E32">
              <w:rPr>
                <w:noProof/>
                <w:webHidden/>
              </w:rPr>
            </w:r>
            <w:r w:rsidR="00290E32">
              <w:rPr>
                <w:noProof/>
                <w:webHidden/>
              </w:rPr>
              <w:fldChar w:fldCharType="separate"/>
            </w:r>
            <w:r w:rsidR="00A21A1B">
              <w:rPr>
                <w:noProof/>
                <w:webHidden/>
              </w:rPr>
              <w:t>58</w:t>
            </w:r>
            <w:r w:rsidR="00290E32">
              <w:rPr>
                <w:noProof/>
                <w:webHidden/>
              </w:rPr>
              <w:fldChar w:fldCharType="end"/>
            </w:r>
          </w:hyperlink>
        </w:p>
        <w:p w14:paraId="7C8E7712" w14:textId="07CB2C3E"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36" w:history="1">
            <w:r w:rsidR="00290E32" w:rsidRPr="005D3142">
              <w:rPr>
                <w:rStyle w:val="-"/>
                <w:noProof/>
                <w:lang w:val="el-GR"/>
              </w:rPr>
              <w:t>4.6</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Δικαίωμα μονομερούς λύσης της σύμβασης</w:t>
            </w:r>
            <w:r w:rsidR="00290E32">
              <w:rPr>
                <w:noProof/>
                <w:webHidden/>
              </w:rPr>
              <w:tab/>
            </w:r>
            <w:r w:rsidR="00290E32">
              <w:rPr>
                <w:noProof/>
                <w:webHidden/>
              </w:rPr>
              <w:fldChar w:fldCharType="begin"/>
            </w:r>
            <w:r w:rsidR="00290E32">
              <w:rPr>
                <w:noProof/>
                <w:webHidden/>
              </w:rPr>
              <w:instrText xml:space="preserve"> PAGEREF _Toc158026836 \h </w:instrText>
            </w:r>
            <w:r w:rsidR="00290E32">
              <w:rPr>
                <w:noProof/>
                <w:webHidden/>
              </w:rPr>
            </w:r>
            <w:r w:rsidR="00290E32">
              <w:rPr>
                <w:noProof/>
                <w:webHidden/>
              </w:rPr>
              <w:fldChar w:fldCharType="separate"/>
            </w:r>
            <w:r w:rsidR="00A21A1B">
              <w:rPr>
                <w:noProof/>
                <w:webHidden/>
              </w:rPr>
              <w:t>59</w:t>
            </w:r>
            <w:r w:rsidR="00290E32">
              <w:rPr>
                <w:noProof/>
                <w:webHidden/>
              </w:rPr>
              <w:fldChar w:fldCharType="end"/>
            </w:r>
          </w:hyperlink>
        </w:p>
        <w:p w14:paraId="007AF83C" w14:textId="27C5636A" w:rsidR="00290E32" w:rsidRDefault="00000000">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8026837" w:history="1">
            <w:r w:rsidR="00290E32" w:rsidRPr="005D3142">
              <w:rPr>
                <w:rStyle w:val="-"/>
                <w:noProof/>
                <w:lang w:val="el-GR"/>
              </w:rPr>
              <w:t>5.</w:t>
            </w:r>
            <w:r w:rsidR="00290E32">
              <w:rPr>
                <w:rFonts w:asciiTheme="minorHAnsi" w:eastAsiaTheme="minorEastAsia" w:hAnsiTheme="minorHAnsi" w:cstheme="minorBidi"/>
                <w:b w:val="0"/>
                <w:bCs w:val="0"/>
                <w:caps w:val="0"/>
                <w:noProof/>
                <w:kern w:val="2"/>
                <w:sz w:val="22"/>
                <w:szCs w:val="22"/>
                <w:lang w:val="en-US"/>
                <w14:ligatures w14:val="standardContextual"/>
              </w:rPr>
              <w:tab/>
            </w:r>
            <w:r w:rsidR="00290E32" w:rsidRPr="005D3142">
              <w:rPr>
                <w:rStyle w:val="-"/>
                <w:noProof/>
                <w:lang w:val="el-GR"/>
              </w:rPr>
              <w:t>ΕΙΔΙΚΟΙ ΟΡΟΙ ΕΚΤΕΛΕΣΗΣ ΤΗΣ ΣΥΜΒΑΣΗΣ</w:t>
            </w:r>
            <w:r w:rsidR="00290E32">
              <w:rPr>
                <w:noProof/>
                <w:webHidden/>
              </w:rPr>
              <w:tab/>
            </w:r>
            <w:r w:rsidR="00290E32">
              <w:rPr>
                <w:noProof/>
                <w:webHidden/>
              </w:rPr>
              <w:fldChar w:fldCharType="begin"/>
            </w:r>
            <w:r w:rsidR="00290E32">
              <w:rPr>
                <w:noProof/>
                <w:webHidden/>
              </w:rPr>
              <w:instrText xml:space="preserve"> PAGEREF _Toc158026837 \h </w:instrText>
            </w:r>
            <w:r w:rsidR="00290E32">
              <w:rPr>
                <w:noProof/>
                <w:webHidden/>
              </w:rPr>
            </w:r>
            <w:r w:rsidR="00290E32">
              <w:rPr>
                <w:noProof/>
                <w:webHidden/>
              </w:rPr>
              <w:fldChar w:fldCharType="separate"/>
            </w:r>
            <w:r w:rsidR="00A21A1B">
              <w:rPr>
                <w:noProof/>
                <w:webHidden/>
              </w:rPr>
              <w:t>60</w:t>
            </w:r>
            <w:r w:rsidR="00290E32">
              <w:rPr>
                <w:noProof/>
                <w:webHidden/>
              </w:rPr>
              <w:fldChar w:fldCharType="end"/>
            </w:r>
          </w:hyperlink>
        </w:p>
        <w:p w14:paraId="0891D1AB" w14:textId="0836BE02"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38" w:history="1">
            <w:r w:rsidR="00290E32" w:rsidRPr="005D3142">
              <w:rPr>
                <w:rStyle w:val="-"/>
                <w:noProof/>
                <w:lang w:val="el-GR"/>
              </w:rPr>
              <w:t>5.1</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Τρόπος πληρωμής</w:t>
            </w:r>
            <w:r w:rsidR="00290E32">
              <w:rPr>
                <w:noProof/>
                <w:webHidden/>
              </w:rPr>
              <w:tab/>
            </w:r>
            <w:r w:rsidR="00290E32">
              <w:rPr>
                <w:noProof/>
                <w:webHidden/>
              </w:rPr>
              <w:fldChar w:fldCharType="begin"/>
            </w:r>
            <w:r w:rsidR="00290E32">
              <w:rPr>
                <w:noProof/>
                <w:webHidden/>
              </w:rPr>
              <w:instrText xml:space="preserve"> PAGEREF _Toc158026838 \h </w:instrText>
            </w:r>
            <w:r w:rsidR="00290E32">
              <w:rPr>
                <w:noProof/>
                <w:webHidden/>
              </w:rPr>
            </w:r>
            <w:r w:rsidR="00290E32">
              <w:rPr>
                <w:noProof/>
                <w:webHidden/>
              </w:rPr>
              <w:fldChar w:fldCharType="separate"/>
            </w:r>
            <w:r w:rsidR="00A21A1B">
              <w:rPr>
                <w:noProof/>
                <w:webHidden/>
              </w:rPr>
              <w:t>60</w:t>
            </w:r>
            <w:r w:rsidR="00290E32">
              <w:rPr>
                <w:noProof/>
                <w:webHidden/>
              </w:rPr>
              <w:fldChar w:fldCharType="end"/>
            </w:r>
          </w:hyperlink>
        </w:p>
        <w:p w14:paraId="5D25459E" w14:textId="7EA3ECD0"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39" w:history="1">
            <w:r w:rsidR="00290E32" w:rsidRPr="005D3142">
              <w:rPr>
                <w:rStyle w:val="-"/>
                <w:noProof/>
                <w:lang w:val="el-GR"/>
              </w:rPr>
              <w:t>5.2</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Κήρυξη οικονομικού φορέα έκπτωτου - Κυρώσεις</w:t>
            </w:r>
            <w:r w:rsidR="00290E32">
              <w:rPr>
                <w:noProof/>
                <w:webHidden/>
              </w:rPr>
              <w:tab/>
            </w:r>
            <w:r w:rsidR="00290E32">
              <w:rPr>
                <w:noProof/>
                <w:webHidden/>
              </w:rPr>
              <w:fldChar w:fldCharType="begin"/>
            </w:r>
            <w:r w:rsidR="00290E32">
              <w:rPr>
                <w:noProof/>
                <w:webHidden/>
              </w:rPr>
              <w:instrText xml:space="preserve"> PAGEREF _Toc158026839 \h </w:instrText>
            </w:r>
            <w:r w:rsidR="00290E32">
              <w:rPr>
                <w:noProof/>
                <w:webHidden/>
              </w:rPr>
            </w:r>
            <w:r w:rsidR="00290E32">
              <w:rPr>
                <w:noProof/>
                <w:webHidden/>
              </w:rPr>
              <w:fldChar w:fldCharType="separate"/>
            </w:r>
            <w:r w:rsidR="00A21A1B">
              <w:rPr>
                <w:noProof/>
                <w:webHidden/>
              </w:rPr>
              <w:t>60</w:t>
            </w:r>
            <w:r w:rsidR="00290E32">
              <w:rPr>
                <w:noProof/>
                <w:webHidden/>
              </w:rPr>
              <w:fldChar w:fldCharType="end"/>
            </w:r>
          </w:hyperlink>
        </w:p>
        <w:p w14:paraId="79ECA216" w14:textId="12260955"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40" w:history="1">
            <w:r w:rsidR="00290E32" w:rsidRPr="005D3142">
              <w:rPr>
                <w:rStyle w:val="-"/>
                <w:noProof/>
                <w:lang w:val="el-GR"/>
              </w:rPr>
              <w:t>5.3</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Διοικητικές προσφυγές κατά τη διαδικασία εκτέλεσης</w:t>
            </w:r>
            <w:r w:rsidR="00290E32">
              <w:rPr>
                <w:noProof/>
                <w:webHidden/>
              </w:rPr>
              <w:tab/>
            </w:r>
            <w:r w:rsidR="00290E32">
              <w:rPr>
                <w:noProof/>
                <w:webHidden/>
              </w:rPr>
              <w:fldChar w:fldCharType="begin"/>
            </w:r>
            <w:r w:rsidR="00290E32">
              <w:rPr>
                <w:noProof/>
                <w:webHidden/>
              </w:rPr>
              <w:instrText xml:space="preserve"> PAGEREF _Toc158026840 \h </w:instrText>
            </w:r>
            <w:r w:rsidR="00290E32">
              <w:rPr>
                <w:noProof/>
                <w:webHidden/>
              </w:rPr>
            </w:r>
            <w:r w:rsidR="00290E32">
              <w:rPr>
                <w:noProof/>
                <w:webHidden/>
              </w:rPr>
              <w:fldChar w:fldCharType="separate"/>
            </w:r>
            <w:r w:rsidR="00A21A1B">
              <w:rPr>
                <w:noProof/>
                <w:webHidden/>
              </w:rPr>
              <w:t>62</w:t>
            </w:r>
            <w:r w:rsidR="00290E32">
              <w:rPr>
                <w:noProof/>
                <w:webHidden/>
              </w:rPr>
              <w:fldChar w:fldCharType="end"/>
            </w:r>
          </w:hyperlink>
        </w:p>
        <w:p w14:paraId="06132CDE" w14:textId="43C54963"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41" w:history="1">
            <w:r w:rsidR="00290E32" w:rsidRPr="005D3142">
              <w:rPr>
                <w:rStyle w:val="-"/>
                <w:noProof/>
                <w:lang w:val="el-GR"/>
              </w:rPr>
              <w:t>5.4</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Δικαστική επίλυση διαφορών</w:t>
            </w:r>
            <w:r w:rsidR="00290E32">
              <w:rPr>
                <w:noProof/>
                <w:webHidden/>
              </w:rPr>
              <w:tab/>
            </w:r>
            <w:r w:rsidR="00290E32">
              <w:rPr>
                <w:noProof/>
                <w:webHidden/>
              </w:rPr>
              <w:fldChar w:fldCharType="begin"/>
            </w:r>
            <w:r w:rsidR="00290E32">
              <w:rPr>
                <w:noProof/>
                <w:webHidden/>
              </w:rPr>
              <w:instrText xml:space="preserve"> PAGEREF _Toc158026841 \h </w:instrText>
            </w:r>
            <w:r w:rsidR="00290E32">
              <w:rPr>
                <w:noProof/>
                <w:webHidden/>
              </w:rPr>
            </w:r>
            <w:r w:rsidR="00290E32">
              <w:rPr>
                <w:noProof/>
                <w:webHidden/>
              </w:rPr>
              <w:fldChar w:fldCharType="separate"/>
            </w:r>
            <w:r w:rsidR="00A21A1B">
              <w:rPr>
                <w:noProof/>
                <w:webHidden/>
              </w:rPr>
              <w:t>62</w:t>
            </w:r>
            <w:r w:rsidR="00290E32">
              <w:rPr>
                <w:noProof/>
                <w:webHidden/>
              </w:rPr>
              <w:fldChar w:fldCharType="end"/>
            </w:r>
          </w:hyperlink>
        </w:p>
        <w:p w14:paraId="28ACF254" w14:textId="65D13F8E" w:rsidR="00290E32" w:rsidRDefault="00000000">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8026842" w:history="1">
            <w:r w:rsidR="00290E32" w:rsidRPr="005D3142">
              <w:rPr>
                <w:rStyle w:val="-"/>
                <w:noProof/>
              </w:rPr>
              <w:t>6.</w:t>
            </w:r>
            <w:r w:rsidR="00290E32">
              <w:rPr>
                <w:rFonts w:asciiTheme="minorHAnsi" w:eastAsiaTheme="minorEastAsia" w:hAnsiTheme="minorHAnsi" w:cstheme="minorBidi"/>
                <w:b w:val="0"/>
                <w:bCs w:val="0"/>
                <w:caps w:val="0"/>
                <w:noProof/>
                <w:kern w:val="2"/>
                <w:sz w:val="22"/>
                <w:szCs w:val="22"/>
                <w:lang w:val="en-US"/>
                <w14:ligatures w14:val="standardContextual"/>
              </w:rPr>
              <w:tab/>
            </w:r>
            <w:r w:rsidR="00290E32" w:rsidRPr="005D3142">
              <w:rPr>
                <w:rStyle w:val="-"/>
                <w:noProof/>
              </w:rPr>
              <w:t>ΧΡΟΝΟΣ ΚΑΙ ΤΡΟΠΟΣ ΕΚΤΕΛΕΣΗΣ</w:t>
            </w:r>
            <w:r w:rsidR="00290E32">
              <w:rPr>
                <w:noProof/>
                <w:webHidden/>
              </w:rPr>
              <w:tab/>
            </w:r>
            <w:r w:rsidR="00290E32">
              <w:rPr>
                <w:noProof/>
                <w:webHidden/>
              </w:rPr>
              <w:fldChar w:fldCharType="begin"/>
            </w:r>
            <w:r w:rsidR="00290E32">
              <w:rPr>
                <w:noProof/>
                <w:webHidden/>
              </w:rPr>
              <w:instrText xml:space="preserve"> PAGEREF _Toc158026842 \h </w:instrText>
            </w:r>
            <w:r w:rsidR="00290E32">
              <w:rPr>
                <w:noProof/>
                <w:webHidden/>
              </w:rPr>
            </w:r>
            <w:r w:rsidR="00290E32">
              <w:rPr>
                <w:noProof/>
                <w:webHidden/>
              </w:rPr>
              <w:fldChar w:fldCharType="separate"/>
            </w:r>
            <w:r w:rsidR="00A21A1B">
              <w:rPr>
                <w:noProof/>
                <w:webHidden/>
              </w:rPr>
              <w:t>64</w:t>
            </w:r>
            <w:r w:rsidR="00290E32">
              <w:rPr>
                <w:noProof/>
                <w:webHidden/>
              </w:rPr>
              <w:fldChar w:fldCharType="end"/>
            </w:r>
          </w:hyperlink>
        </w:p>
        <w:p w14:paraId="0DD94467" w14:textId="78950B79"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43" w:history="1">
            <w:r w:rsidR="00290E32" w:rsidRPr="005D3142">
              <w:rPr>
                <w:rStyle w:val="-"/>
                <w:noProof/>
                <w:lang w:val="el-GR"/>
              </w:rPr>
              <w:t>6.1</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Παρακολούθηση της σύμβασης</w:t>
            </w:r>
            <w:r w:rsidR="00290E32">
              <w:rPr>
                <w:noProof/>
                <w:webHidden/>
              </w:rPr>
              <w:tab/>
            </w:r>
            <w:r w:rsidR="00290E32">
              <w:rPr>
                <w:noProof/>
                <w:webHidden/>
              </w:rPr>
              <w:fldChar w:fldCharType="begin"/>
            </w:r>
            <w:r w:rsidR="00290E32">
              <w:rPr>
                <w:noProof/>
                <w:webHidden/>
              </w:rPr>
              <w:instrText xml:space="preserve"> PAGEREF _Toc158026843 \h </w:instrText>
            </w:r>
            <w:r w:rsidR="00290E32">
              <w:rPr>
                <w:noProof/>
                <w:webHidden/>
              </w:rPr>
            </w:r>
            <w:r w:rsidR="00290E32">
              <w:rPr>
                <w:noProof/>
                <w:webHidden/>
              </w:rPr>
              <w:fldChar w:fldCharType="separate"/>
            </w:r>
            <w:r w:rsidR="00A21A1B">
              <w:rPr>
                <w:noProof/>
                <w:webHidden/>
              </w:rPr>
              <w:t>64</w:t>
            </w:r>
            <w:r w:rsidR="00290E32">
              <w:rPr>
                <w:noProof/>
                <w:webHidden/>
              </w:rPr>
              <w:fldChar w:fldCharType="end"/>
            </w:r>
          </w:hyperlink>
        </w:p>
        <w:p w14:paraId="6321EC9F" w14:textId="7CD872FD"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44" w:history="1">
            <w:r w:rsidR="00290E32" w:rsidRPr="005D3142">
              <w:rPr>
                <w:rStyle w:val="-"/>
                <w:noProof/>
                <w:lang w:val="el-GR"/>
              </w:rPr>
              <w:t>6.2</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Διάρκεια σύμβασης</w:t>
            </w:r>
            <w:r w:rsidR="00290E32">
              <w:rPr>
                <w:noProof/>
                <w:webHidden/>
              </w:rPr>
              <w:tab/>
            </w:r>
            <w:r w:rsidR="00290E32">
              <w:rPr>
                <w:noProof/>
                <w:webHidden/>
              </w:rPr>
              <w:fldChar w:fldCharType="begin"/>
            </w:r>
            <w:r w:rsidR="00290E32">
              <w:rPr>
                <w:noProof/>
                <w:webHidden/>
              </w:rPr>
              <w:instrText xml:space="preserve"> PAGEREF _Toc158026844 \h </w:instrText>
            </w:r>
            <w:r w:rsidR="00290E32">
              <w:rPr>
                <w:noProof/>
                <w:webHidden/>
              </w:rPr>
            </w:r>
            <w:r w:rsidR="00290E32">
              <w:rPr>
                <w:noProof/>
                <w:webHidden/>
              </w:rPr>
              <w:fldChar w:fldCharType="separate"/>
            </w:r>
            <w:r w:rsidR="00A21A1B">
              <w:rPr>
                <w:noProof/>
                <w:webHidden/>
              </w:rPr>
              <w:t>64</w:t>
            </w:r>
            <w:r w:rsidR="00290E32">
              <w:rPr>
                <w:noProof/>
                <w:webHidden/>
              </w:rPr>
              <w:fldChar w:fldCharType="end"/>
            </w:r>
          </w:hyperlink>
        </w:p>
        <w:p w14:paraId="277F7B5C" w14:textId="6BEEC847"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45" w:history="1">
            <w:r w:rsidR="00290E32" w:rsidRPr="005D3142">
              <w:rPr>
                <w:rStyle w:val="-"/>
                <w:noProof/>
                <w:lang w:val="el-GR"/>
              </w:rPr>
              <w:t>6.3</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Παραλαβή του αντικειμένου της σύμβασης</w:t>
            </w:r>
            <w:r w:rsidR="00290E32">
              <w:rPr>
                <w:noProof/>
                <w:webHidden/>
              </w:rPr>
              <w:tab/>
            </w:r>
            <w:r w:rsidR="00290E32">
              <w:rPr>
                <w:noProof/>
                <w:webHidden/>
              </w:rPr>
              <w:fldChar w:fldCharType="begin"/>
            </w:r>
            <w:r w:rsidR="00290E32">
              <w:rPr>
                <w:noProof/>
                <w:webHidden/>
              </w:rPr>
              <w:instrText xml:space="preserve"> PAGEREF _Toc158026845 \h </w:instrText>
            </w:r>
            <w:r w:rsidR="00290E32">
              <w:rPr>
                <w:noProof/>
                <w:webHidden/>
              </w:rPr>
            </w:r>
            <w:r w:rsidR="00290E32">
              <w:rPr>
                <w:noProof/>
                <w:webHidden/>
              </w:rPr>
              <w:fldChar w:fldCharType="separate"/>
            </w:r>
            <w:r w:rsidR="00A21A1B">
              <w:rPr>
                <w:noProof/>
                <w:webHidden/>
              </w:rPr>
              <w:t>64</w:t>
            </w:r>
            <w:r w:rsidR="00290E32">
              <w:rPr>
                <w:noProof/>
                <w:webHidden/>
              </w:rPr>
              <w:fldChar w:fldCharType="end"/>
            </w:r>
          </w:hyperlink>
        </w:p>
        <w:p w14:paraId="60AC4BF7" w14:textId="311C15A1"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46" w:history="1">
            <w:r w:rsidR="00290E32" w:rsidRPr="005D3142">
              <w:rPr>
                <w:rStyle w:val="-"/>
                <w:noProof/>
                <w:lang w:val="el-GR"/>
              </w:rPr>
              <w:t>6.4</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Απόρριψη παραδοτέων – Αντικατάσταση</w:t>
            </w:r>
            <w:r w:rsidR="00290E32">
              <w:rPr>
                <w:noProof/>
                <w:webHidden/>
              </w:rPr>
              <w:tab/>
            </w:r>
            <w:r w:rsidR="00290E32">
              <w:rPr>
                <w:noProof/>
                <w:webHidden/>
              </w:rPr>
              <w:fldChar w:fldCharType="begin"/>
            </w:r>
            <w:r w:rsidR="00290E32">
              <w:rPr>
                <w:noProof/>
                <w:webHidden/>
              </w:rPr>
              <w:instrText xml:space="preserve"> PAGEREF _Toc158026846 \h </w:instrText>
            </w:r>
            <w:r w:rsidR="00290E32">
              <w:rPr>
                <w:noProof/>
                <w:webHidden/>
              </w:rPr>
            </w:r>
            <w:r w:rsidR="00290E32">
              <w:rPr>
                <w:noProof/>
                <w:webHidden/>
              </w:rPr>
              <w:fldChar w:fldCharType="separate"/>
            </w:r>
            <w:r w:rsidR="00A21A1B">
              <w:rPr>
                <w:noProof/>
                <w:webHidden/>
              </w:rPr>
              <w:t>65</w:t>
            </w:r>
            <w:r w:rsidR="00290E32">
              <w:rPr>
                <w:noProof/>
                <w:webHidden/>
              </w:rPr>
              <w:fldChar w:fldCharType="end"/>
            </w:r>
          </w:hyperlink>
        </w:p>
        <w:p w14:paraId="4CEB30E0" w14:textId="6879EAF9" w:rsidR="00290E32" w:rsidRDefault="00000000">
          <w:pPr>
            <w:pStyle w:val="25"/>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47" w:history="1">
            <w:r w:rsidR="00290E32" w:rsidRPr="005D3142">
              <w:rPr>
                <w:rStyle w:val="-"/>
                <w:noProof/>
                <w:lang w:val="el-GR"/>
              </w:rPr>
              <w:t>6.5</w:t>
            </w:r>
            <w:r w:rsidR="00290E32">
              <w:rPr>
                <w:rFonts w:asciiTheme="minorHAnsi" w:eastAsiaTheme="minorEastAsia" w:hAnsiTheme="minorHAnsi" w:cstheme="minorBidi"/>
                <w:smallCaps w:val="0"/>
                <w:noProof/>
                <w:kern w:val="2"/>
                <w:sz w:val="22"/>
                <w:szCs w:val="22"/>
                <w:lang w:val="en-US"/>
                <w14:ligatures w14:val="standardContextual"/>
              </w:rPr>
              <w:tab/>
            </w:r>
            <w:r w:rsidR="00290E32" w:rsidRPr="005D3142">
              <w:rPr>
                <w:rStyle w:val="-"/>
                <w:noProof/>
                <w:lang w:val="el-GR"/>
              </w:rPr>
              <w:t>Αναπροσαρμογή τιμής</w:t>
            </w:r>
            <w:r w:rsidR="00290E32">
              <w:rPr>
                <w:noProof/>
                <w:webHidden/>
              </w:rPr>
              <w:tab/>
            </w:r>
            <w:r w:rsidR="00290E32">
              <w:rPr>
                <w:noProof/>
                <w:webHidden/>
              </w:rPr>
              <w:fldChar w:fldCharType="begin"/>
            </w:r>
            <w:r w:rsidR="00290E32">
              <w:rPr>
                <w:noProof/>
                <w:webHidden/>
              </w:rPr>
              <w:instrText xml:space="preserve"> PAGEREF _Toc158026847 \h </w:instrText>
            </w:r>
            <w:r w:rsidR="00290E32">
              <w:rPr>
                <w:noProof/>
                <w:webHidden/>
              </w:rPr>
            </w:r>
            <w:r w:rsidR="00290E32">
              <w:rPr>
                <w:noProof/>
                <w:webHidden/>
              </w:rPr>
              <w:fldChar w:fldCharType="separate"/>
            </w:r>
            <w:r w:rsidR="00A21A1B">
              <w:rPr>
                <w:noProof/>
                <w:webHidden/>
              </w:rPr>
              <w:t>66</w:t>
            </w:r>
            <w:r w:rsidR="00290E32">
              <w:rPr>
                <w:noProof/>
                <w:webHidden/>
              </w:rPr>
              <w:fldChar w:fldCharType="end"/>
            </w:r>
          </w:hyperlink>
        </w:p>
        <w:p w14:paraId="75BEDBA9" w14:textId="1077F539" w:rsidR="00290E32" w:rsidRDefault="00000000">
          <w:pPr>
            <w:pStyle w:val="1a"/>
            <w:tabs>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8026848" w:history="1">
            <w:r w:rsidR="00290E32" w:rsidRPr="005D3142">
              <w:rPr>
                <w:rStyle w:val="-"/>
                <w:noProof/>
                <w:lang w:val="el-GR"/>
              </w:rPr>
              <w:t>ΠΑΡΑΡΤΗΜΑΤΑ</w:t>
            </w:r>
            <w:r w:rsidR="00290E32">
              <w:rPr>
                <w:noProof/>
                <w:webHidden/>
              </w:rPr>
              <w:tab/>
            </w:r>
            <w:r w:rsidR="00290E32">
              <w:rPr>
                <w:noProof/>
                <w:webHidden/>
              </w:rPr>
              <w:fldChar w:fldCharType="begin"/>
            </w:r>
            <w:r w:rsidR="00290E32">
              <w:rPr>
                <w:noProof/>
                <w:webHidden/>
              </w:rPr>
              <w:instrText xml:space="preserve"> PAGEREF _Toc158026848 \h </w:instrText>
            </w:r>
            <w:r w:rsidR="00290E32">
              <w:rPr>
                <w:noProof/>
                <w:webHidden/>
              </w:rPr>
            </w:r>
            <w:r w:rsidR="00290E32">
              <w:rPr>
                <w:noProof/>
                <w:webHidden/>
              </w:rPr>
              <w:fldChar w:fldCharType="separate"/>
            </w:r>
            <w:r w:rsidR="00A21A1B">
              <w:rPr>
                <w:noProof/>
                <w:webHidden/>
              </w:rPr>
              <w:t>67</w:t>
            </w:r>
            <w:r w:rsidR="00290E32">
              <w:rPr>
                <w:noProof/>
                <w:webHidden/>
              </w:rPr>
              <w:fldChar w:fldCharType="end"/>
            </w:r>
          </w:hyperlink>
        </w:p>
        <w:p w14:paraId="35FDDDE1" w14:textId="60357515" w:rsidR="00290E32" w:rsidRDefault="00000000">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49" w:history="1">
            <w:r w:rsidR="00290E32" w:rsidRPr="005D3142">
              <w:rPr>
                <w:rStyle w:val="-"/>
                <w:noProof/>
                <w:lang w:val="el-GR"/>
              </w:rPr>
              <w:t>ΠΑΡΑΡΤΗΜΑ Ι – Αναλυτική Περιγραφή Φυσικού και Οικονομικού Αντικειμένου της Σύμβασης</w:t>
            </w:r>
            <w:r w:rsidR="00290E32">
              <w:rPr>
                <w:noProof/>
                <w:webHidden/>
              </w:rPr>
              <w:tab/>
            </w:r>
            <w:r w:rsidR="00290E32">
              <w:rPr>
                <w:noProof/>
                <w:webHidden/>
              </w:rPr>
              <w:fldChar w:fldCharType="begin"/>
            </w:r>
            <w:r w:rsidR="00290E32">
              <w:rPr>
                <w:noProof/>
                <w:webHidden/>
              </w:rPr>
              <w:instrText xml:space="preserve"> PAGEREF _Toc158026849 \h </w:instrText>
            </w:r>
            <w:r w:rsidR="00290E32">
              <w:rPr>
                <w:noProof/>
                <w:webHidden/>
              </w:rPr>
            </w:r>
            <w:r w:rsidR="00290E32">
              <w:rPr>
                <w:noProof/>
                <w:webHidden/>
              </w:rPr>
              <w:fldChar w:fldCharType="separate"/>
            </w:r>
            <w:r w:rsidR="00A21A1B">
              <w:rPr>
                <w:noProof/>
                <w:webHidden/>
              </w:rPr>
              <w:t>67</w:t>
            </w:r>
            <w:r w:rsidR="00290E32">
              <w:rPr>
                <w:noProof/>
                <w:webHidden/>
              </w:rPr>
              <w:fldChar w:fldCharType="end"/>
            </w:r>
          </w:hyperlink>
        </w:p>
        <w:p w14:paraId="6735C166" w14:textId="203B7E10" w:rsidR="00290E32" w:rsidRDefault="00000000">
          <w:pPr>
            <w:pStyle w:val="40"/>
            <w:tabs>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50" w:history="1">
            <w:r w:rsidR="00290E32" w:rsidRPr="005D3142">
              <w:rPr>
                <w:rStyle w:val="-"/>
                <w:rFonts w:eastAsia="Tahoma"/>
                <w:noProof/>
                <w:lang w:val="el-GR"/>
              </w:rPr>
              <w:t>1.</w:t>
            </w:r>
            <w:r w:rsidR="00290E32" w:rsidRPr="005D3142">
              <w:rPr>
                <w:rStyle w:val="-"/>
                <w:rFonts w:ascii="Times New Roman" w:hAnsi="Times New Roman"/>
                <w:noProof/>
                <w:lang w:val="el-GR"/>
              </w:rPr>
              <w:t xml:space="preserve">    </w:t>
            </w:r>
            <w:r w:rsidR="00290E32" w:rsidRPr="005D3142">
              <w:rPr>
                <w:rStyle w:val="-"/>
                <w:rFonts w:eastAsia="Tahoma"/>
                <w:noProof/>
                <w:lang w:val="el-GR"/>
              </w:rPr>
              <w:t>ΠΕΡΙΓΡΑΦΗ ΦΥΣΙΚΟΥ ΑΝΤΙΚΕΙΜΕΝΟΥ ΤΗΣ ΣΥΜΒΑΣΗΣ</w:t>
            </w:r>
            <w:r w:rsidR="00290E32">
              <w:rPr>
                <w:noProof/>
                <w:webHidden/>
              </w:rPr>
              <w:tab/>
            </w:r>
            <w:r w:rsidR="00290E32">
              <w:rPr>
                <w:noProof/>
                <w:webHidden/>
              </w:rPr>
              <w:fldChar w:fldCharType="begin"/>
            </w:r>
            <w:r w:rsidR="00290E32">
              <w:rPr>
                <w:noProof/>
                <w:webHidden/>
              </w:rPr>
              <w:instrText xml:space="preserve"> PAGEREF _Toc158026850 \h </w:instrText>
            </w:r>
            <w:r w:rsidR="00290E32">
              <w:rPr>
                <w:noProof/>
                <w:webHidden/>
              </w:rPr>
            </w:r>
            <w:r w:rsidR="00290E32">
              <w:rPr>
                <w:noProof/>
                <w:webHidden/>
              </w:rPr>
              <w:fldChar w:fldCharType="separate"/>
            </w:r>
            <w:r w:rsidR="00A21A1B">
              <w:rPr>
                <w:noProof/>
                <w:webHidden/>
              </w:rPr>
              <w:t>67</w:t>
            </w:r>
            <w:r w:rsidR="00290E32">
              <w:rPr>
                <w:noProof/>
                <w:webHidden/>
              </w:rPr>
              <w:fldChar w:fldCharType="end"/>
            </w:r>
          </w:hyperlink>
        </w:p>
        <w:p w14:paraId="14495CE5" w14:textId="6E83B7D2" w:rsidR="00290E32" w:rsidRDefault="00000000">
          <w:pPr>
            <w:pStyle w:val="40"/>
            <w:tabs>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51" w:history="1">
            <w:r w:rsidR="00290E32" w:rsidRPr="005D3142">
              <w:rPr>
                <w:rStyle w:val="-"/>
                <w:rFonts w:eastAsia="Tahoma"/>
                <w:noProof/>
                <w:lang w:val="el-GR"/>
              </w:rPr>
              <w:t>1.1.</w:t>
            </w:r>
            <w:r w:rsidR="00290E32" w:rsidRPr="005D3142">
              <w:rPr>
                <w:rStyle w:val="-"/>
                <w:rFonts w:ascii="Times New Roman" w:hAnsi="Times New Roman"/>
                <w:noProof/>
                <w:lang w:val="el-GR"/>
              </w:rPr>
              <w:t xml:space="preserve">      </w:t>
            </w:r>
            <w:r w:rsidR="00290E32" w:rsidRPr="005D3142">
              <w:rPr>
                <w:rStyle w:val="-"/>
                <w:rFonts w:eastAsia="Tahoma"/>
                <w:noProof/>
                <w:lang w:val="el-GR"/>
              </w:rPr>
              <w:t>ΠΕΡΙΒΑΛΛΟΝ ΤΗΣ ΣΥΜΒΑΣΗΣ</w:t>
            </w:r>
            <w:r w:rsidR="00290E32">
              <w:rPr>
                <w:noProof/>
                <w:webHidden/>
              </w:rPr>
              <w:tab/>
            </w:r>
            <w:r w:rsidR="00290E32">
              <w:rPr>
                <w:noProof/>
                <w:webHidden/>
              </w:rPr>
              <w:fldChar w:fldCharType="begin"/>
            </w:r>
            <w:r w:rsidR="00290E32">
              <w:rPr>
                <w:noProof/>
                <w:webHidden/>
              </w:rPr>
              <w:instrText xml:space="preserve"> PAGEREF _Toc158026851 \h </w:instrText>
            </w:r>
            <w:r w:rsidR="00290E32">
              <w:rPr>
                <w:noProof/>
                <w:webHidden/>
              </w:rPr>
            </w:r>
            <w:r w:rsidR="00290E32">
              <w:rPr>
                <w:noProof/>
                <w:webHidden/>
              </w:rPr>
              <w:fldChar w:fldCharType="separate"/>
            </w:r>
            <w:r w:rsidR="00A21A1B">
              <w:rPr>
                <w:noProof/>
                <w:webHidden/>
              </w:rPr>
              <w:t>67</w:t>
            </w:r>
            <w:r w:rsidR="00290E32">
              <w:rPr>
                <w:noProof/>
                <w:webHidden/>
              </w:rPr>
              <w:fldChar w:fldCharType="end"/>
            </w:r>
          </w:hyperlink>
        </w:p>
        <w:p w14:paraId="5D7D73D0" w14:textId="20B9B93B" w:rsidR="00290E32" w:rsidRDefault="00000000">
          <w:pPr>
            <w:pStyle w:val="40"/>
            <w:tabs>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52" w:history="1">
            <w:r w:rsidR="00290E32" w:rsidRPr="005D3142">
              <w:rPr>
                <w:rStyle w:val="-"/>
                <w:rFonts w:eastAsia="Tahoma"/>
                <w:noProof/>
                <w:lang w:val="el-GR"/>
              </w:rPr>
              <w:t>1.1.1.</w:t>
            </w:r>
            <w:r w:rsidR="00290E32" w:rsidRPr="005D3142">
              <w:rPr>
                <w:rStyle w:val="-"/>
                <w:rFonts w:ascii="Times New Roman" w:hAnsi="Times New Roman"/>
                <w:noProof/>
                <w:lang w:val="el-GR"/>
              </w:rPr>
              <w:t xml:space="preserve">              </w:t>
            </w:r>
            <w:r w:rsidR="00290E32" w:rsidRPr="005D3142">
              <w:rPr>
                <w:rStyle w:val="-"/>
                <w:rFonts w:eastAsia="Tahoma"/>
                <w:noProof/>
                <w:lang w:val="el-GR"/>
              </w:rPr>
              <w:t>Φορέας Διαχείρισης και Φορέας Υλοποίησης – Αναθέτουσα Αρχή</w:t>
            </w:r>
            <w:r w:rsidR="00290E32">
              <w:rPr>
                <w:noProof/>
                <w:webHidden/>
              </w:rPr>
              <w:tab/>
            </w:r>
            <w:r w:rsidR="00290E32">
              <w:rPr>
                <w:noProof/>
                <w:webHidden/>
              </w:rPr>
              <w:fldChar w:fldCharType="begin"/>
            </w:r>
            <w:r w:rsidR="00290E32">
              <w:rPr>
                <w:noProof/>
                <w:webHidden/>
              </w:rPr>
              <w:instrText xml:space="preserve"> PAGEREF _Toc158026852 \h </w:instrText>
            </w:r>
            <w:r w:rsidR="00290E32">
              <w:rPr>
                <w:noProof/>
                <w:webHidden/>
              </w:rPr>
            </w:r>
            <w:r w:rsidR="00290E32">
              <w:rPr>
                <w:noProof/>
                <w:webHidden/>
              </w:rPr>
              <w:fldChar w:fldCharType="separate"/>
            </w:r>
            <w:r w:rsidR="00A21A1B">
              <w:rPr>
                <w:noProof/>
                <w:webHidden/>
              </w:rPr>
              <w:t>67</w:t>
            </w:r>
            <w:r w:rsidR="00290E32">
              <w:rPr>
                <w:noProof/>
                <w:webHidden/>
              </w:rPr>
              <w:fldChar w:fldCharType="end"/>
            </w:r>
          </w:hyperlink>
        </w:p>
        <w:p w14:paraId="30D0DC5D" w14:textId="7B72F8FA" w:rsidR="00290E32" w:rsidRDefault="00000000">
          <w:pPr>
            <w:pStyle w:val="50"/>
            <w:tabs>
              <w:tab w:val="left" w:pos="176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53" w:history="1">
            <w:r w:rsidR="00290E32" w:rsidRPr="005D3142">
              <w:rPr>
                <w:rStyle w:val="-"/>
                <w:rFonts w:eastAsia="SimSun"/>
                <w:noProof/>
                <w:lang w:val="el-GR"/>
              </w:rPr>
              <w:t>1.1.1.</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rFonts w:eastAsia="SimSun"/>
                <w:noProof/>
                <w:lang w:val="el-GR"/>
              </w:rPr>
              <w:t>Φορέας Χρηματοδότησης - Κύριος του Έργου – Φορέας Λειτουργίας</w:t>
            </w:r>
            <w:r w:rsidR="00290E32">
              <w:rPr>
                <w:noProof/>
                <w:webHidden/>
              </w:rPr>
              <w:tab/>
            </w:r>
            <w:r w:rsidR="00290E32">
              <w:rPr>
                <w:noProof/>
                <w:webHidden/>
              </w:rPr>
              <w:fldChar w:fldCharType="begin"/>
            </w:r>
            <w:r w:rsidR="00290E32">
              <w:rPr>
                <w:noProof/>
                <w:webHidden/>
              </w:rPr>
              <w:instrText xml:space="preserve"> PAGEREF _Toc158026853 \h </w:instrText>
            </w:r>
            <w:r w:rsidR="00290E32">
              <w:rPr>
                <w:noProof/>
                <w:webHidden/>
              </w:rPr>
            </w:r>
            <w:r w:rsidR="00290E32">
              <w:rPr>
                <w:noProof/>
                <w:webHidden/>
              </w:rPr>
              <w:fldChar w:fldCharType="separate"/>
            </w:r>
            <w:r w:rsidR="00A21A1B">
              <w:rPr>
                <w:noProof/>
                <w:webHidden/>
              </w:rPr>
              <w:t>69</w:t>
            </w:r>
            <w:r w:rsidR="00290E32">
              <w:rPr>
                <w:noProof/>
                <w:webHidden/>
              </w:rPr>
              <w:fldChar w:fldCharType="end"/>
            </w:r>
          </w:hyperlink>
        </w:p>
        <w:p w14:paraId="57A2A18B" w14:textId="4ED45D3C" w:rsidR="00290E32" w:rsidRDefault="00000000">
          <w:pPr>
            <w:pStyle w:val="50"/>
            <w:tabs>
              <w:tab w:val="left" w:pos="176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54" w:history="1">
            <w:r w:rsidR="00290E32" w:rsidRPr="005D3142">
              <w:rPr>
                <w:rStyle w:val="-"/>
                <w:rFonts w:eastAsia="SimSun"/>
                <w:noProof/>
                <w:lang w:val="el-GR"/>
              </w:rPr>
              <w:t>1.1.2.</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rFonts w:eastAsia="SimSun"/>
                <w:noProof/>
                <w:lang w:val="el-GR"/>
              </w:rPr>
              <w:t>Όργανα &amp; Επιτροπές Παρακολούθησης, Διακυβέρνησης και Ελέγχου του Έργου</w:t>
            </w:r>
            <w:r w:rsidR="00290E32">
              <w:rPr>
                <w:noProof/>
                <w:webHidden/>
              </w:rPr>
              <w:tab/>
            </w:r>
            <w:r w:rsidR="00290E32">
              <w:rPr>
                <w:noProof/>
                <w:webHidden/>
              </w:rPr>
              <w:fldChar w:fldCharType="begin"/>
            </w:r>
            <w:r w:rsidR="00290E32">
              <w:rPr>
                <w:noProof/>
                <w:webHidden/>
              </w:rPr>
              <w:instrText xml:space="preserve"> PAGEREF _Toc158026854 \h </w:instrText>
            </w:r>
            <w:r w:rsidR="00290E32">
              <w:rPr>
                <w:noProof/>
                <w:webHidden/>
              </w:rPr>
            </w:r>
            <w:r w:rsidR="00290E32">
              <w:rPr>
                <w:noProof/>
                <w:webHidden/>
              </w:rPr>
              <w:fldChar w:fldCharType="separate"/>
            </w:r>
            <w:r w:rsidR="00A21A1B">
              <w:rPr>
                <w:noProof/>
                <w:webHidden/>
              </w:rPr>
              <w:t>69</w:t>
            </w:r>
            <w:r w:rsidR="00290E32">
              <w:rPr>
                <w:noProof/>
                <w:webHidden/>
              </w:rPr>
              <w:fldChar w:fldCharType="end"/>
            </w:r>
          </w:hyperlink>
        </w:p>
        <w:p w14:paraId="151C2F76" w14:textId="43415DE9" w:rsidR="00290E32"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55" w:history="1">
            <w:r w:rsidR="00290E32" w:rsidRPr="005D3142">
              <w:rPr>
                <w:rStyle w:val="-"/>
                <w:noProof/>
                <w:lang w:val="el-GR"/>
              </w:rPr>
              <w:t>1.</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Περιγραφή Φυσικού Αντικειμένου της Σύμβασης</w:t>
            </w:r>
            <w:r w:rsidR="00290E32">
              <w:rPr>
                <w:noProof/>
                <w:webHidden/>
              </w:rPr>
              <w:tab/>
            </w:r>
            <w:r w:rsidR="00290E32">
              <w:rPr>
                <w:noProof/>
                <w:webHidden/>
              </w:rPr>
              <w:fldChar w:fldCharType="begin"/>
            </w:r>
            <w:r w:rsidR="00290E32">
              <w:rPr>
                <w:noProof/>
                <w:webHidden/>
              </w:rPr>
              <w:instrText xml:space="preserve"> PAGEREF _Toc158026855 \h </w:instrText>
            </w:r>
            <w:r w:rsidR="00290E32">
              <w:rPr>
                <w:noProof/>
                <w:webHidden/>
              </w:rPr>
            </w:r>
            <w:r w:rsidR="00290E32">
              <w:rPr>
                <w:noProof/>
                <w:webHidden/>
              </w:rPr>
              <w:fldChar w:fldCharType="separate"/>
            </w:r>
            <w:r w:rsidR="00A21A1B">
              <w:rPr>
                <w:noProof/>
                <w:webHidden/>
              </w:rPr>
              <w:t>70</w:t>
            </w:r>
            <w:r w:rsidR="00290E32">
              <w:rPr>
                <w:noProof/>
                <w:webHidden/>
              </w:rPr>
              <w:fldChar w:fldCharType="end"/>
            </w:r>
          </w:hyperlink>
        </w:p>
        <w:p w14:paraId="75556CCC" w14:textId="03399A7E" w:rsidR="00290E32" w:rsidRDefault="00000000">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56" w:history="1">
            <w:r w:rsidR="00290E32" w:rsidRPr="005D3142">
              <w:rPr>
                <w:rStyle w:val="-"/>
                <w:noProof/>
                <w:lang w:val="el-GR"/>
              </w:rPr>
              <w:t>1.1</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ΠΕΡΙΒΑΛΛΟΝ ΤΟΥ ΕΡΓΟΥ</w:t>
            </w:r>
            <w:r w:rsidR="00290E32">
              <w:rPr>
                <w:noProof/>
                <w:webHidden/>
              </w:rPr>
              <w:tab/>
            </w:r>
            <w:r w:rsidR="00290E32">
              <w:rPr>
                <w:noProof/>
                <w:webHidden/>
              </w:rPr>
              <w:fldChar w:fldCharType="begin"/>
            </w:r>
            <w:r w:rsidR="00290E32">
              <w:rPr>
                <w:noProof/>
                <w:webHidden/>
              </w:rPr>
              <w:instrText xml:space="preserve"> PAGEREF _Toc158026856 \h </w:instrText>
            </w:r>
            <w:r w:rsidR="00290E32">
              <w:rPr>
                <w:noProof/>
                <w:webHidden/>
              </w:rPr>
            </w:r>
            <w:r w:rsidR="00290E32">
              <w:rPr>
                <w:noProof/>
                <w:webHidden/>
              </w:rPr>
              <w:fldChar w:fldCharType="separate"/>
            </w:r>
            <w:r w:rsidR="00A21A1B">
              <w:rPr>
                <w:noProof/>
                <w:webHidden/>
              </w:rPr>
              <w:t>70</w:t>
            </w:r>
            <w:r w:rsidR="00290E32">
              <w:rPr>
                <w:noProof/>
                <w:webHidden/>
              </w:rPr>
              <w:fldChar w:fldCharType="end"/>
            </w:r>
          </w:hyperlink>
        </w:p>
        <w:p w14:paraId="693BD162" w14:textId="1BE4050E" w:rsidR="00290E32" w:rsidRDefault="00000000">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57" w:history="1">
            <w:r w:rsidR="00290E32" w:rsidRPr="005D3142">
              <w:rPr>
                <w:rStyle w:val="-"/>
                <w:noProof/>
                <w:lang w:val="el-GR"/>
              </w:rPr>
              <w:t>1.2</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Αντικείμενο της Σύμβασης</w:t>
            </w:r>
            <w:r w:rsidR="00290E32">
              <w:rPr>
                <w:noProof/>
                <w:webHidden/>
              </w:rPr>
              <w:tab/>
            </w:r>
            <w:r w:rsidR="00290E32">
              <w:rPr>
                <w:noProof/>
                <w:webHidden/>
              </w:rPr>
              <w:fldChar w:fldCharType="begin"/>
            </w:r>
            <w:r w:rsidR="00290E32">
              <w:rPr>
                <w:noProof/>
                <w:webHidden/>
              </w:rPr>
              <w:instrText xml:space="preserve"> PAGEREF _Toc158026857 \h </w:instrText>
            </w:r>
            <w:r w:rsidR="00290E32">
              <w:rPr>
                <w:noProof/>
                <w:webHidden/>
              </w:rPr>
            </w:r>
            <w:r w:rsidR="00290E32">
              <w:rPr>
                <w:noProof/>
                <w:webHidden/>
              </w:rPr>
              <w:fldChar w:fldCharType="separate"/>
            </w:r>
            <w:r w:rsidR="00A21A1B">
              <w:rPr>
                <w:noProof/>
                <w:webHidden/>
              </w:rPr>
              <w:t>71</w:t>
            </w:r>
            <w:r w:rsidR="00290E32">
              <w:rPr>
                <w:noProof/>
                <w:webHidden/>
              </w:rPr>
              <w:fldChar w:fldCharType="end"/>
            </w:r>
          </w:hyperlink>
        </w:p>
        <w:p w14:paraId="36DC7F6F" w14:textId="1BDC5F78" w:rsidR="00290E32"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58" w:history="1">
            <w:r w:rsidR="00290E32" w:rsidRPr="005D3142">
              <w:rPr>
                <w:rStyle w:val="-"/>
                <w:noProof/>
                <w:lang w:val="el-GR"/>
              </w:rPr>
              <w:t>2.</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Μεθοδολογία Υλοποίησης</w:t>
            </w:r>
            <w:r w:rsidR="00290E32">
              <w:rPr>
                <w:noProof/>
                <w:webHidden/>
              </w:rPr>
              <w:tab/>
            </w:r>
            <w:r w:rsidR="00290E32">
              <w:rPr>
                <w:noProof/>
                <w:webHidden/>
              </w:rPr>
              <w:fldChar w:fldCharType="begin"/>
            </w:r>
            <w:r w:rsidR="00290E32">
              <w:rPr>
                <w:noProof/>
                <w:webHidden/>
              </w:rPr>
              <w:instrText xml:space="preserve"> PAGEREF _Toc158026858 \h </w:instrText>
            </w:r>
            <w:r w:rsidR="00290E32">
              <w:rPr>
                <w:noProof/>
                <w:webHidden/>
              </w:rPr>
            </w:r>
            <w:r w:rsidR="00290E32">
              <w:rPr>
                <w:noProof/>
                <w:webHidden/>
              </w:rPr>
              <w:fldChar w:fldCharType="separate"/>
            </w:r>
            <w:r w:rsidR="00A21A1B">
              <w:rPr>
                <w:noProof/>
                <w:webHidden/>
              </w:rPr>
              <w:t>72</w:t>
            </w:r>
            <w:r w:rsidR="00290E32">
              <w:rPr>
                <w:noProof/>
                <w:webHidden/>
              </w:rPr>
              <w:fldChar w:fldCharType="end"/>
            </w:r>
          </w:hyperlink>
        </w:p>
        <w:p w14:paraId="44118F34" w14:textId="76E867BE" w:rsidR="00290E32" w:rsidRDefault="00000000">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59" w:history="1">
            <w:r w:rsidR="00290E32" w:rsidRPr="005D3142">
              <w:rPr>
                <w:rStyle w:val="-"/>
                <w:noProof/>
                <w:lang w:val="el-GR"/>
              </w:rPr>
              <w:t>2.1</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Χρονοδιάγραμμα</w:t>
            </w:r>
            <w:r w:rsidR="00290E32">
              <w:rPr>
                <w:noProof/>
                <w:webHidden/>
              </w:rPr>
              <w:tab/>
            </w:r>
            <w:r w:rsidR="00290E32">
              <w:rPr>
                <w:noProof/>
                <w:webHidden/>
              </w:rPr>
              <w:fldChar w:fldCharType="begin"/>
            </w:r>
            <w:r w:rsidR="00290E32">
              <w:rPr>
                <w:noProof/>
                <w:webHidden/>
              </w:rPr>
              <w:instrText xml:space="preserve"> PAGEREF _Toc158026859 \h </w:instrText>
            </w:r>
            <w:r w:rsidR="00290E32">
              <w:rPr>
                <w:noProof/>
                <w:webHidden/>
              </w:rPr>
            </w:r>
            <w:r w:rsidR="00290E32">
              <w:rPr>
                <w:noProof/>
                <w:webHidden/>
              </w:rPr>
              <w:fldChar w:fldCharType="separate"/>
            </w:r>
            <w:r w:rsidR="00A21A1B">
              <w:rPr>
                <w:noProof/>
                <w:webHidden/>
              </w:rPr>
              <w:t>73</w:t>
            </w:r>
            <w:r w:rsidR="00290E32">
              <w:rPr>
                <w:noProof/>
                <w:webHidden/>
              </w:rPr>
              <w:fldChar w:fldCharType="end"/>
            </w:r>
          </w:hyperlink>
        </w:p>
        <w:p w14:paraId="70AF9B79" w14:textId="686CF02A" w:rsidR="00290E32" w:rsidRDefault="00000000">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60" w:history="1">
            <w:r w:rsidR="00290E32" w:rsidRPr="005D3142">
              <w:rPr>
                <w:rStyle w:val="-"/>
                <w:noProof/>
                <w:lang w:val="el-GR"/>
              </w:rPr>
              <w:t>2.2</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Ομάδα Έργου/Σχήμα Διοίκησης Έργου</w:t>
            </w:r>
            <w:r w:rsidR="00290E32">
              <w:rPr>
                <w:noProof/>
                <w:webHidden/>
              </w:rPr>
              <w:tab/>
            </w:r>
            <w:r w:rsidR="00290E32">
              <w:rPr>
                <w:noProof/>
                <w:webHidden/>
              </w:rPr>
              <w:fldChar w:fldCharType="begin"/>
            </w:r>
            <w:r w:rsidR="00290E32">
              <w:rPr>
                <w:noProof/>
                <w:webHidden/>
              </w:rPr>
              <w:instrText xml:space="preserve"> PAGEREF _Toc158026860 \h </w:instrText>
            </w:r>
            <w:r w:rsidR="00290E32">
              <w:rPr>
                <w:noProof/>
                <w:webHidden/>
              </w:rPr>
            </w:r>
            <w:r w:rsidR="00290E32">
              <w:rPr>
                <w:noProof/>
                <w:webHidden/>
              </w:rPr>
              <w:fldChar w:fldCharType="separate"/>
            </w:r>
            <w:r w:rsidR="00A21A1B">
              <w:rPr>
                <w:noProof/>
                <w:webHidden/>
              </w:rPr>
              <w:t>73</w:t>
            </w:r>
            <w:r w:rsidR="00290E32">
              <w:rPr>
                <w:noProof/>
                <w:webHidden/>
              </w:rPr>
              <w:fldChar w:fldCharType="end"/>
            </w:r>
          </w:hyperlink>
        </w:p>
        <w:p w14:paraId="1BEC6C24" w14:textId="448602E2" w:rsidR="00290E32" w:rsidRDefault="00000000">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61" w:history="1">
            <w:r w:rsidR="00290E32" w:rsidRPr="005D3142">
              <w:rPr>
                <w:rStyle w:val="-"/>
                <w:noProof/>
                <w:lang w:val="el-GR"/>
              </w:rPr>
              <w:t>2.3</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Μεθοδολογία διασφάλισης ποιότητας</w:t>
            </w:r>
            <w:r w:rsidR="00290E32">
              <w:rPr>
                <w:noProof/>
                <w:webHidden/>
              </w:rPr>
              <w:tab/>
            </w:r>
            <w:r w:rsidR="00290E32">
              <w:rPr>
                <w:noProof/>
                <w:webHidden/>
              </w:rPr>
              <w:fldChar w:fldCharType="begin"/>
            </w:r>
            <w:r w:rsidR="00290E32">
              <w:rPr>
                <w:noProof/>
                <w:webHidden/>
              </w:rPr>
              <w:instrText xml:space="preserve"> PAGEREF _Toc158026861 \h </w:instrText>
            </w:r>
            <w:r w:rsidR="00290E32">
              <w:rPr>
                <w:noProof/>
                <w:webHidden/>
              </w:rPr>
            </w:r>
            <w:r w:rsidR="00290E32">
              <w:rPr>
                <w:noProof/>
                <w:webHidden/>
              </w:rPr>
              <w:fldChar w:fldCharType="separate"/>
            </w:r>
            <w:r w:rsidR="00A21A1B">
              <w:rPr>
                <w:noProof/>
                <w:webHidden/>
              </w:rPr>
              <w:t>74</w:t>
            </w:r>
            <w:r w:rsidR="00290E32">
              <w:rPr>
                <w:noProof/>
                <w:webHidden/>
              </w:rPr>
              <w:fldChar w:fldCharType="end"/>
            </w:r>
          </w:hyperlink>
        </w:p>
        <w:p w14:paraId="57FD6C3B" w14:textId="22EB7469" w:rsidR="00290E32" w:rsidRDefault="00000000">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62" w:history="1">
            <w:r w:rsidR="00290E32" w:rsidRPr="005D3142">
              <w:rPr>
                <w:rStyle w:val="-"/>
                <w:noProof/>
                <w:lang w:val="el-GR"/>
              </w:rPr>
              <w:t>2.4</w:t>
            </w:r>
            <w:r w:rsidR="00290E32">
              <w:rPr>
                <w:rFonts w:asciiTheme="minorHAnsi" w:eastAsiaTheme="minorEastAsia" w:hAnsiTheme="minorHAnsi" w:cstheme="minorBidi"/>
                <w:noProof/>
                <w:kern w:val="2"/>
                <w:sz w:val="22"/>
                <w:szCs w:val="22"/>
                <w:lang w:val="en-US"/>
                <w14:ligatures w14:val="standardContextual"/>
              </w:rPr>
              <w:tab/>
            </w:r>
            <w:r w:rsidR="00290E32" w:rsidRPr="005D3142">
              <w:rPr>
                <w:rStyle w:val="-"/>
                <w:noProof/>
                <w:lang w:val="el-GR"/>
              </w:rPr>
              <w:t>Τόπος υλοποίησης/ παροχής των υπηρεσιών</w:t>
            </w:r>
            <w:r w:rsidR="00290E32">
              <w:rPr>
                <w:noProof/>
                <w:webHidden/>
              </w:rPr>
              <w:tab/>
            </w:r>
            <w:r w:rsidR="00290E32">
              <w:rPr>
                <w:noProof/>
                <w:webHidden/>
              </w:rPr>
              <w:fldChar w:fldCharType="begin"/>
            </w:r>
            <w:r w:rsidR="00290E32">
              <w:rPr>
                <w:noProof/>
                <w:webHidden/>
              </w:rPr>
              <w:instrText xml:space="preserve"> PAGEREF _Toc158026862 \h </w:instrText>
            </w:r>
            <w:r w:rsidR="00290E32">
              <w:rPr>
                <w:noProof/>
                <w:webHidden/>
              </w:rPr>
            </w:r>
            <w:r w:rsidR="00290E32">
              <w:rPr>
                <w:noProof/>
                <w:webHidden/>
              </w:rPr>
              <w:fldChar w:fldCharType="separate"/>
            </w:r>
            <w:r w:rsidR="00A21A1B">
              <w:rPr>
                <w:noProof/>
                <w:webHidden/>
              </w:rPr>
              <w:t>74</w:t>
            </w:r>
            <w:r w:rsidR="00290E32">
              <w:rPr>
                <w:noProof/>
                <w:webHidden/>
              </w:rPr>
              <w:fldChar w:fldCharType="end"/>
            </w:r>
          </w:hyperlink>
        </w:p>
        <w:p w14:paraId="302DF464" w14:textId="78E52763" w:rsidR="00290E32" w:rsidRDefault="00000000">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63" w:history="1">
            <w:r w:rsidR="00290E32" w:rsidRPr="005D3142">
              <w:rPr>
                <w:rStyle w:val="-"/>
                <w:noProof/>
                <w:lang w:val="el-GR"/>
              </w:rPr>
              <w:t>ΠΑΡΑΡΤΗΜΑ ΙΙ – Πίνακες Συμμόρφωσης</w:t>
            </w:r>
            <w:r w:rsidR="00290E32">
              <w:rPr>
                <w:noProof/>
                <w:webHidden/>
              </w:rPr>
              <w:tab/>
            </w:r>
            <w:r w:rsidR="00290E32">
              <w:rPr>
                <w:noProof/>
                <w:webHidden/>
              </w:rPr>
              <w:fldChar w:fldCharType="begin"/>
            </w:r>
            <w:r w:rsidR="00290E32">
              <w:rPr>
                <w:noProof/>
                <w:webHidden/>
              </w:rPr>
              <w:instrText xml:space="preserve"> PAGEREF _Toc158026863 \h </w:instrText>
            </w:r>
            <w:r w:rsidR="00290E32">
              <w:rPr>
                <w:noProof/>
                <w:webHidden/>
              </w:rPr>
            </w:r>
            <w:r w:rsidR="00290E32">
              <w:rPr>
                <w:noProof/>
                <w:webHidden/>
              </w:rPr>
              <w:fldChar w:fldCharType="separate"/>
            </w:r>
            <w:r w:rsidR="00A21A1B">
              <w:rPr>
                <w:noProof/>
                <w:webHidden/>
              </w:rPr>
              <w:t>75</w:t>
            </w:r>
            <w:r w:rsidR="00290E32">
              <w:rPr>
                <w:noProof/>
                <w:webHidden/>
              </w:rPr>
              <w:fldChar w:fldCharType="end"/>
            </w:r>
          </w:hyperlink>
        </w:p>
        <w:p w14:paraId="6E057BD0" w14:textId="47828D9D" w:rsidR="00290E32" w:rsidRDefault="00000000">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64" w:history="1">
            <w:r w:rsidR="00290E32" w:rsidRPr="005D3142">
              <w:rPr>
                <w:rStyle w:val="-"/>
                <w:noProof/>
                <w:lang w:val="el-GR"/>
              </w:rPr>
              <w:t>ΠΑΡΑΡΤΗΜΑ ΙΙI – ΕΥΡΩΠΑΙΚΟ ΕΝΙΑΙΟ ΕΓΓΡΑΦΟ ΣΥΜΒΑΣΗΣ (ΕΕΕΣ)</w:t>
            </w:r>
            <w:r w:rsidR="00290E32">
              <w:rPr>
                <w:noProof/>
                <w:webHidden/>
              </w:rPr>
              <w:tab/>
            </w:r>
            <w:r w:rsidR="00290E32">
              <w:rPr>
                <w:noProof/>
                <w:webHidden/>
              </w:rPr>
              <w:fldChar w:fldCharType="begin"/>
            </w:r>
            <w:r w:rsidR="00290E32">
              <w:rPr>
                <w:noProof/>
                <w:webHidden/>
              </w:rPr>
              <w:instrText xml:space="preserve"> PAGEREF _Toc158026864 \h </w:instrText>
            </w:r>
            <w:r w:rsidR="00290E32">
              <w:rPr>
                <w:noProof/>
                <w:webHidden/>
              </w:rPr>
            </w:r>
            <w:r w:rsidR="00290E32">
              <w:rPr>
                <w:noProof/>
                <w:webHidden/>
              </w:rPr>
              <w:fldChar w:fldCharType="separate"/>
            </w:r>
            <w:r w:rsidR="00A21A1B">
              <w:rPr>
                <w:noProof/>
                <w:webHidden/>
              </w:rPr>
              <w:t>76</w:t>
            </w:r>
            <w:r w:rsidR="00290E32">
              <w:rPr>
                <w:noProof/>
                <w:webHidden/>
              </w:rPr>
              <w:fldChar w:fldCharType="end"/>
            </w:r>
          </w:hyperlink>
        </w:p>
        <w:p w14:paraId="636BD272" w14:textId="188C948F" w:rsidR="00290E32" w:rsidRDefault="00000000">
          <w:pPr>
            <w:pStyle w:val="40"/>
            <w:tabs>
              <w:tab w:val="right" w:leader="dot" w:pos="9628"/>
            </w:tabs>
            <w:rPr>
              <w:rFonts w:asciiTheme="minorHAnsi" w:eastAsiaTheme="minorEastAsia" w:hAnsiTheme="minorHAnsi" w:cstheme="minorBidi"/>
              <w:noProof/>
              <w:kern w:val="2"/>
              <w:sz w:val="22"/>
              <w:szCs w:val="22"/>
              <w:lang w:val="en-US"/>
              <w14:ligatures w14:val="standardContextual"/>
            </w:rPr>
          </w:pPr>
          <w:hyperlink w:anchor="_Toc158026865" w:history="1">
            <w:r w:rsidR="00290E32" w:rsidRPr="005D3142">
              <w:rPr>
                <w:rStyle w:val="-"/>
                <w:noProof/>
                <w:lang w:val="el-GR"/>
              </w:rPr>
              <w:t>ΕΥΡΩΠΑΙΚΟ ΕΝΙΑΙΟ ΕΓΓΡΑΦΟ ΣΥΜΒΑΣΗΣ (ΕΕΕΣ)</w:t>
            </w:r>
            <w:r w:rsidR="00290E32">
              <w:rPr>
                <w:noProof/>
                <w:webHidden/>
              </w:rPr>
              <w:tab/>
            </w:r>
            <w:r w:rsidR="00290E32">
              <w:rPr>
                <w:noProof/>
                <w:webHidden/>
              </w:rPr>
              <w:fldChar w:fldCharType="begin"/>
            </w:r>
            <w:r w:rsidR="00290E32">
              <w:rPr>
                <w:noProof/>
                <w:webHidden/>
              </w:rPr>
              <w:instrText xml:space="preserve"> PAGEREF _Toc158026865 \h </w:instrText>
            </w:r>
            <w:r w:rsidR="00290E32">
              <w:rPr>
                <w:noProof/>
                <w:webHidden/>
              </w:rPr>
            </w:r>
            <w:r w:rsidR="00290E32">
              <w:rPr>
                <w:noProof/>
                <w:webHidden/>
              </w:rPr>
              <w:fldChar w:fldCharType="separate"/>
            </w:r>
            <w:r w:rsidR="00A21A1B">
              <w:rPr>
                <w:noProof/>
                <w:webHidden/>
              </w:rPr>
              <w:t>76</w:t>
            </w:r>
            <w:r w:rsidR="00290E32">
              <w:rPr>
                <w:noProof/>
                <w:webHidden/>
              </w:rPr>
              <w:fldChar w:fldCharType="end"/>
            </w:r>
          </w:hyperlink>
        </w:p>
        <w:p w14:paraId="3A75513B" w14:textId="03919253" w:rsidR="00290E32" w:rsidRDefault="00000000">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66" w:history="1">
            <w:r w:rsidR="00290E32" w:rsidRPr="005D3142">
              <w:rPr>
                <w:rStyle w:val="-"/>
                <w:noProof/>
                <w:lang w:val="el-GR"/>
              </w:rPr>
              <w:t>ΠΑΡΑΡΤΗΜΑ Ι</w:t>
            </w:r>
            <w:r w:rsidR="00290E32" w:rsidRPr="005D3142">
              <w:rPr>
                <w:rStyle w:val="-"/>
                <w:noProof/>
              </w:rPr>
              <w:t>V</w:t>
            </w:r>
            <w:r w:rsidR="00290E32" w:rsidRPr="005D3142">
              <w:rPr>
                <w:rStyle w:val="-"/>
                <w:noProof/>
                <w:lang w:val="el-GR"/>
              </w:rPr>
              <w:t xml:space="preserve"> – Υπόδειγμα Βιογραφικού Σημειώματος</w:t>
            </w:r>
            <w:r w:rsidR="00290E32">
              <w:rPr>
                <w:noProof/>
                <w:webHidden/>
              </w:rPr>
              <w:tab/>
            </w:r>
            <w:r w:rsidR="00290E32">
              <w:rPr>
                <w:noProof/>
                <w:webHidden/>
              </w:rPr>
              <w:fldChar w:fldCharType="begin"/>
            </w:r>
            <w:r w:rsidR="00290E32">
              <w:rPr>
                <w:noProof/>
                <w:webHidden/>
              </w:rPr>
              <w:instrText xml:space="preserve"> PAGEREF _Toc158026866 \h </w:instrText>
            </w:r>
            <w:r w:rsidR="00290E32">
              <w:rPr>
                <w:noProof/>
                <w:webHidden/>
              </w:rPr>
            </w:r>
            <w:r w:rsidR="00290E32">
              <w:rPr>
                <w:noProof/>
                <w:webHidden/>
              </w:rPr>
              <w:fldChar w:fldCharType="separate"/>
            </w:r>
            <w:r w:rsidR="00A21A1B">
              <w:rPr>
                <w:noProof/>
                <w:webHidden/>
              </w:rPr>
              <w:t>77</w:t>
            </w:r>
            <w:r w:rsidR="00290E32">
              <w:rPr>
                <w:noProof/>
                <w:webHidden/>
              </w:rPr>
              <w:fldChar w:fldCharType="end"/>
            </w:r>
          </w:hyperlink>
        </w:p>
        <w:p w14:paraId="41BA1AE7" w14:textId="62D3480E" w:rsidR="00290E32" w:rsidRDefault="00000000">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67" w:history="1">
            <w:r w:rsidR="00290E32" w:rsidRPr="005D3142">
              <w:rPr>
                <w:rStyle w:val="-"/>
                <w:noProof/>
              </w:rPr>
              <w:t>ΠΑΡΑΡΤΗΜΑ V – Υπόδειγμα Τεχνικής Προσφοράς</w:t>
            </w:r>
            <w:r w:rsidR="00290E32">
              <w:rPr>
                <w:noProof/>
                <w:webHidden/>
              </w:rPr>
              <w:tab/>
            </w:r>
            <w:r w:rsidR="00290E32">
              <w:rPr>
                <w:noProof/>
                <w:webHidden/>
              </w:rPr>
              <w:fldChar w:fldCharType="begin"/>
            </w:r>
            <w:r w:rsidR="00290E32">
              <w:rPr>
                <w:noProof/>
                <w:webHidden/>
              </w:rPr>
              <w:instrText xml:space="preserve"> PAGEREF _Toc158026867 \h </w:instrText>
            </w:r>
            <w:r w:rsidR="00290E32">
              <w:rPr>
                <w:noProof/>
                <w:webHidden/>
              </w:rPr>
            </w:r>
            <w:r w:rsidR="00290E32">
              <w:rPr>
                <w:noProof/>
                <w:webHidden/>
              </w:rPr>
              <w:fldChar w:fldCharType="separate"/>
            </w:r>
            <w:r w:rsidR="00A21A1B">
              <w:rPr>
                <w:noProof/>
                <w:webHidden/>
              </w:rPr>
              <w:t>79</w:t>
            </w:r>
            <w:r w:rsidR="00290E32">
              <w:rPr>
                <w:noProof/>
                <w:webHidden/>
              </w:rPr>
              <w:fldChar w:fldCharType="end"/>
            </w:r>
          </w:hyperlink>
        </w:p>
        <w:p w14:paraId="1BA6DAEC" w14:textId="75F1839C" w:rsidR="00290E32" w:rsidRDefault="00000000">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68" w:history="1">
            <w:r w:rsidR="00290E32" w:rsidRPr="005D3142">
              <w:rPr>
                <w:rStyle w:val="-"/>
                <w:noProof/>
                <w:lang w:val="el-GR"/>
              </w:rPr>
              <w:t xml:space="preserve">ΠΑΡΑΡΤΗΜΑ </w:t>
            </w:r>
            <w:r w:rsidR="00290E32" w:rsidRPr="005D3142">
              <w:rPr>
                <w:rStyle w:val="-"/>
                <w:noProof/>
              </w:rPr>
              <w:t>VI</w:t>
            </w:r>
            <w:r w:rsidR="00290E32" w:rsidRPr="005D3142">
              <w:rPr>
                <w:rStyle w:val="-"/>
                <w:noProof/>
                <w:lang w:val="el-GR"/>
              </w:rPr>
              <w:t xml:space="preserve"> – Υπόδειγμα Οικονομικής Προσφοράς</w:t>
            </w:r>
            <w:r w:rsidR="00290E32">
              <w:rPr>
                <w:noProof/>
                <w:webHidden/>
              </w:rPr>
              <w:tab/>
            </w:r>
            <w:r w:rsidR="00290E32">
              <w:rPr>
                <w:noProof/>
                <w:webHidden/>
              </w:rPr>
              <w:fldChar w:fldCharType="begin"/>
            </w:r>
            <w:r w:rsidR="00290E32">
              <w:rPr>
                <w:noProof/>
                <w:webHidden/>
              </w:rPr>
              <w:instrText xml:space="preserve"> PAGEREF _Toc158026868 \h </w:instrText>
            </w:r>
            <w:r w:rsidR="00290E32">
              <w:rPr>
                <w:noProof/>
                <w:webHidden/>
              </w:rPr>
            </w:r>
            <w:r w:rsidR="00290E32">
              <w:rPr>
                <w:noProof/>
                <w:webHidden/>
              </w:rPr>
              <w:fldChar w:fldCharType="separate"/>
            </w:r>
            <w:r w:rsidR="00A21A1B">
              <w:rPr>
                <w:noProof/>
                <w:webHidden/>
              </w:rPr>
              <w:t>80</w:t>
            </w:r>
            <w:r w:rsidR="00290E32">
              <w:rPr>
                <w:noProof/>
                <w:webHidden/>
              </w:rPr>
              <w:fldChar w:fldCharType="end"/>
            </w:r>
          </w:hyperlink>
        </w:p>
        <w:p w14:paraId="6B2962C1" w14:textId="0418B166" w:rsidR="00290E32"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69" w:history="1">
            <w:r w:rsidR="00290E32" w:rsidRPr="005D3142">
              <w:rPr>
                <w:rStyle w:val="-"/>
                <w:noProof/>
                <w:lang w:val="el-GR"/>
              </w:rPr>
              <w:t>1.</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Συγκεντρωτικός Πίνακας Οικονομικής Προσφοράς Έργου</w:t>
            </w:r>
            <w:r w:rsidR="00290E32">
              <w:rPr>
                <w:noProof/>
                <w:webHidden/>
              </w:rPr>
              <w:tab/>
            </w:r>
            <w:r w:rsidR="00290E32">
              <w:rPr>
                <w:noProof/>
                <w:webHidden/>
              </w:rPr>
              <w:fldChar w:fldCharType="begin"/>
            </w:r>
            <w:r w:rsidR="00290E32">
              <w:rPr>
                <w:noProof/>
                <w:webHidden/>
              </w:rPr>
              <w:instrText xml:space="preserve"> PAGEREF _Toc158026869 \h </w:instrText>
            </w:r>
            <w:r w:rsidR="00290E32">
              <w:rPr>
                <w:noProof/>
                <w:webHidden/>
              </w:rPr>
            </w:r>
            <w:r w:rsidR="00290E32">
              <w:rPr>
                <w:noProof/>
                <w:webHidden/>
              </w:rPr>
              <w:fldChar w:fldCharType="separate"/>
            </w:r>
            <w:r w:rsidR="00A21A1B">
              <w:rPr>
                <w:noProof/>
                <w:webHidden/>
              </w:rPr>
              <w:t>80</w:t>
            </w:r>
            <w:r w:rsidR="00290E32">
              <w:rPr>
                <w:noProof/>
                <w:webHidden/>
              </w:rPr>
              <w:fldChar w:fldCharType="end"/>
            </w:r>
          </w:hyperlink>
        </w:p>
        <w:p w14:paraId="2DBE69D8" w14:textId="1B22EAD5" w:rsidR="00290E32" w:rsidRDefault="00000000">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70" w:history="1">
            <w:r w:rsidR="00290E32" w:rsidRPr="005D3142">
              <w:rPr>
                <w:rStyle w:val="-"/>
                <w:noProof/>
                <w:lang w:val="el-GR"/>
              </w:rPr>
              <w:t xml:space="preserve">ΠΑΡΑΡΤΗΜΑ </w:t>
            </w:r>
            <w:r w:rsidR="00290E32" w:rsidRPr="005D3142">
              <w:rPr>
                <w:rStyle w:val="-"/>
                <w:noProof/>
              </w:rPr>
              <w:t>VI</w:t>
            </w:r>
            <w:r w:rsidR="00290E32" w:rsidRPr="005D3142">
              <w:rPr>
                <w:rStyle w:val="-"/>
                <w:noProof/>
                <w:lang w:val="el-GR"/>
              </w:rPr>
              <w:t>Ι – Άλλες Δηλώσεις</w:t>
            </w:r>
            <w:r w:rsidR="00290E32">
              <w:rPr>
                <w:noProof/>
                <w:webHidden/>
              </w:rPr>
              <w:tab/>
            </w:r>
            <w:r w:rsidR="00290E32">
              <w:rPr>
                <w:noProof/>
                <w:webHidden/>
              </w:rPr>
              <w:fldChar w:fldCharType="begin"/>
            </w:r>
            <w:r w:rsidR="00290E32">
              <w:rPr>
                <w:noProof/>
                <w:webHidden/>
              </w:rPr>
              <w:instrText xml:space="preserve"> PAGEREF _Toc158026870 \h </w:instrText>
            </w:r>
            <w:r w:rsidR="00290E32">
              <w:rPr>
                <w:noProof/>
                <w:webHidden/>
              </w:rPr>
            </w:r>
            <w:r w:rsidR="00290E32">
              <w:rPr>
                <w:noProof/>
                <w:webHidden/>
              </w:rPr>
              <w:fldChar w:fldCharType="separate"/>
            </w:r>
            <w:r w:rsidR="00A21A1B">
              <w:rPr>
                <w:noProof/>
                <w:webHidden/>
              </w:rPr>
              <w:t>81</w:t>
            </w:r>
            <w:r w:rsidR="00290E32">
              <w:rPr>
                <w:noProof/>
                <w:webHidden/>
              </w:rPr>
              <w:fldChar w:fldCharType="end"/>
            </w:r>
          </w:hyperlink>
        </w:p>
        <w:p w14:paraId="7CEF5450" w14:textId="48417DDB" w:rsidR="00290E32" w:rsidRDefault="00000000">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71" w:history="1">
            <w:r w:rsidR="00290E32" w:rsidRPr="005D3142">
              <w:rPr>
                <w:rStyle w:val="-"/>
                <w:noProof/>
                <w:lang w:val="el-GR"/>
              </w:rPr>
              <w:t xml:space="preserve">ΠΑΡΑΡΤΗΜΑ </w:t>
            </w:r>
            <w:r w:rsidR="00290E32" w:rsidRPr="005D3142">
              <w:rPr>
                <w:rStyle w:val="-"/>
                <w:noProof/>
              </w:rPr>
              <w:t>VIII</w:t>
            </w:r>
            <w:r w:rsidR="00290E32" w:rsidRPr="005D3142">
              <w:rPr>
                <w:rStyle w:val="-"/>
                <w:noProof/>
                <w:lang w:val="el-GR"/>
              </w:rPr>
              <w:t xml:space="preserve"> – Υποδείγματα Εγγυητικών Επιστολών</w:t>
            </w:r>
            <w:r w:rsidR="00290E32">
              <w:rPr>
                <w:noProof/>
                <w:webHidden/>
              </w:rPr>
              <w:tab/>
            </w:r>
            <w:r w:rsidR="00290E32">
              <w:rPr>
                <w:noProof/>
                <w:webHidden/>
              </w:rPr>
              <w:fldChar w:fldCharType="begin"/>
            </w:r>
            <w:r w:rsidR="00290E32">
              <w:rPr>
                <w:noProof/>
                <w:webHidden/>
              </w:rPr>
              <w:instrText xml:space="preserve"> PAGEREF _Toc158026871 \h </w:instrText>
            </w:r>
            <w:r w:rsidR="00290E32">
              <w:rPr>
                <w:noProof/>
                <w:webHidden/>
              </w:rPr>
            </w:r>
            <w:r w:rsidR="00290E32">
              <w:rPr>
                <w:noProof/>
                <w:webHidden/>
              </w:rPr>
              <w:fldChar w:fldCharType="separate"/>
            </w:r>
            <w:r w:rsidR="00A21A1B">
              <w:rPr>
                <w:noProof/>
                <w:webHidden/>
              </w:rPr>
              <w:t>82</w:t>
            </w:r>
            <w:r w:rsidR="00290E32">
              <w:rPr>
                <w:noProof/>
                <w:webHidden/>
              </w:rPr>
              <w:fldChar w:fldCharType="end"/>
            </w:r>
          </w:hyperlink>
        </w:p>
        <w:p w14:paraId="048280E5" w14:textId="1976027B" w:rsidR="00290E32"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72" w:history="1">
            <w:r w:rsidR="00290E32" w:rsidRPr="005D3142">
              <w:rPr>
                <w:rStyle w:val="-"/>
                <w:noProof/>
                <w:lang w:val="el-GR"/>
              </w:rPr>
              <w:t>I.</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Εγγυητική Επιστολή Συμμετοχής</w:t>
            </w:r>
            <w:r w:rsidR="00290E32">
              <w:rPr>
                <w:noProof/>
                <w:webHidden/>
              </w:rPr>
              <w:tab/>
            </w:r>
            <w:r w:rsidR="00290E32">
              <w:rPr>
                <w:noProof/>
                <w:webHidden/>
              </w:rPr>
              <w:fldChar w:fldCharType="begin"/>
            </w:r>
            <w:r w:rsidR="00290E32">
              <w:rPr>
                <w:noProof/>
                <w:webHidden/>
              </w:rPr>
              <w:instrText xml:space="preserve"> PAGEREF _Toc158026872 \h </w:instrText>
            </w:r>
            <w:r w:rsidR="00290E32">
              <w:rPr>
                <w:noProof/>
                <w:webHidden/>
              </w:rPr>
            </w:r>
            <w:r w:rsidR="00290E32">
              <w:rPr>
                <w:noProof/>
                <w:webHidden/>
              </w:rPr>
              <w:fldChar w:fldCharType="separate"/>
            </w:r>
            <w:r w:rsidR="00A21A1B">
              <w:rPr>
                <w:noProof/>
                <w:webHidden/>
              </w:rPr>
              <w:t>82</w:t>
            </w:r>
            <w:r w:rsidR="00290E32">
              <w:rPr>
                <w:noProof/>
                <w:webHidden/>
              </w:rPr>
              <w:fldChar w:fldCharType="end"/>
            </w:r>
          </w:hyperlink>
        </w:p>
        <w:p w14:paraId="1D97802D" w14:textId="30283BB7" w:rsidR="00290E32" w:rsidRDefault="00000000">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8026873" w:history="1">
            <w:r w:rsidR="00290E32" w:rsidRPr="005D3142">
              <w:rPr>
                <w:rStyle w:val="-"/>
                <w:noProof/>
                <w:lang w:val="el-GR"/>
              </w:rPr>
              <w:t>II.</w:t>
            </w:r>
            <w:r w:rsidR="00290E32">
              <w:rPr>
                <w:rFonts w:asciiTheme="minorHAnsi" w:eastAsiaTheme="minorEastAsia" w:hAnsiTheme="minorHAnsi" w:cstheme="minorBidi"/>
                <w:i w:val="0"/>
                <w:iCs w:val="0"/>
                <w:noProof/>
                <w:kern w:val="2"/>
                <w:sz w:val="22"/>
                <w:szCs w:val="22"/>
                <w:lang w:val="en-US"/>
                <w14:ligatures w14:val="standardContextual"/>
              </w:rPr>
              <w:tab/>
            </w:r>
            <w:r w:rsidR="00290E32" w:rsidRPr="005D3142">
              <w:rPr>
                <w:rStyle w:val="-"/>
                <w:noProof/>
                <w:lang w:val="el-GR"/>
              </w:rPr>
              <w:t>Εγγυητική Επιστολή Καλής Εκτέλεσης</w:t>
            </w:r>
            <w:r w:rsidR="00290E32">
              <w:rPr>
                <w:noProof/>
                <w:webHidden/>
              </w:rPr>
              <w:tab/>
            </w:r>
            <w:r w:rsidR="00290E32">
              <w:rPr>
                <w:noProof/>
                <w:webHidden/>
              </w:rPr>
              <w:fldChar w:fldCharType="begin"/>
            </w:r>
            <w:r w:rsidR="00290E32">
              <w:rPr>
                <w:noProof/>
                <w:webHidden/>
              </w:rPr>
              <w:instrText xml:space="preserve"> PAGEREF _Toc158026873 \h </w:instrText>
            </w:r>
            <w:r w:rsidR="00290E32">
              <w:rPr>
                <w:noProof/>
                <w:webHidden/>
              </w:rPr>
            </w:r>
            <w:r w:rsidR="00290E32">
              <w:rPr>
                <w:noProof/>
                <w:webHidden/>
              </w:rPr>
              <w:fldChar w:fldCharType="separate"/>
            </w:r>
            <w:r w:rsidR="00A21A1B">
              <w:rPr>
                <w:noProof/>
                <w:webHidden/>
              </w:rPr>
              <w:t>83</w:t>
            </w:r>
            <w:r w:rsidR="00290E32">
              <w:rPr>
                <w:noProof/>
                <w:webHidden/>
              </w:rPr>
              <w:fldChar w:fldCharType="end"/>
            </w:r>
          </w:hyperlink>
        </w:p>
        <w:p w14:paraId="581CED8D" w14:textId="77362B25" w:rsidR="00290E32" w:rsidRDefault="00000000">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74" w:history="1">
            <w:r w:rsidR="00290E32" w:rsidRPr="005D3142">
              <w:rPr>
                <w:rStyle w:val="-"/>
                <w:noProof/>
                <w:lang w:val="el-GR"/>
              </w:rPr>
              <w:t>ΠΑΡΑΡΤΗΜΑ IX– ΕΝΗΜΕΡΩΣΗ ΓΙΑ ΤΗΝ ΕΠΕΞΕΡΓΑΣΙΑ ΠΡΟΣΩΠΙΚΩΝ ΔΕΔΟΜΕΝΩΝ</w:t>
            </w:r>
            <w:r w:rsidR="00290E32">
              <w:rPr>
                <w:noProof/>
                <w:webHidden/>
              </w:rPr>
              <w:tab/>
            </w:r>
            <w:r w:rsidR="00290E32">
              <w:rPr>
                <w:noProof/>
                <w:webHidden/>
              </w:rPr>
              <w:fldChar w:fldCharType="begin"/>
            </w:r>
            <w:r w:rsidR="00290E32">
              <w:rPr>
                <w:noProof/>
                <w:webHidden/>
              </w:rPr>
              <w:instrText xml:space="preserve"> PAGEREF _Toc158026874 \h </w:instrText>
            </w:r>
            <w:r w:rsidR="00290E32">
              <w:rPr>
                <w:noProof/>
                <w:webHidden/>
              </w:rPr>
            </w:r>
            <w:r w:rsidR="00290E32">
              <w:rPr>
                <w:noProof/>
                <w:webHidden/>
              </w:rPr>
              <w:fldChar w:fldCharType="separate"/>
            </w:r>
            <w:r w:rsidR="00A21A1B">
              <w:rPr>
                <w:noProof/>
                <w:webHidden/>
              </w:rPr>
              <w:t>84</w:t>
            </w:r>
            <w:r w:rsidR="00290E32">
              <w:rPr>
                <w:noProof/>
                <w:webHidden/>
              </w:rPr>
              <w:fldChar w:fldCharType="end"/>
            </w:r>
          </w:hyperlink>
        </w:p>
        <w:p w14:paraId="68D224B2" w14:textId="5C74BD00" w:rsidR="00290E32" w:rsidRDefault="00000000">
          <w:pPr>
            <w:pStyle w:val="25"/>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8026875" w:history="1">
            <w:r w:rsidR="00290E32" w:rsidRPr="005D3142">
              <w:rPr>
                <w:rStyle w:val="-"/>
                <w:noProof/>
                <w:lang w:val="el-GR"/>
              </w:rPr>
              <w:t xml:space="preserve">ΠΑΡΑΡΤΗΜΑ </w:t>
            </w:r>
            <w:r w:rsidR="00290E32" w:rsidRPr="005D3142">
              <w:rPr>
                <w:rStyle w:val="-"/>
                <w:noProof/>
              </w:rPr>
              <w:t>X</w:t>
            </w:r>
            <w:r w:rsidR="00290E32" w:rsidRPr="005D3142">
              <w:rPr>
                <w:rStyle w:val="-"/>
                <w:noProof/>
                <w:lang w:val="el-GR"/>
              </w:rPr>
              <w:t xml:space="preserve"> – Ρήτρα Ακεραιότητας</w:t>
            </w:r>
            <w:r w:rsidR="00290E32">
              <w:rPr>
                <w:noProof/>
                <w:webHidden/>
              </w:rPr>
              <w:tab/>
            </w:r>
            <w:r w:rsidR="00290E32">
              <w:rPr>
                <w:noProof/>
                <w:webHidden/>
              </w:rPr>
              <w:fldChar w:fldCharType="begin"/>
            </w:r>
            <w:r w:rsidR="00290E32">
              <w:rPr>
                <w:noProof/>
                <w:webHidden/>
              </w:rPr>
              <w:instrText xml:space="preserve"> PAGEREF _Toc158026875 \h </w:instrText>
            </w:r>
            <w:r w:rsidR="00290E32">
              <w:rPr>
                <w:noProof/>
                <w:webHidden/>
              </w:rPr>
            </w:r>
            <w:r w:rsidR="00290E32">
              <w:rPr>
                <w:noProof/>
                <w:webHidden/>
              </w:rPr>
              <w:fldChar w:fldCharType="separate"/>
            </w:r>
            <w:r w:rsidR="00A21A1B">
              <w:rPr>
                <w:noProof/>
                <w:webHidden/>
              </w:rPr>
              <w:t>85</w:t>
            </w:r>
            <w:r w:rsidR="00290E32">
              <w:rPr>
                <w:noProof/>
                <w:webHidden/>
              </w:rPr>
              <w:fldChar w:fldCharType="end"/>
            </w:r>
          </w:hyperlink>
        </w:p>
        <w:p w14:paraId="1A537DB2" w14:textId="60D69EC6" w:rsidR="00A81D32" w:rsidRPr="008C5AE6" w:rsidRDefault="00B13B7D">
          <w:pPr>
            <w:rPr>
              <w:sz w:val="2"/>
              <w:szCs w:val="2"/>
            </w:rPr>
          </w:pPr>
          <w:r>
            <w:rPr>
              <w:b/>
              <w:bCs/>
              <w:caps/>
              <w:sz w:val="20"/>
              <w:szCs w:val="20"/>
            </w:rPr>
            <w:fldChar w:fldCharType="end"/>
          </w:r>
        </w:p>
      </w:sdtContent>
    </w:sdt>
    <w:p w14:paraId="1009E10C" w14:textId="77777777" w:rsidR="008E18C3" w:rsidRPr="00603221" w:rsidRDefault="008E18C3"/>
    <w:p w14:paraId="660B327E" w14:textId="77777777" w:rsidR="008E18C3" w:rsidRPr="00603221" w:rsidRDefault="008E18C3">
      <w:pPr>
        <w:rPr>
          <w:rFonts w:eastAsia="MS Mincho"/>
          <w:b/>
          <w:bCs/>
          <w:caps/>
          <w:lang w:val="el-GR" w:eastAsia="el-GR"/>
        </w:rPr>
        <w:sectPr w:rsidR="008E18C3" w:rsidRPr="00603221" w:rsidSect="00DF02B0">
          <w:headerReference w:type="first" r:id="rId15"/>
          <w:pgSz w:w="11906" w:h="16838"/>
          <w:pgMar w:top="1134" w:right="1134" w:bottom="1134" w:left="1134" w:header="720" w:footer="709" w:gutter="0"/>
          <w:cols w:space="720"/>
          <w:titlePg/>
          <w:docGrid w:linePitch="360"/>
        </w:sectPr>
      </w:pPr>
    </w:p>
    <w:p w14:paraId="569D0143" w14:textId="77777777" w:rsidR="008338F0" w:rsidRPr="003329FF" w:rsidRDefault="003355E7">
      <w:pPr>
        <w:pStyle w:val="1"/>
        <w:numPr>
          <w:ilvl w:val="0"/>
          <w:numId w:val="28"/>
        </w:numPr>
        <w:rPr>
          <w:lang w:val="el-GR"/>
        </w:rPr>
      </w:pPr>
      <w:bookmarkStart w:id="8" w:name="_Toc97194404"/>
      <w:bookmarkStart w:id="9" w:name="_Toc158026775"/>
      <w:r w:rsidRPr="003329FF">
        <w:rPr>
          <w:lang w:val="el-GR"/>
        </w:rPr>
        <w:lastRenderedPageBreak/>
        <w:t>ΑΝΑΘΕΤΟΥΣΑ ΑΡΧΗ ΚΑΙ ΑΝΤΙΚΕΙΜΕΝΟ ΣΥΜΒΑΣΗΣ</w:t>
      </w:r>
      <w:bookmarkEnd w:id="8"/>
      <w:bookmarkEnd w:id="9"/>
    </w:p>
    <w:p w14:paraId="604639FC" w14:textId="77777777" w:rsidR="008338F0" w:rsidRPr="0032146B" w:rsidRDefault="003355E7">
      <w:pPr>
        <w:pStyle w:val="2"/>
        <w:numPr>
          <w:ilvl w:val="1"/>
          <w:numId w:val="29"/>
        </w:numPr>
        <w:rPr>
          <w:lang w:val="el-GR"/>
        </w:rPr>
      </w:pPr>
      <w:bookmarkStart w:id="10" w:name="_Toc97194256"/>
      <w:bookmarkStart w:id="11" w:name="_Toc97194405"/>
      <w:bookmarkStart w:id="12" w:name="_Toc158026776"/>
      <w:r w:rsidRPr="0032146B">
        <w:rPr>
          <w:lang w:val="el-GR"/>
        </w:rPr>
        <w:t>Στοιχεία Αναθέτουσας Αρχής</w:t>
      </w:r>
      <w:bookmarkEnd w:id="10"/>
      <w:bookmarkEnd w:id="11"/>
      <w:bookmarkEnd w:id="12"/>
      <w:r w:rsidRPr="0032146B">
        <w:rPr>
          <w:lang w:val="el-GR"/>
        </w:rPr>
        <w:t xml:space="preserve"> </w:t>
      </w:r>
    </w:p>
    <w:p w14:paraId="012B5FCD"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2052CE" w14:paraId="0E584F5F" w14:textId="77777777">
        <w:tc>
          <w:tcPr>
            <w:tcW w:w="5245" w:type="dxa"/>
            <w:tcBorders>
              <w:top w:val="single" w:sz="4" w:space="0" w:color="000000"/>
              <w:left w:val="single" w:sz="4" w:space="0" w:color="000000"/>
              <w:bottom w:val="single" w:sz="4" w:space="0" w:color="000000"/>
            </w:tcBorders>
            <w:shd w:val="clear" w:color="auto" w:fill="auto"/>
          </w:tcPr>
          <w:p w14:paraId="7806FA7C"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C45E09"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8D81EDD" w14:textId="77777777">
        <w:tc>
          <w:tcPr>
            <w:tcW w:w="5245" w:type="dxa"/>
            <w:tcBorders>
              <w:top w:val="single" w:sz="4" w:space="0" w:color="000000"/>
              <w:left w:val="single" w:sz="4" w:space="0" w:color="000000"/>
              <w:bottom w:val="single" w:sz="4" w:space="0" w:color="000000"/>
            </w:tcBorders>
            <w:shd w:val="clear" w:color="auto" w:fill="auto"/>
          </w:tcPr>
          <w:p w14:paraId="6CE9A9A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B1E6A12" w14:textId="77777777" w:rsidR="004D0444" w:rsidRPr="00603221" w:rsidRDefault="004D0444" w:rsidP="004D0444">
            <w:pPr>
              <w:pStyle w:val="normalwithoutspacing"/>
              <w:snapToGrid w:val="0"/>
            </w:pPr>
            <w:r w:rsidRPr="00782EAD">
              <w:t>999983307</w:t>
            </w:r>
          </w:p>
        </w:tc>
      </w:tr>
      <w:tr w:rsidR="004D0444" w:rsidRPr="004D0444" w14:paraId="7929381A" w14:textId="77777777">
        <w:tc>
          <w:tcPr>
            <w:tcW w:w="5245" w:type="dxa"/>
            <w:tcBorders>
              <w:top w:val="single" w:sz="4" w:space="0" w:color="000000"/>
              <w:left w:val="single" w:sz="4" w:space="0" w:color="000000"/>
              <w:bottom w:val="single" w:sz="4" w:space="0" w:color="000000"/>
            </w:tcBorders>
            <w:shd w:val="clear" w:color="auto" w:fill="auto"/>
          </w:tcPr>
          <w:p w14:paraId="5624D475"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F773FA" w14:textId="77777777" w:rsidR="004D0444" w:rsidRPr="00603221" w:rsidRDefault="004D0444" w:rsidP="004D0444">
            <w:pPr>
              <w:pStyle w:val="normalwithoutspacing"/>
              <w:snapToGrid w:val="0"/>
            </w:pPr>
            <w:r w:rsidRPr="00782EAD">
              <w:t>1053.E00553.00005</w:t>
            </w:r>
          </w:p>
        </w:tc>
      </w:tr>
      <w:tr w:rsidR="008338F0" w:rsidRPr="00DF02B0" w14:paraId="4ED84192" w14:textId="77777777">
        <w:tc>
          <w:tcPr>
            <w:tcW w:w="5245" w:type="dxa"/>
            <w:tcBorders>
              <w:top w:val="single" w:sz="4" w:space="0" w:color="000000"/>
              <w:left w:val="single" w:sz="4" w:space="0" w:color="000000"/>
              <w:bottom w:val="single" w:sz="4" w:space="0" w:color="000000"/>
            </w:tcBorders>
            <w:shd w:val="clear" w:color="auto" w:fill="auto"/>
          </w:tcPr>
          <w:p w14:paraId="3D5A2812"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6C0004C" w14:textId="77777777"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0F968200" w14:textId="77777777">
        <w:tc>
          <w:tcPr>
            <w:tcW w:w="5245" w:type="dxa"/>
            <w:tcBorders>
              <w:top w:val="single" w:sz="4" w:space="0" w:color="000000"/>
              <w:left w:val="single" w:sz="4" w:space="0" w:color="000000"/>
              <w:bottom w:val="single" w:sz="4" w:space="0" w:color="000000"/>
            </w:tcBorders>
            <w:shd w:val="clear" w:color="auto" w:fill="auto"/>
          </w:tcPr>
          <w:p w14:paraId="59584F56"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BE87328" w14:textId="77777777" w:rsidR="008338F0" w:rsidRPr="00603221" w:rsidRDefault="00372204">
            <w:pPr>
              <w:pStyle w:val="normalwithoutspacing"/>
              <w:snapToGrid w:val="0"/>
            </w:pPr>
            <w:r>
              <w:t>Καλλιθέα</w:t>
            </w:r>
          </w:p>
        </w:tc>
      </w:tr>
      <w:tr w:rsidR="008338F0" w:rsidRPr="00DF02B0" w14:paraId="1312C0F9" w14:textId="77777777">
        <w:tc>
          <w:tcPr>
            <w:tcW w:w="5245" w:type="dxa"/>
            <w:tcBorders>
              <w:top w:val="single" w:sz="4" w:space="0" w:color="000000"/>
              <w:left w:val="single" w:sz="4" w:space="0" w:color="000000"/>
              <w:bottom w:val="single" w:sz="4" w:space="0" w:color="000000"/>
            </w:tcBorders>
            <w:shd w:val="clear" w:color="auto" w:fill="auto"/>
          </w:tcPr>
          <w:p w14:paraId="1C0603E2"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DCFAC53" w14:textId="77777777" w:rsidR="008338F0" w:rsidRPr="00603221" w:rsidRDefault="00372204">
            <w:pPr>
              <w:pStyle w:val="normalwithoutspacing"/>
              <w:snapToGrid w:val="0"/>
            </w:pPr>
            <w:r>
              <w:t>176</w:t>
            </w:r>
            <w:r w:rsidRPr="00603221">
              <w:t xml:space="preserve"> </w:t>
            </w:r>
            <w:r>
              <w:t>71</w:t>
            </w:r>
          </w:p>
        </w:tc>
      </w:tr>
      <w:tr w:rsidR="008338F0" w:rsidRPr="00DF02B0" w14:paraId="1B9A8BFA" w14:textId="77777777">
        <w:tc>
          <w:tcPr>
            <w:tcW w:w="5245" w:type="dxa"/>
            <w:tcBorders>
              <w:top w:val="single" w:sz="4" w:space="0" w:color="000000"/>
              <w:left w:val="single" w:sz="4" w:space="0" w:color="000000"/>
              <w:bottom w:val="single" w:sz="4" w:space="0" w:color="000000"/>
            </w:tcBorders>
            <w:shd w:val="clear" w:color="auto" w:fill="auto"/>
          </w:tcPr>
          <w:p w14:paraId="5181DB9C"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2D0A0" w14:textId="77777777" w:rsidR="008338F0" w:rsidRPr="00603221" w:rsidRDefault="007D3A48">
            <w:pPr>
              <w:pStyle w:val="normalwithoutspacing"/>
              <w:snapToGrid w:val="0"/>
              <w:rPr>
                <w:lang w:val="en-US"/>
              </w:rPr>
            </w:pPr>
            <w:r w:rsidRPr="00603221">
              <w:t>ΕΛΛΑΔΑ</w:t>
            </w:r>
          </w:p>
        </w:tc>
      </w:tr>
      <w:tr w:rsidR="008338F0" w:rsidRPr="00DF02B0" w14:paraId="4654DD98" w14:textId="77777777">
        <w:tc>
          <w:tcPr>
            <w:tcW w:w="5245" w:type="dxa"/>
            <w:tcBorders>
              <w:top w:val="single" w:sz="4" w:space="0" w:color="000000"/>
              <w:left w:val="single" w:sz="4" w:space="0" w:color="000000"/>
              <w:bottom w:val="single" w:sz="4" w:space="0" w:color="000000"/>
            </w:tcBorders>
            <w:shd w:val="clear" w:color="auto" w:fill="auto"/>
          </w:tcPr>
          <w:p w14:paraId="12F8C76C"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D07264A" w14:textId="77777777" w:rsidR="008338F0" w:rsidRPr="00603221" w:rsidRDefault="0036512D">
            <w:pPr>
              <w:pStyle w:val="normalwithoutspacing"/>
              <w:snapToGrid w:val="0"/>
              <w:rPr>
                <w:lang w:val="de-DE"/>
              </w:rPr>
            </w:pPr>
            <w:r w:rsidRPr="003329FF">
              <w:t>GR 300</w:t>
            </w:r>
          </w:p>
        </w:tc>
      </w:tr>
      <w:tr w:rsidR="008338F0" w:rsidRPr="00DF02B0" w14:paraId="0667FAA6" w14:textId="77777777">
        <w:tc>
          <w:tcPr>
            <w:tcW w:w="5245" w:type="dxa"/>
            <w:tcBorders>
              <w:top w:val="single" w:sz="4" w:space="0" w:color="000000"/>
              <w:left w:val="single" w:sz="4" w:space="0" w:color="000000"/>
              <w:bottom w:val="single" w:sz="4" w:space="0" w:color="000000"/>
            </w:tcBorders>
            <w:shd w:val="clear" w:color="auto" w:fill="auto"/>
          </w:tcPr>
          <w:p w14:paraId="40C5DBAC"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1892BF5"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6B18909" w14:textId="77777777">
        <w:tc>
          <w:tcPr>
            <w:tcW w:w="5245" w:type="dxa"/>
            <w:tcBorders>
              <w:top w:val="single" w:sz="4" w:space="0" w:color="000000"/>
              <w:left w:val="single" w:sz="4" w:space="0" w:color="000000"/>
              <w:bottom w:val="single" w:sz="4" w:space="0" w:color="000000"/>
            </w:tcBorders>
            <w:shd w:val="clear" w:color="auto" w:fill="auto"/>
          </w:tcPr>
          <w:p w14:paraId="5E075EF6"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BD2F298" w14:textId="77777777" w:rsidR="008338F0" w:rsidRPr="00603221" w:rsidRDefault="00865C7D">
            <w:pPr>
              <w:pStyle w:val="normalwithoutspacing"/>
              <w:snapToGrid w:val="0"/>
              <w:rPr>
                <w:lang w:val="en-US"/>
              </w:rPr>
            </w:pPr>
            <w:r w:rsidRPr="00603221">
              <w:rPr>
                <w:lang w:val="en-US"/>
              </w:rPr>
              <w:t>213 1300801</w:t>
            </w:r>
          </w:p>
        </w:tc>
      </w:tr>
      <w:tr w:rsidR="008338F0" w:rsidRPr="00DF02B0" w14:paraId="6499356B" w14:textId="77777777">
        <w:tc>
          <w:tcPr>
            <w:tcW w:w="5245" w:type="dxa"/>
            <w:tcBorders>
              <w:top w:val="single" w:sz="4" w:space="0" w:color="000000"/>
              <w:left w:val="single" w:sz="4" w:space="0" w:color="000000"/>
              <w:bottom w:val="single" w:sz="4" w:space="0" w:color="000000"/>
            </w:tcBorders>
            <w:shd w:val="clear" w:color="auto" w:fill="auto"/>
          </w:tcPr>
          <w:p w14:paraId="23E2F39D"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4A8A39A" w14:textId="77777777" w:rsidR="008338F0" w:rsidRPr="00603221" w:rsidRDefault="00000000">
            <w:pPr>
              <w:pStyle w:val="normalwithoutspacing"/>
              <w:snapToGrid w:val="0"/>
              <w:rPr>
                <w:lang w:val="en-US"/>
              </w:rPr>
            </w:pPr>
            <w:hyperlink r:id="rId16" w:history="1">
              <w:r w:rsidR="00E817D9" w:rsidRPr="00D009BC">
                <w:rPr>
                  <w:rStyle w:val="-"/>
                  <w:lang w:val="en-US"/>
                </w:rPr>
                <w:t>info@ktpae.gr</w:t>
              </w:r>
            </w:hyperlink>
          </w:p>
        </w:tc>
      </w:tr>
      <w:tr w:rsidR="008338F0" w:rsidRPr="00DF02B0" w14:paraId="0BC0888B" w14:textId="77777777">
        <w:tc>
          <w:tcPr>
            <w:tcW w:w="5245" w:type="dxa"/>
            <w:tcBorders>
              <w:top w:val="single" w:sz="4" w:space="0" w:color="000000"/>
              <w:left w:val="single" w:sz="4" w:space="0" w:color="000000"/>
              <w:bottom w:val="single" w:sz="4" w:space="0" w:color="000000"/>
            </w:tcBorders>
            <w:shd w:val="clear" w:color="auto" w:fill="auto"/>
          </w:tcPr>
          <w:p w14:paraId="64A327FB"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241A76A" w14:textId="7412CC93" w:rsidR="008338F0" w:rsidRPr="007D66CD" w:rsidRDefault="007D66CD">
            <w:pPr>
              <w:pStyle w:val="normalwithoutspacing"/>
              <w:snapToGrid w:val="0"/>
              <w:rPr>
                <w:highlight w:val="magenta"/>
              </w:rPr>
            </w:pPr>
            <w:proofErr w:type="spellStart"/>
            <w:r w:rsidRPr="00E85DC7">
              <w:rPr>
                <w:lang w:val="en-US"/>
              </w:rPr>
              <w:t>Μερό</w:t>
            </w:r>
            <w:proofErr w:type="spellEnd"/>
            <w:r w:rsidRPr="00E85DC7">
              <w:rPr>
                <w:lang w:val="en-US"/>
              </w:rPr>
              <w:t>πη Δράκου</w:t>
            </w:r>
          </w:p>
        </w:tc>
      </w:tr>
      <w:tr w:rsidR="008338F0" w:rsidRPr="00DF02B0" w14:paraId="71169229" w14:textId="77777777">
        <w:tc>
          <w:tcPr>
            <w:tcW w:w="5245" w:type="dxa"/>
            <w:tcBorders>
              <w:top w:val="single" w:sz="4" w:space="0" w:color="000000"/>
              <w:left w:val="single" w:sz="4" w:space="0" w:color="000000"/>
              <w:bottom w:val="single" w:sz="4" w:space="0" w:color="000000"/>
            </w:tcBorders>
            <w:shd w:val="clear" w:color="auto" w:fill="auto"/>
          </w:tcPr>
          <w:p w14:paraId="7442F9B6"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872A451" w14:textId="77777777" w:rsidR="008338F0" w:rsidRPr="00603221" w:rsidRDefault="00000000">
            <w:pPr>
              <w:pStyle w:val="normalwithoutspacing"/>
              <w:snapToGrid w:val="0"/>
            </w:pPr>
            <w:hyperlink r:id="rId17" w:history="1">
              <w:r w:rsidR="00E817D9" w:rsidRPr="00D009BC">
                <w:rPr>
                  <w:rStyle w:val="-"/>
                </w:rPr>
                <w:t>http://www.ktpae.gr</w:t>
              </w:r>
            </w:hyperlink>
          </w:p>
        </w:tc>
      </w:tr>
      <w:tr w:rsidR="008338F0" w:rsidRPr="00D72C0C" w14:paraId="3FC0B41A" w14:textId="77777777">
        <w:tc>
          <w:tcPr>
            <w:tcW w:w="5245" w:type="dxa"/>
            <w:tcBorders>
              <w:top w:val="single" w:sz="4" w:space="0" w:color="000000"/>
              <w:left w:val="single" w:sz="4" w:space="0" w:color="000000"/>
              <w:bottom w:val="single" w:sz="4" w:space="0" w:color="000000"/>
            </w:tcBorders>
            <w:shd w:val="clear" w:color="auto" w:fill="auto"/>
          </w:tcPr>
          <w:p w14:paraId="09F22DD4"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AD4C61B" w14:textId="77777777" w:rsidR="008338F0" w:rsidRPr="00603221" w:rsidRDefault="00E817D9">
            <w:pPr>
              <w:pStyle w:val="normalwithoutspacing"/>
              <w:snapToGrid w:val="0"/>
            </w:pPr>
            <w:r w:rsidRPr="004A4152">
              <w:t>https://www.ktpae.gr/</w:t>
            </w:r>
          </w:p>
        </w:tc>
      </w:tr>
    </w:tbl>
    <w:p w14:paraId="5ECA2F6C" w14:textId="77777777" w:rsidR="008338F0" w:rsidRPr="00603221" w:rsidRDefault="008338F0">
      <w:pPr>
        <w:pStyle w:val="normalwithoutspacing"/>
      </w:pPr>
    </w:p>
    <w:p w14:paraId="0D8A243E" w14:textId="77777777" w:rsidR="008338F0" w:rsidRPr="00603221" w:rsidRDefault="003355E7">
      <w:pPr>
        <w:pStyle w:val="normalwithoutspacing"/>
      </w:pPr>
      <w:r w:rsidRPr="00603221">
        <w:rPr>
          <w:b/>
        </w:rPr>
        <w:t xml:space="preserve">Είδος Αναθέτουσας Αρχής </w:t>
      </w:r>
    </w:p>
    <w:p w14:paraId="079D287B"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3FD28DC5">
        <w:t>.</w:t>
      </w:r>
      <w:r w:rsidR="00DB2700" w:rsidRPr="00603221">
        <w:t xml:space="preserve"> </w:t>
      </w:r>
    </w:p>
    <w:p w14:paraId="3326B4E0" w14:textId="77777777" w:rsidR="00064F69" w:rsidRDefault="00064F69">
      <w:pPr>
        <w:pStyle w:val="normalwithoutspacing"/>
        <w:rPr>
          <w:b/>
        </w:rPr>
      </w:pPr>
    </w:p>
    <w:p w14:paraId="6EF5C612" w14:textId="77777777" w:rsidR="008338F0" w:rsidRPr="00603221" w:rsidRDefault="003355E7">
      <w:pPr>
        <w:pStyle w:val="normalwithoutspacing"/>
      </w:pPr>
      <w:r w:rsidRPr="00603221">
        <w:rPr>
          <w:b/>
        </w:rPr>
        <w:t>Κύρια δραστηριότητα Α.Α.</w:t>
      </w:r>
    </w:p>
    <w:p w14:paraId="65BC926E"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0E4A6366"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251D02">
        <w:t>.</w:t>
      </w:r>
      <w:r w:rsidRPr="00603221">
        <w:t xml:space="preserve"> </w:t>
      </w:r>
    </w:p>
    <w:p w14:paraId="56D406F0" w14:textId="77777777" w:rsidR="00064F69" w:rsidRDefault="00064F69" w:rsidP="00D157B7">
      <w:pPr>
        <w:suppressAutoHyphens w:val="0"/>
        <w:spacing w:after="0"/>
        <w:jc w:val="left"/>
        <w:rPr>
          <w:b/>
          <w:lang w:val="el-GR"/>
        </w:rPr>
      </w:pPr>
    </w:p>
    <w:p w14:paraId="1F1AF896"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68BF4C56"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t xml:space="preserve"> και μέσω της διαδικτυακής πύλης της Αναθέτουσας Αρχής </w:t>
      </w:r>
      <w:hyperlink r:id="rId18">
        <w:r w:rsidR="00154623" w:rsidRPr="32B8621A">
          <w:rPr>
            <w:rStyle w:val="-"/>
          </w:rPr>
          <w:t>http://www.ktpae.gr</w:t>
        </w:r>
      </w:hyperlink>
    </w:p>
    <w:p w14:paraId="0DE061C7"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7413BD4C"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w:t>
      </w:r>
      <w:hyperlink r:id="rId19" w:history="1">
        <w:r w:rsidRPr="00603221">
          <w:rPr>
            <w:rStyle w:val="-"/>
            <w:shd w:val="clear" w:color="auto" w:fill="FFFFFF"/>
          </w:rPr>
          <w:t>www.promitheus.gov.gr</w:t>
        </w:r>
      </w:hyperlink>
      <w:r w:rsidRPr="00603221">
        <w:rPr>
          <w:color w:val="000000"/>
          <w:shd w:val="clear" w:color="auto" w:fill="FFFFFF"/>
        </w:rPr>
        <w:t xml:space="preserve"> </w:t>
      </w:r>
    </w:p>
    <w:p w14:paraId="3451FAAE" w14:textId="77777777" w:rsidR="002E1FDE" w:rsidRPr="00603221" w:rsidRDefault="002E1FDE" w:rsidP="00FD40D7">
      <w:pPr>
        <w:pStyle w:val="normalwithoutspacing"/>
      </w:pPr>
    </w:p>
    <w:p w14:paraId="480AB89B"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58026777"/>
      <w:r w:rsidRPr="00603221">
        <w:rPr>
          <w:rFonts w:cs="Tahoma"/>
          <w:lang w:val="el-GR"/>
        </w:rPr>
        <w:t>Στοιχεία Διαδικασίας - Χρηματοδότηση</w:t>
      </w:r>
      <w:bookmarkEnd w:id="13"/>
      <w:bookmarkEnd w:id="14"/>
      <w:bookmarkEnd w:id="15"/>
      <w:bookmarkEnd w:id="16"/>
    </w:p>
    <w:p w14:paraId="5E58F284" w14:textId="77777777" w:rsidR="008338F0" w:rsidRPr="00603221" w:rsidRDefault="003355E7">
      <w:pPr>
        <w:rPr>
          <w:lang w:val="el-GR"/>
        </w:rPr>
      </w:pPr>
      <w:r w:rsidRPr="00603221">
        <w:rPr>
          <w:b/>
          <w:lang w:val="el-GR"/>
        </w:rPr>
        <w:t xml:space="preserve">Είδος διαδικασίας </w:t>
      </w:r>
    </w:p>
    <w:p w14:paraId="155C947D"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1BB92D6B" w14:textId="77777777" w:rsidR="008338F0" w:rsidRDefault="008338F0">
      <w:pPr>
        <w:pStyle w:val="normalwithoutspacing"/>
      </w:pPr>
    </w:p>
    <w:p w14:paraId="2A102994" w14:textId="77777777" w:rsidR="002930DB" w:rsidRPr="00603221" w:rsidRDefault="002930DB">
      <w:pPr>
        <w:pStyle w:val="normalwithoutspacing"/>
      </w:pPr>
    </w:p>
    <w:p w14:paraId="4917E616" w14:textId="77777777" w:rsidR="00251D02" w:rsidRDefault="00251D02">
      <w:pPr>
        <w:pStyle w:val="normalwithoutspacing"/>
        <w:rPr>
          <w:b/>
        </w:rPr>
      </w:pPr>
    </w:p>
    <w:p w14:paraId="34E2B33C" w14:textId="77777777" w:rsidR="008338F0" w:rsidRPr="00603221" w:rsidRDefault="003355E7">
      <w:pPr>
        <w:pStyle w:val="normalwithoutspacing"/>
      </w:pPr>
      <w:r w:rsidRPr="00603221">
        <w:rPr>
          <w:b/>
        </w:rPr>
        <w:t>Χρηματοδότηση της σύμβασης</w:t>
      </w:r>
    </w:p>
    <w:p w14:paraId="7802C515" w14:textId="77777777" w:rsidR="00092F07" w:rsidRPr="00092F07" w:rsidRDefault="00092F07" w:rsidP="00092F07">
      <w:pPr>
        <w:pStyle w:val="normalwithoutspacing"/>
      </w:pPr>
      <w:r w:rsidRPr="00092F07">
        <w:t xml:space="preserve">Φορέας χρηματοδότησης της Σύμβασης είναι το Υπουργείο </w:t>
      </w:r>
      <w:r w:rsidR="00935FE5">
        <w:t>Τουρισμού</w:t>
      </w:r>
      <w:r w:rsidRPr="00092F07">
        <w:t xml:space="preserve">. </w:t>
      </w:r>
    </w:p>
    <w:p w14:paraId="1D4FB0FD" w14:textId="77777777" w:rsidR="00935FE5" w:rsidRPr="00603221" w:rsidRDefault="00935FE5" w:rsidP="00935FE5">
      <w:pPr>
        <w:pStyle w:val="normalwithoutspacing"/>
      </w:pPr>
      <w:r w:rsidRPr="00920804">
        <w:t xml:space="preserve">Η δαπάνη επιχορηγείται </w:t>
      </w:r>
      <w:r>
        <w:t>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2</w:t>
      </w:r>
      <w:r w:rsidRPr="00587676">
        <w:rPr>
          <w:vertAlign w:val="superscript"/>
        </w:rPr>
        <w:t>ο</w:t>
      </w:r>
      <w:r>
        <w:t xml:space="preserve"> κύκλο κατ’ εφαρμογή των διατάξεων του άρθρου 45Α του ν. 4933/2022 (Α’ 99)</w:t>
      </w:r>
      <w:r w:rsidR="4D041B65">
        <w:t>.</w:t>
      </w:r>
    </w:p>
    <w:p w14:paraId="1545A537" w14:textId="77777777" w:rsidR="00824E13" w:rsidRPr="00603221" w:rsidRDefault="00824E13">
      <w:pPr>
        <w:pStyle w:val="normalwithoutspacing"/>
      </w:pPr>
    </w:p>
    <w:p w14:paraId="2BDFF783" w14:textId="77777777" w:rsidR="008338F0" w:rsidRPr="00603221" w:rsidRDefault="003355E7" w:rsidP="003A109E">
      <w:pPr>
        <w:pStyle w:val="2"/>
        <w:rPr>
          <w:rFonts w:cs="Tahoma"/>
          <w:lang w:val="el-GR"/>
        </w:rPr>
      </w:pPr>
      <w:r w:rsidRPr="00603221">
        <w:rPr>
          <w:rFonts w:cs="Tahoma"/>
          <w:lang w:val="el-GR"/>
        </w:rPr>
        <w:tab/>
      </w:r>
      <w:bookmarkStart w:id="17" w:name="_Toc97194258"/>
      <w:bookmarkStart w:id="18" w:name="_Toc97194407"/>
      <w:bookmarkStart w:id="19" w:name="_Toc158026778"/>
      <w:r w:rsidRPr="00603221">
        <w:rPr>
          <w:rFonts w:cs="Tahoma"/>
          <w:lang w:val="el-GR"/>
        </w:rPr>
        <w:t>Συνοπτική Περιγραφή φυσικού και οικονομικού αντικειμένου της σύμβασης</w:t>
      </w:r>
      <w:bookmarkEnd w:id="17"/>
      <w:bookmarkEnd w:id="18"/>
      <w:bookmarkEnd w:id="19"/>
      <w:r w:rsidRPr="00603221">
        <w:rPr>
          <w:rFonts w:cs="Tahoma"/>
          <w:lang w:val="el-GR"/>
        </w:rPr>
        <w:t xml:space="preserve"> </w:t>
      </w:r>
    </w:p>
    <w:p w14:paraId="4A272FD6" w14:textId="77777777" w:rsidR="008338F0" w:rsidRPr="00A00118" w:rsidRDefault="003355E7" w:rsidP="006D3DA7">
      <w:pPr>
        <w:rPr>
          <w:lang w:val="el-GR"/>
        </w:rPr>
      </w:pPr>
      <w:r w:rsidRPr="00603221">
        <w:rPr>
          <w:lang w:val="el-GR"/>
        </w:rPr>
        <w:t>Αντικείμενο της σύμβασης</w:t>
      </w:r>
      <w:r w:rsidR="00E1337D" w:rsidRPr="00603221">
        <w:rPr>
          <w:lang w:val="el-GR"/>
        </w:rPr>
        <w:t xml:space="preserve"> </w:t>
      </w:r>
      <w:r w:rsidRPr="00603221">
        <w:rPr>
          <w:lang w:val="el-GR"/>
        </w:rPr>
        <w:t xml:space="preserve">είναι </w:t>
      </w:r>
      <w:r w:rsidR="00A00118" w:rsidRPr="00A00118">
        <w:rPr>
          <w:lang w:val="el-GR"/>
        </w:rPr>
        <w:t xml:space="preserve">η παροχή υπηρεσιών </w:t>
      </w:r>
      <w:r w:rsidR="006D3DA7" w:rsidRPr="006D3DA7">
        <w:rPr>
          <w:lang w:val="el-GR"/>
        </w:rPr>
        <w:t xml:space="preserve">για όλη τη διάρκεια </w:t>
      </w:r>
      <w:r w:rsidR="4F50BB02" w:rsidRPr="2ABCF775">
        <w:rPr>
          <w:lang w:val="el-GR"/>
        </w:rPr>
        <w:t xml:space="preserve">του Προγράμματος </w:t>
      </w:r>
      <w:r w:rsidR="006D3DA7" w:rsidRPr="006D3DA7">
        <w:rPr>
          <w:lang w:val="el-GR"/>
        </w:rPr>
        <w:t xml:space="preserve"> </w:t>
      </w:r>
      <w:r w:rsidR="00935FE5">
        <w:rPr>
          <w:lang w:val="el-GR"/>
        </w:rPr>
        <w:t>«Τουρισμός για όλους</w:t>
      </w:r>
      <w:r w:rsidR="00D94208">
        <w:rPr>
          <w:lang w:val="el-GR"/>
        </w:rPr>
        <w:t xml:space="preserve"> 2024</w:t>
      </w:r>
      <w:r w:rsidR="00935FE5">
        <w:rPr>
          <w:lang w:val="el-GR"/>
        </w:rPr>
        <w:t>»</w:t>
      </w:r>
      <w:r w:rsidR="006D3DA7" w:rsidRPr="006D3DA7">
        <w:rPr>
          <w:lang w:val="el-GR"/>
        </w:rPr>
        <w:t xml:space="preserve"> με σκοπό </w:t>
      </w:r>
      <w:r w:rsidR="00BD318C">
        <w:rPr>
          <w:lang w:val="el-GR"/>
        </w:rPr>
        <w:t xml:space="preserve">την </w:t>
      </w:r>
      <w:r w:rsidR="00BD318C" w:rsidRPr="00BD318C">
        <w:rPr>
          <w:rFonts w:eastAsia="Calibri"/>
          <w:lang w:val="el-GR"/>
        </w:rPr>
        <w:t>παροχή υπηρεσιών υποστήριξης δικαιούχων (</w:t>
      </w:r>
      <w:r w:rsidR="00BD318C">
        <w:rPr>
          <w:rFonts w:eastAsia="Calibri"/>
          <w:lang w:val="en-US"/>
        </w:rPr>
        <w:t>Help</w:t>
      </w:r>
      <w:r w:rsidR="00BD318C" w:rsidRPr="00BD318C">
        <w:rPr>
          <w:rFonts w:eastAsia="Calibri"/>
          <w:lang w:val="el-GR"/>
        </w:rPr>
        <w:t xml:space="preserve"> </w:t>
      </w:r>
      <w:r w:rsidR="00BD318C">
        <w:rPr>
          <w:rFonts w:eastAsia="Calibri"/>
          <w:lang w:val="en-US"/>
        </w:rPr>
        <w:t>Desk</w:t>
      </w:r>
      <w:r w:rsidR="00BD318C" w:rsidRPr="00BD318C">
        <w:rPr>
          <w:rFonts w:eastAsia="Calibri"/>
          <w:lang w:val="el-GR"/>
        </w:rPr>
        <w:t>)</w:t>
      </w:r>
      <w:r w:rsidR="00BD318C">
        <w:rPr>
          <w:rFonts w:eastAsia="Calibri"/>
          <w:lang w:val="el-GR"/>
        </w:rPr>
        <w:t xml:space="preserve"> σε δύο (2) επίπεδα α) </w:t>
      </w:r>
      <w:r w:rsidR="00BD318C" w:rsidRPr="00BD318C">
        <w:rPr>
          <w:lang w:val="el-GR"/>
        </w:rPr>
        <w:t>Γραφείο υποστήριξης 1ου επιπέδου (</w:t>
      </w:r>
      <w:r w:rsidR="00BD318C" w:rsidRPr="00CC7164">
        <w:t>help</w:t>
      </w:r>
      <w:r w:rsidR="00BD318C" w:rsidRPr="00BD318C">
        <w:rPr>
          <w:lang w:val="el-GR"/>
        </w:rPr>
        <w:t xml:space="preserve"> </w:t>
      </w:r>
      <w:r w:rsidR="00BD318C" w:rsidRPr="00CC7164">
        <w:t>desk</w:t>
      </w:r>
      <w:r w:rsidR="00BD318C" w:rsidRPr="00BD318C">
        <w:rPr>
          <w:lang w:val="el-GR"/>
        </w:rPr>
        <w:t>)</w:t>
      </w:r>
      <w:r w:rsidR="00BD318C">
        <w:rPr>
          <w:lang w:val="el-GR"/>
        </w:rPr>
        <w:t xml:space="preserve"> και β) </w:t>
      </w:r>
      <w:r w:rsidR="00BD318C" w:rsidRPr="00BD318C">
        <w:rPr>
          <w:lang w:val="el-GR"/>
        </w:rPr>
        <w:t>Γραφείο Υποστήριξης 2ου επιπέδου (</w:t>
      </w:r>
      <w:r w:rsidR="00BD318C" w:rsidRPr="0052075A">
        <w:t>back</w:t>
      </w:r>
      <w:r w:rsidR="00BD318C" w:rsidRPr="00BD318C">
        <w:rPr>
          <w:lang w:val="el-GR"/>
        </w:rPr>
        <w:t>-</w:t>
      </w:r>
      <w:r w:rsidR="00BD318C" w:rsidRPr="0052075A">
        <w:t>office</w:t>
      </w:r>
      <w:r w:rsidR="00BD318C" w:rsidRPr="00BD318C">
        <w:rPr>
          <w:lang w:val="el-GR"/>
        </w:rPr>
        <w:t>)</w:t>
      </w:r>
      <w:r w:rsidR="00BD318C">
        <w:rPr>
          <w:lang w:val="el-GR"/>
        </w:rPr>
        <w:t xml:space="preserve">, καθώς και </w:t>
      </w:r>
      <w:r w:rsidR="5140AC00" w:rsidRPr="58CF8CFA">
        <w:rPr>
          <w:lang w:val="el-GR"/>
        </w:rPr>
        <w:t xml:space="preserve">η </w:t>
      </w:r>
      <w:r w:rsidR="00BD318C" w:rsidRPr="00BD318C">
        <w:rPr>
          <w:lang w:val="el-GR"/>
        </w:rPr>
        <w:t>Σύνταξη Πλάνου Εφαρμογής</w:t>
      </w:r>
      <w:r w:rsidR="00BD318C">
        <w:rPr>
          <w:lang w:val="el-GR"/>
        </w:rPr>
        <w:t xml:space="preserve"> για την παροχή των παραπάνω υπηρεσιών</w:t>
      </w:r>
      <w:r w:rsidR="006D3DA7" w:rsidRPr="006D3DA7">
        <w:rPr>
          <w:lang w:val="el-GR"/>
        </w:rPr>
        <w:t xml:space="preserve">. </w:t>
      </w:r>
    </w:p>
    <w:p w14:paraId="5C62F703" w14:textId="77777777" w:rsidR="006D3DA7" w:rsidRDefault="003355E7">
      <w:pPr>
        <w:rPr>
          <w:rFonts w:cstheme="minorBid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w:t>
      </w:r>
      <w:r w:rsidR="00D17281" w:rsidRPr="58CF8CFA">
        <w:rPr>
          <w:rFonts w:cstheme="minorBidi"/>
          <w:lang w:val="el-GR"/>
        </w:rPr>
        <w:t>72222300-0 Υπηρεσίες τεχνολογίας των πληροφοριών</w:t>
      </w:r>
      <w:r w:rsidR="006D3DA7" w:rsidRPr="58CF8CFA">
        <w:rPr>
          <w:rFonts w:cstheme="minorBidi"/>
          <w:lang w:val="el-GR"/>
        </w:rPr>
        <w:t>.</w:t>
      </w:r>
    </w:p>
    <w:p w14:paraId="5BAB18DC" w14:textId="77777777" w:rsidR="00272B7A" w:rsidRPr="003D047E" w:rsidRDefault="00272B7A">
      <w:pPr>
        <w:rPr>
          <w:lang w:val="el-GR"/>
        </w:rPr>
      </w:pPr>
      <w:r w:rsidRPr="003329FF">
        <w:rPr>
          <w:lang w:val="el-GR"/>
        </w:rPr>
        <w:t xml:space="preserve">Το αντικείμενο της παρούσας σύμβασης δεν υποδιαιρείται σε τμήματα, λόγω της </w:t>
      </w:r>
      <w:r w:rsidR="00A00118">
        <w:rPr>
          <w:lang w:val="el-GR"/>
        </w:rPr>
        <w:t>ανάγκης για την εφαρμογή μι</w:t>
      </w:r>
      <w:r w:rsidR="003D047E">
        <w:rPr>
          <w:lang w:val="el-GR"/>
        </w:rPr>
        <w:t>α</w:t>
      </w:r>
      <w:r w:rsidR="00A00118">
        <w:rPr>
          <w:lang w:val="el-GR"/>
        </w:rPr>
        <w:t xml:space="preserve">ς ενιαίας μεθοδολογίας διαχείρισης για </w:t>
      </w:r>
      <w:r w:rsidR="00BD318C">
        <w:rPr>
          <w:lang w:val="el-GR"/>
        </w:rPr>
        <w:t xml:space="preserve">την </w:t>
      </w:r>
      <w:r w:rsidR="00BD318C" w:rsidRPr="00BD318C">
        <w:rPr>
          <w:rFonts w:eastAsia="Calibri"/>
          <w:lang w:val="el-GR"/>
        </w:rPr>
        <w:t>παροχή υπηρεσιών υποστήριξης δικαιούχων (</w:t>
      </w:r>
      <w:r w:rsidR="00BD318C">
        <w:rPr>
          <w:rFonts w:eastAsia="Calibri"/>
          <w:lang w:val="en-US"/>
        </w:rPr>
        <w:t>Help</w:t>
      </w:r>
      <w:r w:rsidR="00BD318C" w:rsidRPr="00BD318C">
        <w:rPr>
          <w:rFonts w:eastAsia="Calibri"/>
          <w:lang w:val="el-GR"/>
        </w:rPr>
        <w:t xml:space="preserve"> </w:t>
      </w:r>
      <w:r w:rsidR="00BD318C">
        <w:rPr>
          <w:rFonts w:eastAsia="Calibri"/>
          <w:lang w:val="en-US"/>
        </w:rPr>
        <w:t>Desk</w:t>
      </w:r>
      <w:r w:rsidR="00BD318C" w:rsidRPr="00BD318C">
        <w:rPr>
          <w:rFonts w:eastAsia="Calibri"/>
          <w:lang w:val="el-GR"/>
        </w:rPr>
        <w:t>)</w:t>
      </w:r>
      <w:r w:rsidR="00BD318C">
        <w:rPr>
          <w:rFonts w:eastAsia="Calibri"/>
          <w:lang w:val="el-GR"/>
        </w:rPr>
        <w:t xml:space="preserve"> σε δύο (2) επίπεδα </w:t>
      </w:r>
      <w:r w:rsidR="00BD318C">
        <w:rPr>
          <w:lang w:val="el-GR"/>
        </w:rPr>
        <w:t>στο πλαίσιο</w:t>
      </w:r>
      <w:r w:rsidR="006D3DA7">
        <w:rPr>
          <w:lang w:val="el-GR"/>
        </w:rPr>
        <w:t xml:space="preserve"> </w:t>
      </w:r>
      <w:r w:rsidR="00A00118">
        <w:rPr>
          <w:lang w:val="el-GR"/>
        </w:rPr>
        <w:t xml:space="preserve">του προγράμματος </w:t>
      </w:r>
      <w:r w:rsidR="00935FE5">
        <w:rPr>
          <w:lang w:val="el-GR"/>
        </w:rPr>
        <w:t>«Τουρισμός για όλους</w:t>
      </w:r>
      <w:r w:rsidR="00DD669A">
        <w:rPr>
          <w:lang w:val="el-GR"/>
        </w:rPr>
        <w:t xml:space="preserve"> 2024</w:t>
      </w:r>
      <w:r w:rsidR="00935FE5">
        <w:rPr>
          <w:lang w:val="el-GR"/>
        </w:rPr>
        <w:t>»</w:t>
      </w:r>
      <w:r w:rsidRPr="003329FF">
        <w:rPr>
          <w:lang w:val="el-GR"/>
        </w:rPr>
        <w:t>. Προσφορές γίνονται αποδεκτές για το σύνολο των υπηρεσιών που περιγράφονται.</w:t>
      </w:r>
    </w:p>
    <w:p w14:paraId="4DE5A9E8" w14:textId="77777777" w:rsidR="00FB6863" w:rsidRPr="00BD318C" w:rsidRDefault="00BD318C" w:rsidP="004C19BF">
      <w:pPr>
        <w:rPr>
          <w:lang w:val="el-GR"/>
        </w:rPr>
      </w:pPr>
      <w:r w:rsidRPr="2BF22DFF">
        <w:rPr>
          <w:lang w:val="el-GR"/>
        </w:rPr>
        <w:t xml:space="preserve">Η </w:t>
      </w:r>
      <w:r w:rsidR="008D71DE" w:rsidRPr="2BF22DFF">
        <w:rPr>
          <w:lang w:val="el-GR"/>
        </w:rPr>
        <w:t>Συνολική εκτιμώμενη αξία σύμβασης €</w:t>
      </w:r>
      <w:r w:rsidR="6A39886D" w:rsidRPr="2BF22DFF">
        <w:rPr>
          <w:lang w:val="el-GR"/>
        </w:rPr>
        <w:t xml:space="preserve"> </w:t>
      </w:r>
      <w:r w:rsidR="008D71DE" w:rsidRPr="2BF22DFF">
        <w:rPr>
          <w:lang w:val="el-GR"/>
        </w:rPr>
        <w:t>212.900,00 μη Περιλαμβανομένου ΦΠΑ, προϋπολογισμός με ΦΠΑ: €</w:t>
      </w:r>
      <w:r w:rsidR="0D3C8542" w:rsidRPr="2BF22DFF">
        <w:rPr>
          <w:lang w:val="el-GR"/>
        </w:rPr>
        <w:t xml:space="preserve"> </w:t>
      </w:r>
      <w:r w:rsidR="008D71DE" w:rsidRPr="2BF22DFF">
        <w:rPr>
          <w:lang w:val="el-GR"/>
        </w:rPr>
        <w:t xml:space="preserve">263.996,00, ΦΠΑ 24% </w:t>
      </w:r>
      <w:r w:rsidR="13301548" w:rsidRPr="2BF22DFF">
        <w:rPr>
          <w:lang w:val="el-GR"/>
        </w:rPr>
        <w:t xml:space="preserve">€ </w:t>
      </w:r>
      <w:r w:rsidR="008D71DE" w:rsidRPr="2BF22DFF">
        <w:rPr>
          <w:lang w:val="el-GR"/>
        </w:rPr>
        <w:t>51.096,00</w:t>
      </w:r>
      <w:r w:rsidR="00BB032D" w:rsidRPr="2BF22DFF">
        <w:rPr>
          <w:lang w:val="el-GR"/>
        </w:rPr>
        <w:t>.</w:t>
      </w:r>
    </w:p>
    <w:p w14:paraId="7EB3F807" w14:textId="59D9BF97" w:rsidR="008338F0" w:rsidRPr="00603221" w:rsidRDefault="003355E7">
      <w:pPr>
        <w:rPr>
          <w:lang w:val="el-GR"/>
        </w:rPr>
      </w:pPr>
      <w:r w:rsidRPr="6D816F02">
        <w:rPr>
          <w:lang w:val="el-GR"/>
        </w:rPr>
        <w:t>Η διάρκεια της σύμβασης ορίζεται</w:t>
      </w:r>
      <w:r w:rsidR="00E1337D" w:rsidRPr="6D816F02">
        <w:rPr>
          <w:lang w:val="el-GR"/>
        </w:rPr>
        <w:t xml:space="preserve"> </w:t>
      </w:r>
      <w:r w:rsidRPr="6D816F02">
        <w:rPr>
          <w:lang w:val="el-GR"/>
        </w:rPr>
        <w:t xml:space="preserve">σε </w:t>
      </w:r>
      <w:r w:rsidR="00CE369E" w:rsidRPr="00BA3FFB">
        <w:rPr>
          <w:b/>
          <w:bCs/>
          <w:lang w:val="el-GR"/>
        </w:rPr>
        <w:t>δώδεκα (12)</w:t>
      </w:r>
      <w:r w:rsidR="00A00118" w:rsidRPr="00BA3FFB">
        <w:rPr>
          <w:b/>
          <w:bCs/>
          <w:lang w:val="el-GR"/>
        </w:rPr>
        <w:t xml:space="preserve"> </w:t>
      </w:r>
      <w:r w:rsidRPr="00BA3FFB">
        <w:rPr>
          <w:b/>
          <w:bCs/>
          <w:lang w:val="el-GR"/>
        </w:rPr>
        <w:t>μήνες</w:t>
      </w:r>
      <w:r w:rsidR="00B13B7D">
        <w:fldChar w:fldCharType="begin"/>
      </w:r>
      <w:r w:rsidRPr="6D816F02">
        <w:rPr>
          <w:lang w:val="el-GR"/>
        </w:rPr>
        <w:instrText xml:space="preserve"> </w:instrText>
      </w:r>
      <w:r>
        <w:instrText>REF</w:instrText>
      </w:r>
      <w:r w:rsidRPr="6D816F02">
        <w:rPr>
          <w:lang w:val="el-GR"/>
        </w:rPr>
        <w:instrText xml:space="preserve"> _</w:instrText>
      </w:r>
      <w:r>
        <w:instrText>Ref</w:instrText>
      </w:r>
      <w:r w:rsidRPr="6D816F02">
        <w:rPr>
          <w:lang w:val="el-GR"/>
        </w:rPr>
        <w:instrText>40954198 \</w:instrText>
      </w:r>
      <w:r>
        <w:instrText>r</w:instrText>
      </w:r>
      <w:r w:rsidRPr="6D816F02">
        <w:rPr>
          <w:lang w:val="el-GR"/>
        </w:rPr>
        <w:instrText xml:space="preserve"> \</w:instrText>
      </w:r>
      <w:r>
        <w:instrText>h</w:instrText>
      </w:r>
      <w:r w:rsidRPr="6D816F02">
        <w:rPr>
          <w:lang w:val="el-GR"/>
        </w:rPr>
        <w:instrText xml:space="preserve">  \* </w:instrText>
      </w:r>
      <w:r>
        <w:instrText>MERGEFORMAT</w:instrText>
      </w:r>
      <w:r w:rsidRPr="6D816F02">
        <w:rPr>
          <w:lang w:val="el-GR"/>
        </w:rPr>
        <w:instrText xml:space="preserve"> </w:instrText>
      </w:r>
      <w:r w:rsidR="002052CE">
        <w:fldChar w:fldCharType="separate"/>
      </w:r>
      <w:r w:rsidR="00A21A1B" w:rsidRPr="00A21A1B">
        <w:rPr>
          <w:lang w:val="el-GR"/>
        </w:rPr>
        <w:t>6.3</w:t>
      </w:r>
      <w:r w:rsidR="00B13B7D">
        <w:fldChar w:fldCharType="end"/>
      </w:r>
      <w:r w:rsidR="002E6472" w:rsidRPr="6D816F02">
        <w:rPr>
          <w:lang w:val="el-GR"/>
        </w:rPr>
        <w:t>.</w:t>
      </w:r>
    </w:p>
    <w:p w14:paraId="593F2113" w14:textId="78DBB873"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496625830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603221">
        <w:rPr>
          <w:lang w:val="el-GR"/>
        </w:rPr>
        <w:t>ΠΑΡΑΡΤΗΜΑ Ι – Αναλυτική Περιγραφή Φυσικού και Οικονομικού Αντικειμένου της Σύμβασης</w:t>
      </w:r>
      <w:r w:rsidR="00526510">
        <w:fldChar w:fldCharType="end"/>
      </w:r>
      <w:r w:rsidRPr="00603221">
        <w:rPr>
          <w:lang w:val="el-GR"/>
        </w:rPr>
        <w:t xml:space="preserve"> ή σε άλλο περιγραφικό έγγραφο της παρούσας διακήρυξης. </w:t>
      </w:r>
    </w:p>
    <w:p w14:paraId="65E4AB8B" w14:textId="77777777" w:rsidR="008A1BE4" w:rsidRDefault="008A1BE4" w:rsidP="008A1BE4">
      <w:pPr>
        <w:pStyle w:val="normalwithoutspacing"/>
      </w:pPr>
      <w:r w:rsidRPr="00603221">
        <w:t xml:space="preserve">Η σύμβαση θα ανατεθεί με το κριτήριο της πλέον συμφέρουσας από οικονομική άποψη προσφοράς, βάσει </w:t>
      </w:r>
      <w:r>
        <w:t xml:space="preserve">αποκλειστικά της </w:t>
      </w:r>
      <w:r w:rsidRPr="00A00118">
        <w:t>τιμής.</w:t>
      </w:r>
    </w:p>
    <w:p w14:paraId="1095E4F1" w14:textId="77777777" w:rsidR="008338F0" w:rsidRPr="00745634" w:rsidRDefault="008338F0" w:rsidP="00FD40D7">
      <w:pPr>
        <w:rPr>
          <w:lang w:val="el-GR"/>
        </w:rPr>
      </w:pPr>
    </w:p>
    <w:p w14:paraId="617CA52D" w14:textId="77777777" w:rsidR="008338F0" w:rsidRPr="00D465D1" w:rsidRDefault="003355E7" w:rsidP="003A109E">
      <w:pPr>
        <w:pStyle w:val="2"/>
        <w:rPr>
          <w:rFonts w:cs="Tahoma"/>
          <w:lang w:val="el-GR"/>
        </w:rPr>
      </w:pPr>
      <w:r w:rsidRPr="00603221">
        <w:rPr>
          <w:rFonts w:cs="Tahoma"/>
          <w:lang w:val="el-GR"/>
        </w:rPr>
        <w:tab/>
      </w:r>
      <w:bookmarkStart w:id="20" w:name="_Toc97194259"/>
      <w:bookmarkStart w:id="21" w:name="_Toc97194408"/>
      <w:bookmarkStart w:id="22" w:name="_Toc158026779"/>
      <w:r w:rsidRPr="00D465D1">
        <w:rPr>
          <w:rFonts w:cs="Tahoma"/>
          <w:lang w:val="el-GR"/>
        </w:rPr>
        <w:t>Θεσμικό πλαίσιο</w:t>
      </w:r>
      <w:bookmarkEnd w:id="20"/>
      <w:bookmarkEnd w:id="21"/>
      <w:bookmarkEnd w:id="22"/>
      <w:r w:rsidRPr="00D465D1">
        <w:rPr>
          <w:rFonts w:cs="Tahoma"/>
          <w:lang w:val="el-GR"/>
        </w:rPr>
        <w:t xml:space="preserve"> </w:t>
      </w:r>
    </w:p>
    <w:p w14:paraId="05D98EF6" w14:textId="77777777" w:rsidR="00D465D1" w:rsidRPr="00603221" w:rsidRDefault="00D465D1" w:rsidP="00D465D1">
      <w:pPr>
        <w:tabs>
          <w:tab w:val="left" w:pos="284"/>
        </w:tabs>
        <w:rPr>
          <w:lang w:val="el-GR"/>
        </w:rPr>
      </w:pPr>
      <w:bookmarkStart w:id="23" w:name="_Hlk147319640"/>
      <w:bookmarkStart w:id="24" w:name="_Hlk71646966"/>
      <w:r w:rsidRPr="00603221">
        <w:rPr>
          <w:lang w:val="el-GR"/>
        </w:rPr>
        <w:t xml:space="preserve">Η ανάθεση και εκτέλεση της σύμβασης διέπεται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bookmarkEnd w:id="23"/>
    <w:p w14:paraId="09C112DE" w14:textId="77777777" w:rsidR="00A25B2C" w:rsidRPr="009B492D" w:rsidRDefault="00A25B2C" w:rsidP="00A25B2C">
      <w:pPr>
        <w:numPr>
          <w:ilvl w:val="0"/>
          <w:numId w:val="56"/>
        </w:numPr>
        <w:suppressAutoHyphens w:val="0"/>
        <w:snapToGrid w:val="0"/>
        <w:spacing w:before="120" w:after="0"/>
        <w:rPr>
          <w:iCs/>
          <w:lang w:val="el-GR" w:eastAsia="en-US"/>
        </w:rPr>
      </w:pPr>
      <w:r w:rsidRPr="009B492D">
        <w:rPr>
          <w:iCs/>
          <w:lang w:val="el-GR" w:eastAsia="en-US"/>
        </w:rPr>
        <w:t>Το Α.88 του Ν. 1892/1990 «Για τον εκσυγχρονισμό και την ανάπτυξη και άλλες διατάξεις» (ΦΕΚ 101/Α/31-07-1990).</w:t>
      </w:r>
    </w:p>
    <w:p w14:paraId="4EFD8BB7" w14:textId="77777777" w:rsidR="00A25B2C" w:rsidRPr="009B492D" w:rsidRDefault="00A25B2C" w:rsidP="00A25B2C">
      <w:pPr>
        <w:numPr>
          <w:ilvl w:val="0"/>
          <w:numId w:val="56"/>
        </w:numPr>
        <w:suppressAutoHyphens w:val="0"/>
        <w:snapToGrid w:val="0"/>
        <w:spacing w:before="120" w:after="0"/>
        <w:rPr>
          <w:iCs/>
          <w:lang w:val="el-GR" w:eastAsia="en-US"/>
        </w:rPr>
      </w:pPr>
      <w:r w:rsidRPr="009B492D">
        <w:rPr>
          <w:i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FE5C6BE" w14:textId="77777777" w:rsidR="00A25B2C" w:rsidRPr="009B492D" w:rsidRDefault="00A25B2C" w:rsidP="00A25B2C">
      <w:pPr>
        <w:numPr>
          <w:ilvl w:val="0"/>
          <w:numId w:val="56"/>
        </w:numPr>
        <w:suppressAutoHyphens w:val="0"/>
        <w:snapToGrid w:val="0"/>
        <w:spacing w:before="120" w:after="0"/>
        <w:rPr>
          <w:iCs/>
          <w:lang w:val="el-GR" w:eastAsia="en-US"/>
        </w:rPr>
      </w:pPr>
      <w:r w:rsidRPr="009B492D">
        <w:rPr>
          <w:iCs/>
          <w:lang w:val="el-GR" w:eastAsia="en-US"/>
        </w:rPr>
        <w:t>Τον Ν.2690/1999 (Α’ 45) «Κύρωση του Κώδικα Διοικητικής Διαδικασίας και άλλες διατάξεις» και ιδίως των άρθρων 1,2, 7, 11 και 13 έως 15</w:t>
      </w:r>
    </w:p>
    <w:p w14:paraId="5D064A01" w14:textId="77777777" w:rsidR="00A25B2C" w:rsidRPr="009B492D" w:rsidRDefault="00A25B2C" w:rsidP="00A25B2C">
      <w:pPr>
        <w:numPr>
          <w:ilvl w:val="0"/>
          <w:numId w:val="56"/>
        </w:numPr>
        <w:suppressAutoHyphens w:val="0"/>
        <w:snapToGrid w:val="0"/>
        <w:spacing w:before="120" w:after="0"/>
        <w:rPr>
          <w:iCs/>
          <w:lang w:val="el-GR" w:eastAsia="en-US"/>
        </w:rPr>
      </w:pPr>
      <w:r w:rsidRPr="009B492D">
        <w:rPr>
          <w:iCs/>
          <w:lang w:val="el-GR" w:eastAsia="en-US"/>
        </w:rPr>
        <w:t>Τον Ν. 2859/2000 “Κύρωση Κώδικα Φόρου Προστιθέμενης Αξίας” (ΦΕΚ 248/Α/07-11-2000).</w:t>
      </w:r>
    </w:p>
    <w:p w14:paraId="5551E041" w14:textId="77777777" w:rsidR="00A25B2C" w:rsidRPr="009B492D" w:rsidRDefault="00A25B2C" w:rsidP="00A25B2C">
      <w:pPr>
        <w:numPr>
          <w:ilvl w:val="0"/>
          <w:numId w:val="56"/>
        </w:numPr>
        <w:suppressAutoHyphens w:val="0"/>
        <w:snapToGrid w:val="0"/>
        <w:spacing w:before="120" w:after="0" w:line="300" w:lineRule="auto"/>
        <w:rPr>
          <w:lang w:val="el-GR"/>
        </w:rPr>
      </w:pPr>
      <w:r w:rsidRPr="009B492D">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9B492D">
        <w:rPr>
          <w:lang w:val="el-GR"/>
        </w:rPr>
        <w:t xml:space="preserve"> τροποποιήθηκε με το Α.32 του Ν. 3614/2007 «Διαχείριση, έλεγχος και εφαρμογή αναπτυξιακών παρεμβάσεων </w:t>
      </w:r>
      <w:r w:rsidRPr="009B492D">
        <w:rPr>
          <w:lang w:val="el-GR"/>
        </w:rPr>
        <w:lastRenderedPageBreak/>
        <w:t xml:space="preserve">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A3760">
        <w:t>L</w:t>
      </w:r>
      <w:r w:rsidRPr="009B492D">
        <w:rPr>
          <w:lang w:val="el-GR"/>
        </w:rPr>
        <w:t xml:space="preserve"> 156/16.6.2012) στο ελληνικό δίκαιο, τροποποίηση του ν. 3419/2005 (Α 297) και άλλες διατάξεις» (ΦΕΚ 265/Α/23-12-2014) και ισχύει.</w:t>
      </w:r>
    </w:p>
    <w:p w14:paraId="4114F9ED" w14:textId="77777777" w:rsidR="00A25B2C" w:rsidRPr="004A3760" w:rsidRDefault="00A25B2C" w:rsidP="00A25B2C">
      <w:pPr>
        <w:numPr>
          <w:ilvl w:val="0"/>
          <w:numId w:val="56"/>
        </w:numPr>
        <w:suppressAutoHyphens w:val="0"/>
        <w:snapToGrid w:val="0"/>
        <w:spacing w:before="120" w:after="0"/>
        <w:rPr>
          <w:iCs/>
          <w:lang w:eastAsia="en-US"/>
        </w:rPr>
      </w:pPr>
      <w:r w:rsidRPr="009B492D">
        <w:rPr>
          <w:iCs/>
          <w:lang w:val="el-GR" w:eastAsia="en-US"/>
        </w:rPr>
        <w:t xml:space="preserve">Τον </w:t>
      </w:r>
      <w:r w:rsidRPr="004A3760">
        <w:rPr>
          <w:iCs/>
          <w:lang w:eastAsia="en-US"/>
        </w:rPr>
        <w:t>N</w:t>
      </w:r>
      <w:r w:rsidRPr="009B492D">
        <w:rPr>
          <w:i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4A3760">
        <w:rPr>
          <w:iCs/>
          <w:lang w:eastAsia="en-US"/>
        </w:rPr>
        <w:t>(ΦΕΚ 309/A/31-12-2003), όπ</w:t>
      </w:r>
      <w:proofErr w:type="spellStart"/>
      <w:r w:rsidRPr="004A3760">
        <w:rPr>
          <w:iCs/>
          <w:lang w:eastAsia="en-US"/>
        </w:rPr>
        <w:t>ως</w:t>
      </w:r>
      <w:proofErr w:type="spellEnd"/>
      <w:r w:rsidRPr="004A3760">
        <w:rPr>
          <w:iCs/>
          <w:lang w:eastAsia="en-US"/>
        </w:rPr>
        <w:t xml:space="preserve"> </w:t>
      </w:r>
      <w:proofErr w:type="spellStart"/>
      <w:r w:rsidRPr="004A3760">
        <w:rPr>
          <w:iCs/>
          <w:lang w:eastAsia="en-US"/>
        </w:rPr>
        <w:t>τρο</w:t>
      </w:r>
      <w:proofErr w:type="spellEnd"/>
      <w:r w:rsidRPr="004A3760">
        <w:rPr>
          <w:iCs/>
          <w:lang w:eastAsia="en-US"/>
        </w:rPr>
        <w:t xml:space="preserve">ποποιήθηκε και </w:t>
      </w:r>
      <w:proofErr w:type="spellStart"/>
      <w:r w:rsidRPr="004A3760">
        <w:rPr>
          <w:iCs/>
          <w:lang w:eastAsia="en-US"/>
        </w:rPr>
        <w:t>ισχύει</w:t>
      </w:r>
      <w:proofErr w:type="spellEnd"/>
      <w:r w:rsidRPr="004A3760">
        <w:rPr>
          <w:iCs/>
          <w:lang w:eastAsia="en-US"/>
        </w:rPr>
        <w:t>.</w:t>
      </w:r>
    </w:p>
    <w:p w14:paraId="5CC4CA8B" w14:textId="77777777" w:rsidR="00A25B2C" w:rsidRPr="004A3760" w:rsidRDefault="00A25B2C" w:rsidP="00A25B2C">
      <w:pPr>
        <w:numPr>
          <w:ilvl w:val="0"/>
          <w:numId w:val="56"/>
        </w:numPr>
        <w:suppressAutoHyphens w:val="0"/>
        <w:snapToGrid w:val="0"/>
        <w:spacing w:before="120" w:after="0"/>
        <w:rPr>
          <w:iCs/>
          <w:lang w:eastAsia="en-US"/>
        </w:rPr>
      </w:pPr>
      <w:r w:rsidRPr="00441D4F">
        <w:rPr>
          <w:iCs/>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4A3760">
        <w:rPr>
          <w:iCs/>
          <w:lang w:eastAsia="en-US"/>
        </w:rPr>
        <w:t>1108437/2565/ΔΟΣ/15-11-2005 απ</w:t>
      </w:r>
      <w:proofErr w:type="spellStart"/>
      <w:r w:rsidRPr="004A3760">
        <w:rPr>
          <w:iCs/>
          <w:lang w:eastAsia="en-US"/>
        </w:rPr>
        <w:t>όφ</w:t>
      </w:r>
      <w:proofErr w:type="spellEnd"/>
      <w:r w:rsidRPr="004A3760">
        <w:rPr>
          <w:iCs/>
          <w:lang w:eastAsia="en-US"/>
        </w:rPr>
        <w:t xml:space="preserve">αση </w:t>
      </w:r>
      <w:proofErr w:type="spellStart"/>
      <w:r w:rsidRPr="004A3760">
        <w:rPr>
          <w:iCs/>
          <w:lang w:eastAsia="en-US"/>
        </w:rPr>
        <w:t>του</w:t>
      </w:r>
      <w:proofErr w:type="spellEnd"/>
      <w:r w:rsidRPr="004A3760">
        <w:rPr>
          <w:iCs/>
          <w:lang w:eastAsia="en-US"/>
        </w:rPr>
        <w:t xml:space="preserve"> </w:t>
      </w:r>
      <w:proofErr w:type="spellStart"/>
      <w:r w:rsidRPr="004A3760">
        <w:rPr>
          <w:iCs/>
          <w:lang w:eastAsia="en-US"/>
        </w:rPr>
        <w:t>Υφυ</w:t>
      </w:r>
      <w:proofErr w:type="spellEnd"/>
      <w:r w:rsidRPr="004A3760">
        <w:rPr>
          <w:iCs/>
          <w:lang w:eastAsia="en-US"/>
        </w:rPr>
        <w:t xml:space="preserve">πουργού </w:t>
      </w:r>
      <w:proofErr w:type="spellStart"/>
      <w:r w:rsidRPr="004A3760">
        <w:rPr>
          <w:iCs/>
          <w:lang w:eastAsia="en-US"/>
        </w:rPr>
        <w:t>Οικονομί</w:t>
      </w:r>
      <w:proofErr w:type="spellEnd"/>
      <w:r w:rsidRPr="004A3760">
        <w:rPr>
          <w:iCs/>
          <w:lang w:eastAsia="en-US"/>
        </w:rPr>
        <w:t xml:space="preserve">ας και </w:t>
      </w:r>
      <w:proofErr w:type="spellStart"/>
      <w:proofErr w:type="gramStart"/>
      <w:r w:rsidRPr="004A3760">
        <w:rPr>
          <w:iCs/>
          <w:lang w:eastAsia="en-US"/>
        </w:rPr>
        <w:t>Οικονομικών</w:t>
      </w:r>
      <w:proofErr w:type="spellEnd"/>
      <w:r w:rsidRPr="004A3760">
        <w:rPr>
          <w:iCs/>
          <w:lang w:eastAsia="en-US"/>
        </w:rPr>
        <w:t xml:space="preserve"> .</w:t>
      </w:r>
      <w:proofErr w:type="gramEnd"/>
    </w:p>
    <w:p w14:paraId="049B2159"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Τον Ν. 3389/2005 «Συμπράξεις Δημόσιου και Ιδιωτικού Τομέα» (ΦΕΚ 232/Α/ 22-09-2005).</w:t>
      </w:r>
    </w:p>
    <w:p w14:paraId="4E5B078E"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Τον Ν. 3419/2005 “Γενικό Εμπορικό Μητρώο (Γ.Ε.ΜΗ.) και Εκσυγχρονισμός της Επιμελητηριακής Νομοθεσίας” (ΦΕΚ 297/Α/06-12-2005).</w:t>
      </w:r>
    </w:p>
    <w:p w14:paraId="153DC395" w14:textId="77777777" w:rsidR="00A25B2C" w:rsidRPr="004A3760" w:rsidRDefault="00A25B2C" w:rsidP="00A25B2C">
      <w:pPr>
        <w:numPr>
          <w:ilvl w:val="0"/>
          <w:numId w:val="56"/>
        </w:numPr>
        <w:suppressAutoHyphens w:val="0"/>
        <w:snapToGrid w:val="0"/>
        <w:spacing w:before="120" w:after="0"/>
        <w:rPr>
          <w:iCs/>
          <w:lang w:eastAsia="en-US"/>
        </w:rPr>
      </w:pPr>
      <w:r w:rsidRPr="00441D4F">
        <w:rPr>
          <w:iCs/>
          <w:lang w:val="el-GR" w:eastAsia="en-US"/>
        </w:rPr>
        <w:t xml:space="preserve">Τον </w:t>
      </w:r>
      <w:r w:rsidRPr="004A3760">
        <w:rPr>
          <w:iCs/>
          <w:lang w:eastAsia="en-US"/>
        </w:rPr>
        <w:t>N</w:t>
      </w:r>
      <w:r w:rsidRPr="00441D4F">
        <w:rPr>
          <w:iCs/>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4A3760">
        <w:rPr>
          <w:iCs/>
          <w:lang w:eastAsia="en-US"/>
        </w:rPr>
        <w:t>ΦΕΚ (967/Β/21-07-2006).</w:t>
      </w:r>
    </w:p>
    <w:p w14:paraId="7D84DB4E"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A3760">
        <w:rPr>
          <w:iCs/>
          <w:lang w:eastAsia="en-US"/>
        </w:rPr>
        <w:t>B</w:t>
      </w:r>
      <w:r w:rsidRPr="00441D4F">
        <w:rPr>
          <w:iCs/>
          <w:lang w:val="el-GR" w:eastAsia="en-US"/>
        </w:rPr>
        <w:t>/23-08-2007).</w:t>
      </w:r>
    </w:p>
    <w:p w14:paraId="6CDE37AB" w14:textId="77777777" w:rsidR="00A25B2C" w:rsidRPr="004A3760" w:rsidRDefault="00A25B2C" w:rsidP="00A25B2C">
      <w:pPr>
        <w:numPr>
          <w:ilvl w:val="0"/>
          <w:numId w:val="56"/>
        </w:numPr>
        <w:suppressAutoHyphens w:val="0"/>
        <w:snapToGrid w:val="0"/>
        <w:spacing w:before="120" w:after="0"/>
        <w:rPr>
          <w:iCs/>
          <w:lang w:eastAsia="en-US"/>
        </w:rPr>
      </w:pPr>
      <w:r w:rsidRPr="00441D4F">
        <w:rPr>
          <w:iCs/>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4A3760">
        <w:rPr>
          <w:iCs/>
          <w:lang w:eastAsia="en-US"/>
        </w:rPr>
        <w:t>N</w:t>
      </w:r>
      <w:r w:rsidRPr="00441D4F">
        <w:rPr>
          <w:iCs/>
          <w:lang w:val="el-GR" w:eastAsia="en-US"/>
        </w:rPr>
        <w:t xml:space="preserve">. 3588/2007 (πτωχευτικός κώδικας) - Προπτωχευτική διαδικασία εξυγίανσης και άλλες διατάξεις.” </w:t>
      </w:r>
      <w:r w:rsidRPr="004A3760">
        <w:rPr>
          <w:iCs/>
          <w:lang w:eastAsia="en-US"/>
        </w:rPr>
        <w:t xml:space="preserve">(ΦΕΚ 204/Α/15-09-2011), </w:t>
      </w:r>
      <w:proofErr w:type="spellStart"/>
      <w:r w:rsidRPr="004A3760">
        <w:rPr>
          <w:iCs/>
          <w:lang w:eastAsia="en-US"/>
        </w:rPr>
        <w:t>εκτός</w:t>
      </w:r>
      <w:proofErr w:type="spellEnd"/>
      <w:r w:rsidRPr="004A3760">
        <w:rPr>
          <w:iCs/>
          <w:lang w:eastAsia="en-US"/>
        </w:rPr>
        <w:t xml:space="preserve"> </w:t>
      </w:r>
      <w:proofErr w:type="spellStart"/>
      <w:r w:rsidRPr="004A3760">
        <w:rPr>
          <w:iCs/>
          <w:lang w:eastAsia="en-US"/>
        </w:rPr>
        <w:t>της</w:t>
      </w:r>
      <w:proofErr w:type="spellEnd"/>
      <w:r w:rsidRPr="004A3760">
        <w:rPr>
          <w:iCs/>
          <w:lang w:eastAsia="en-US"/>
        </w:rPr>
        <w:t xml:space="preserve"> παρ. 3 </w:t>
      </w:r>
      <w:proofErr w:type="spellStart"/>
      <w:r w:rsidRPr="004A3760">
        <w:rPr>
          <w:iCs/>
          <w:lang w:eastAsia="en-US"/>
        </w:rPr>
        <w:t>του</w:t>
      </w:r>
      <w:proofErr w:type="spellEnd"/>
      <w:r w:rsidRPr="004A3760">
        <w:rPr>
          <w:iCs/>
          <w:lang w:eastAsia="en-US"/>
        </w:rPr>
        <w:t xml:space="preserve"> Α.2.</w:t>
      </w:r>
    </w:p>
    <w:p w14:paraId="240A9089"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Τον Ν. 4152/2013 «Επείγοντα μέτρα εφαρμογής των νόμων 4046/2012, 4093/2012 και 4127/2013» (ΦΕΚ 107/Α/09-05-2013).</w:t>
      </w:r>
    </w:p>
    <w:p w14:paraId="4457A386"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712917A8"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 Π.Δ. 28/2015 “Κωδικοποίηση διατάξεων για την πρόσβαση σε δημόσια έγγραφα και στοιχεία» ΦΕΚ (34/Α/23-03-2015).</w:t>
      </w:r>
    </w:p>
    <w:p w14:paraId="507D68EA"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762EAD99"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77C6C98E"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w:t>
      </w:r>
      <w:r w:rsidRPr="00441D4F">
        <w:rPr>
          <w:iCs/>
          <w:lang w:val="el-GR" w:eastAsia="en-US"/>
        </w:rPr>
        <w:lastRenderedPageBreak/>
        <w:t>Φεβρουαρίου 2014 σχετικά με την ανάθεση συμβάσεων παραχώρησης (</w:t>
      </w:r>
      <w:r w:rsidRPr="004A3760">
        <w:rPr>
          <w:iCs/>
          <w:lang w:eastAsia="en-US"/>
        </w:rPr>
        <w:t>EE</w:t>
      </w:r>
      <w:r w:rsidRPr="00441D4F">
        <w:rPr>
          <w:iCs/>
          <w:lang w:val="el-GR" w:eastAsia="en-US"/>
        </w:rPr>
        <w:t xml:space="preserve"> </w:t>
      </w:r>
      <w:r w:rsidRPr="004A3760">
        <w:rPr>
          <w:iCs/>
          <w:lang w:eastAsia="en-US"/>
        </w:rPr>
        <w:t>L</w:t>
      </w:r>
      <w:r w:rsidRPr="00441D4F">
        <w:rPr>
          <w:iCs/>
          <w:lang w:val="el-GR" w:eastAsia="en-US"/>
        </w:rPr>
        <w:t xml:space="preserve"> 94/1/28-03-2014) και άλλες διατάξεις» (ΦΕΚ 148/Α/08-08-2016). </w:t>
      </w:r>
    </w:p>
    <w:p w14:paraId="202F39E9"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 Π.Δ. 80/2016 περί αναλήψεως υποχρεώσεων από τους Διατάκτες (ΦΕΚ 145 Α’/05-08-2016) όπως ισχύει.</w:t>
      </w:r>
    </w:p>
    <w:p w14:paraId="4ECD53B8"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 Π.Δ. 39/2017 “Κανονισμός εξέτασης Προδικαστικών Προσφυγών ενώπιων της Αρχής Εξέτασης Προδικαστικών Προσφυγών” (ΦΕΚ 64/Α/04-05-2017).</w:t>
      </w:r>
    </w:p>
    <w:p w14:paraId="36119CE6" w14:textId="77777777" w:rsidR="00A25B2C" w:rsidRPr="00441D4F" w:rsidRDefault="00A25B2C" w:rsidP="00A25B2C">
      <w:pPr>
        <w:pStyle w:val="aff"/>
        <w:numPr>
          <w:ilvl w:val="0"/>
          <w:numId w:val="56"/>
        </w:numPr>
        <w:suppressAutoHyphens w:val="0"/>
        <w:autoSpaceDE w:val="0"/>
        <w:autoSpaceDN w:val="0"/>
        <w:snapToGrid w:val="0"/>
        <w:spacing w:before="120" w:after="0" w:line="300" w:lineRule="auto"/>
        <w:contextualSpacing w:val="0"/>
        <w:rPr>
          <w:lang w:val="el-GR"/>
        </w:rPr>
      </w:pPr>
      <w:r w:rsidRPr="00441D4F">
        <w:rPr>
          <w:lang w:val="el-GR"/>
        </w:rPr>
        <w:t>Το Α.39 του Ν. 4578/2018 «Μείωση ασφαλιστικών εισφορών και άλλες διατάξεις» (ΦΕΚ 200/Α/03-12-2018).</w:t>
      </w:r>
    </w:p>
    <w:p w14:paraId="5CBD0256"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Τη με αριθμό 3/2018 Γνωμοδότηση του Νομικού Συμβουλίου του Κράτους.</w:t>
      </w:r>
    </w:p>
    <w:p w14:paraId="5A0F94D4"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 από 13-07-2018 έντυπο της ΕΑΔΔΗΣΥ με θέμα: «ΥΠΟΧΡΕΩΣΕΙΣ ΔΗΜΟΣΙΕΥΣΕΩΝ ΣΤΟΝ ΕΘΝΙΚΟ ΤΥΠΟ ΚΑΤΑ ΤΟΝ Ν.4412/2016».</w:t>
      </w:r>
    </w:p>
    <w:p w14:paraId="22CD5EF6" w14:textId="77777777" w:rsidR="00A25B2C" w:rsidRPr="00F95D90" w:rsidRDefault="00A25B2C" w:rsidP="00A25B2C">
      <w:pPr>
        <w:numPr>
          <w:ilvl w:val="0"/>
          <w:numId w:val="56"/>
        </w:numPr>
        <w:suppressAutoHyphens w:val="0"/>
        <w:snapToGrid w:val="0"/>
        <w:spacing w:before="120" w:after="0" w:line="300" w:lineRule="auto"/>
        <w:rPr>
          <w:lang w:eastAsia="en-US"/>
        </w:rPr>
      </w:pPr>
      <w:r w:rsidRPr="00441D4F">
        <w:rPr>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4A3760">
        <w:rPr>
          <w:lang w:eastAsia="en-US"/>
        </w:rPr>
        <w:t>(ΦΕΚ 119/Α/08-07-2019).</w:t>
      </w:r>
    </w:p>
    <w:p w14:paraId="3BC0C3F5"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6D2A5782" w14:textId="77777777" w:rsidR="00A25B2C" w:rsidRPr="004A3760" w:rsidRDefault="00A25B2C" w:rsidP="00A25B2C">
      <w:pPr>
        <w:numPr>
          <w:ilvl w:val="0"/>
          <w:numId w:val="56"/>
        </w:numPr>
        <w:suppressAutoHyphens w:val="0"/>
        <w:snapToGrid w:val="0"/>
        <w:spacing w:before="120" w:after="0"/>
        <w:rPr>
          <w:iCs/>
          <w:lang w:eastAsia="en-US"/>
        </w:rPr>
      </w:pPr>
      <w:r w:rsidRPr="00441D4F">
        <w:rPr>
          <w:i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A3760">
        <w:rPr>
          <w:iCs/>
          <w:lang w:eastAsia="en-US"/>
        </w:rPr>
        <w:t>(ΦΕΚ 133/Α/07-08-2019).</w:t>
      </w:r>
    </w:p>
    <w:p w14:paraId="0C6BF756"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 xml:space="preserve">Τον Ν. 4635/2019 (ιδίως  των άρθρων 85 </w:t>
      </w:r>
      <w:proofErr w:type="spellStart"/>
      <w:r w:rsidRPr="00441D4F">
        <w:rPr>
          <w:iCs/>
          <w:lang w:val="el-GR" w:eastAsia="en-US"/>
        </w:rPr>
        <w:t>επ</w:t>
      </w:r>
      <w:proofErr w:type="spellEnd"/>
      <w:r w:rsidRPr="00441D4F">
        <w:rPr>
          <w:iCs/>
          <w:lang w:val="el-GR" w:eastAsia="en-US"/>
        </w:rPr>
        <w:t>.) “Επενδύω στην Ελλάδα και άλλες διατάξεις” (ΦΕΚ 167/Α/30-10-2019).</w:t>
      </w:r>
    </w:p>
    <w:p w14:paraId="24FC614E"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012DB69F"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1C3979A"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579BBE5F"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 Π.Δ. 40/2020 «Οργανισμός του Υπουργείου Ψηφιακής Διακυβέρνησης» (ΦΕΚ 85 Α’/15-04-2020).</w:t>
      </w:r>
    </w:p>
    <w:p w14:paraId="0CE31623"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4A3760">
        <w:rPr>
          <w:iCs/>
          <w:lang w:eastAsia="en-US"/>
        </w:rPr>
        <w:t>COVID</w:t>
      </w:r>
      <w:r w:rsidRPr="00441D4F">
        <w:rPr>
          <w:iCs/>
          <w:lang w:val="el-GR" w:eastAsia="en-US"/>
        </w:rPr>
        <w:t>- 19, επείγουσες δημοσιονομικές και φορολογικές ρυθμίσεις και άλλες διατάξεις» (ΦΕΚ 17/</w:t>
      </w:r>
      <w:r w:rsidRPr="004A3760">
        <w:rPr>
          <w:iCs/>
          <w:lang w:eastAsia="en-US"/>
        </w:rPr>
        <w:t>A</w:t>
      </w:r>
      <w:r w:rsidRPr="00441D4F">
        <w:rPr>
          <w:iCs/>
          <w:lang w:val="el-GR" w:eastAsia="en-US"/>
        </w:rPr>
        <w:t>/05-02-2021).</w:t>
      </w:r>
    </w:p>
    <w:p w14:paraId="7ED4E519" w14:textId="77777777" w:rsidR="00A25B2C" w:rsidRPr="00441D4F" w:rsidRDefault="00A25B2C" w:rsidP="00A25B2C">
      <w:pPr>
        <w:numPr>
          <w:ilvl w:val="0"/>
          <w:numId w:val="56"/>
        </w:numPr>
        <w:suppressAutoHyphens w:val="0"/>
        <w:snapToGrid w:val="0"/>
        <w:spacing w:before="120" w:after="0" w:line="300" w:lineRule="auto"/>
        <w:rPr>
          <w:lang w:val="el-GR" w:eastAsia="en-US"/>
        </w:rPr>
      </w:pPr>
      <w:r w:rsidRPr="00441D4F">
        <w:rPr>
          <w:lang w:val="el-GR" w:eastAsia="en-US"/>
        </w:rPr>
        <w:t xml:space="preserve">Την υπ’ αρ. 62564 Απόφαση του Υφυπουργού Ανάπτυξης &amp; Επενδύσεων “Σύστημα Διαχείρισης και Ελέγχου - Κανόνες </w:t>
      </w:r>
      <w:proofErr w:type="spellStart"/>
      <w:r w:rsidRPr="00441D4F">
        <w:rPr>
          <w:lang w:val="el-GR" w:eastAsia="en-US"/>
        </w:rPr>
        <w:t>επιλεξιμότητας</w:t>
      </w:r>
      <w:proofErr w:type="spellEnd"/>
      <w:r w:rsidRPr="00441D4F">
        <w:rPr>
          <w:lang w:val="el-GR" w:eastAsia="en-US"/>
        </w:rPr>
        <w:t xml:space="preserve"> δαπανών για τα προγράμματα του Εθνικού Προγράμματος Ανάπτυξης (ΕΠΑ) 2021-2025” (ΦΕΚ 2442/Β/07-06-2021), όπως τροποποιήθηκε και ισχύει.</w:t>
      </w:r>
    </w:p>
    <w:p w14:paraId="4865EC9D"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lastRenderedPageBreak/>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93318AF"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Τον Ν. 4912/2022 «Ενιαία Αρχή Δημοσίων Συμβάσεων και άλλες διατάξεις του Υπουργείου Δικαιοσύνης»(ΦΕΚ 59/</w:t>
      </w:r>
      <w:r w:rsidRPr="004A3760">
        <w:rPr>
          <w:iCs/>
          <w:lang w:eastAsia="en-US"/>
        </w:rPr>
        <w:t>A</w:t>
      </w:r>
      <w:r w:rsidRPr="00441D4F">
        <w:rPr>
          <w:iCs/>
          <w:lang w:val="el-GR" w:eastAsia="en-US"/>
        </w:rPr>
        <w:t>/17-03-2022), σε συνδυασμό με τη Πράξη Υπουργικού Συμβουλίου 29 της 27-09-2022 ΦΕΚ Υ.Ο.Δ.Δ. 908/30-09-2022.</w:t>
      </w:r>
    </w:p>
    <w:p w14:paraId="0846964B"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Τον Ν. 4919/2022 (Α’ 71) «Σύσταση εταιρειών μέσω των Υπηρεσιών Μίας Στάσης (Υ.Μ.Σ.) και τήρηση του Γενικού Εμπορικού Μητρώου (Γ.Ε.ΜΗ.)</w:t>
      </w:r>
    </w:p>
    <w:p w14:paraId="17006EE0"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Την Αριθμ. 63446/2021 ΚΥΑ: «Καθορισμός Εθνικού Μορφότυπου ηλεκτρονικού τιμολογίου στο πλαίσιο των Δημοσίων Συμβάσεων» (2338/Β/02-06-2021).</w:t>
      </w:r>
    </w:p>
    <w:p w14:paraId="06AA40A0"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Την Αριθμ. 64233 ΚΥΑ: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4C7DE4E9" w14:textId="77777777" w:rsidR="00A25B2C" w:rsidRPr="00441D4F" w:rsidRDefault="00A25B2C" w:rsidP="00A25B2C">
      <w:pPr>
        <w:numPr>
          <w:ilvl w:val="0"/>
          <w:numId w:val="56"/>
        </w:numPr>
        <w:suppressAutoHyphens w:val="0"/>
        <w:snapToGrid w:val="0"/>
        <w:spacing w:before="120" w:after="0"/>
        <w:rPr>
          <w:iCs/>
          <w:lang w:val="el-GR" w:eastAsia="en-US"/>
        </w:rPr>
      </w:pPr>
      <w:r w:rsidRPr="00441D4F">
        <w:rPr>
          <w:iCs/>
          <w:lang w:val="el-GR" w:eastAsia="en-US"/>
        </w:rPr>
        <w:t>Την Αριθμ. 76928 ΚΥΑ: «Ρύθμιση ειδικότερων θεμάτων λειτουργίας και διαχείρισης του Κεντρικού Ηλεκτρονικού Μητρώου Δημοσίων Συμβάσεων (ΚΗΜΔΗΣ)» (ΦΕΚ 3075/Β/13-07-2021).</w:t>
      </w:r>
    </w:p>
    <w:p w14:paraId="14C38D9F" w14:textId="77777777" w:rsidR="00A25B2C" w:rsidRPr="00290E32" w:rsidRDefault="00A25B2C" w:rsidP="00A25B2C">
      <w:pPr>
        <w:numPr>
          <w:ilvl w:val="0"/>
          <w:numId w:val="56"/>
        </w:numPr>
        <w:suppressAutoHyphens w:val="0"/>
        <w:snapToGrid w:val="0"/>
        <w:spacing w:before="120" w:after="0"/>
        <w:rPr>
          <w:iCs/>
          <w:lang w:val="el-GR" w:eastAsia="en-US"/>
        </w:rPr>
      </w:pPr>
      <w:r w:rsidRPr="00290E32">
        <w:rPr>
          <w:iCs/>
          <w:lang w:val="el-GR" w:eastAsia="en-US"/>
        </w:rPr>
        <w:t>Την Αριθμ. ΚΥΑ οικ. 98979 ΕΞ 2021/10-08-2021 (Β’ 3766) «Ηλεκτρονική Τιμολόγηση στο πλαίσιο των Δημόσιων Συμβάσεων δυνάμει του ν. 4601/2019» (Α΄44).</w:t>
      </w:r>
    </w:p>
    <w:p w14:paraId="2D1CD179" w14:textId="77777777" w:rsidR="00A25B2C" w:rsidRPr="00290E32" w:rsidRDefault="00A25B2C" w:rsidP="00A25B2C">
      <w:pPr>
        <w:pStyle w:val="aff"/>
        <w:numPr>
          <w:ilvl w:val="0"/>
          <w:numId w:val="56"/>
        </w:numPr>
        <w:suppressAutoHyphens w:val="0"/>
        <w:spacing w:before="120"/>
        <w:contextualSpacing w:val="0"/>
        <w:rPr>
          <w:bCs/>
          <w:lang w:val="el-GR"/>
        </w:rPr>
      </w:pPr>
      <w:r w:rsidRPr="00290E32">
        <w:rPr>
          <w:bCs/>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459CD816" w14:textId="77777777" w:rsidR="00A25B2C" w:rsidRPr="00290E32" w:rsidRDefault="00A25B2C" w:rsidP="00A25B2C">
      <w:pPr>
        <w:pStyle w:val="aff"/>
        <w:numPr>
          <w:ilvl w:val="0"/>
          <w:numId w:val="56"/>
        </w:numPr>
        <w:suppressAutoHyphens w:val="0"/>
        <w:autoSpaceDE w:val="0"/>
        <w:autoSpaceDN w:val="0"/>
        <w:snapToGrid w:val="0"/>
        <w:spacing w:before="120" w:after="0" w:line="300" w:lineRule="auto"/>
        <w:contextualSpacing w:val="0"/>
        <w:rPr>
          <w:lang w:val="el-GR"/>
        </w:rPr>
      </w:pPr>
      <w:r w:rsidRPr="00290E32">
        <w:rPr>
          <w:lang w:val="el-GR"/>
        </w:rPr>
        <w:t>Το Ν. 4933/2022 (ΦΕΚ Α</w:t>
      </w:r>
      <w:r w:rsidRPr="004A3760">
        <w:t> </w:t>
      </w:r>
      <w:r w:rsidRPr="00290E32">
        <w:rPr>
          <w:lang w:val="el-GR"/>
        </w:rPr>
        <w:t xml:space="preserve"> 99/20-05-2022)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 ΕΟΚ του Συμβουλίου και των Οδηγιών 98/6/ΕΚ, 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ισχύει. </w:t>
      </w:r>
    </w:p>
    <w:p w14:paraId="2D1AA89F" w14:textId="77777777" w:rsidR="00A25B2C" w:rsidRPr="00290E32" w:rsidRDefault="00A25B2C" w:rsidP="00A25B2C">
      <w:pPr>
        <w:numPr>
          <w:ilvl w:val="0"/>
          <w:numId w:val="56"/>
        </w:numPr>
        <w:suppressAutoHyphens w:val="0"/>
        <w:snapToGrid w:val="0"/>
        <w:spacing w:before="120" w:after="0"/>
        <w:rPr>
          <w:iCs/>
          <w:lang w:val="el-GR" w:eastAsia="en-US"/>
        </w:rPr>
      </w:pPr>
      <w:r w:rsidRPr="00290E32">
        <w:rPr>
          <w:iCs/>
          <w:lang w:val="el-GR" w:eastAsia="en-US"/>
        </w:rPr>
        <w:t xml:space="preserve">Τον Ν. 5004/2022 «Κύρωση κρατικού προϋπολογισμού οικονομικού έτους 2023» (ΦΕΚ 235 </w:t>
      </w:r>
      <w:r w:rsidRPr="004A3760">
        <w:rPr>
          <w:iCs/>
          <w:lang w:eastAsia="en-US"/>
        </w:rPr>
        <w:t>A</w:t>
      </w:r>
      <w:r w:rsidRPr="00290E32">
        <w:rPr>
          <w:iCs/>
          <w:lang w:val="el-GR" w:eastAsia="en-US"/>
        </w:rPr>
        <w:t>’/19-12-2022).</w:t>
      </w:r>
    </w:p>
    <w:p w14:paraId="72C3B36D" w14:textId="77777777" w:rsidR="00A25B2C" w:rsidRPr="00290E32" w:rsidRDefault="00A25B2C" w:rsidP="00A25B2C">
      <w:pPr>
        <w:numPr>
          <w:ilvl w:val="0"/>
          <w:numId w:val="56"/>
        </w:numPr>
        <w:suppressAutoHyphens w:val="0"/>
        <w:spacing w:before="120" w:after="0" w:line="276" w:lineRule="auto"/>
        <w:rPr>
          <w:lang w:val="el-GR"/>
        </w:rPr>
      </w:pPr>
      <w:r w:rsidRPr="00290E32">
        <w:rPr>
          <w:lang w:val="el-GR"/>
        </w:rPr>
        <w:t>Τα άρθρα 45 και 45Α του Ν. 4933/2022 (Α’ 99 )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93/13/ΕΟΚ του Συμβουλίου και των Οδηγιών 98/6/ΕΚ,2005/29/ΕΚ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τροποποιήθηκε με το άρθρο 56 του ν.4955/2022 (Α’139)  και προστέθηκε με το άρθρο 7 του ν. 5061/2023 (Α’ 179) αντίστοιχα.</w:t>
      </w:r>
    </w:p>
    <w:p w14:paraId="58C74A5E" w14:textId="77777777" w:rsidR="00A25B2C" w:rsidRPr="00290E32" w:rsidRDefault="00A25B2C" w:rsidP="00A25B2C">
      <w:pPr>
        <w:numPr>
          <w:ilvl w:val="0"/>
          <w:numId w:val="56"/>
        </w:numPr>
        <w:suppressAutoHyphens w:val="0"/>
        <w:snapToGrid w:val="0"/>
        <w:spacing w:before="120" w:after="0"/>
        <w:rPr>
          <w:iCs/>
          <w:lang w:val="el-GR" w:eastAsia="en-US"/>
        </w:rPr>
      </w:pPr>
      <w:r w:rsidRPr="00290E32">
        <w:rPr>
          <w:iCs/>
          <w:lang w:val="el-GR" w:eastAsia="en-US"/>
        </w:rPr>
        <w:t>Το άρθρο 46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του Ν.5045/ 2023 (ΦΕΚ 136 Α’/29-07-2023).</w:t>
      </w:r>
    </w:p>
    <w:p w14:paraId="707CD608" w14:textId="77777777" w:rsidR="00A25B2C" w:rsidRPr="00290E32" w:rsidRDefault="00A25B2C" w:rsidP="00A25B2C">
      <w:pPr>
        <w:numPr>
          <w:ilvl w:val="0"/>
          <w:numId w:val="56"/>
        </w:numPr>
        <w:suppressAutoHyphens w:val="0"/>
        <w:snapToGrid w:val="0"/>
        <w:spacing w:before="120" w:after="0"/>
        <w:rPr>
          <w:iCs/>
          <w:lang w:val="el-GR" w:eastAsia="en-US"/>
        </w:rPr>
      </w:pPr>
      <w:r w:rsidRPr="00290E32">
        <w:rPr>
          <w:iCs/>
          <w:lang w:val="el-GR" w:eastAsia="en-US"/>
        </w:rPr>
        <w:t xml:space="preserve">Το Π.Δ. 77/2023 «Σύσταση Υπουργείου και μετονομασία Υπουργείων - Σύσταση, κατάργηση και μετονομασία Γενικών και Ειδικών Γραμματειών-Μεταφορά αρμοδιοτήτων, </w:t>
      </w:r>
      <w:r w:rsidRPr="00290E32">
        <w:rPr>
          <w:iCs/>
          <w:lang w:val="el-GR" w:eastAsia="en-US"/>
        </w:rPr>
        <w:lastRenderedPageBreak/>
        <w:t>υπηρεσιακών μονάδων, θέσεων προσωπικού και εποπτευομένων φορέων» (ΦΕΚ 130 Α’/27-06-2023).</w:t>
      </w:r>
    </w:p>
    <w:p w14:paraId="002BE19A" w14:textId="77777777" w:rsidR="00A25B2C" w:rsidRPr="00290E32" w:rsidRDefault="00A25B2C" w:rsidP="00A25B2C">
      <w:pPr>
        <w:numPr>
          <w:ilvl w:val="0"/>
          <w:numId w:val="56"/>
        </w:numPr>
        <w:suppressAutoHyphens w:val="0"/>
        <w:snapToGrid w:val="0"/>
        <w:spacing w:before="120" w:after="0"/>
        <w:rPr>
          <w:iCs/>
          <w:lang w:val="el-GR" w:eastAsia="en-US"/>
        </w:rPr>
      </w:pPr>
      <w:r w:rsidRPr="00290E32">
        <w:rPr>
          <w:iCs/>
          <w:lang w:val="el-GR" w:eastAsia="en-US"/>
        </w:rPr>
        <w:t xml:space="preserve">Την υπ’ </w:t>
      </w:r>
      <w:proofErr w:type="spellStart"/>
      <w:r w:rsidRPr="00290E32">
        <w:rPr>
          <w:iCs/>
          <w:lang w:val="el-GR" w:eastAsia="en-US"/>
        </w:rPr>
        <w:t>αριθμ</w:t>
      </w:r>
      <w:proofErr w:type="spellEnd"/>
      <w:r w:rsidRPr="00290E32">
        <w:rPr>
          <w:iCs/>
          <w:lang w:val="el-GR" w:eastAsia="en-US"/>
        </w:rPr>
        <w:t>. Κ.Υ.Α. 52445 ΕΞ 2023 (</w:t>
      </w:r>
      <w:r w:rsidRPr="004A3760">
        <w:rPr>
          <w:iCs/>
          <w:lang w:eastAsia="en-US"/>
        </w:rPr>
        <w:t>B</w:t>
      </w:r>
      <w:r w:rsidRPr="00290E32">
        <w:rPr>
          <w:iCs/>
          <w:lang w:val="el-GR" w:eastAsia="en-US"/>
        </w:rPr>
        <w:t>’ 2385/12-04-2023) «Υποχρέωση υποβολής ηλεκτρονικών τιμολογίων από τους οικονομικούς φορείς».</w:t>
      </w:r>
    </w:p>
    <w:p w14:paraId="2E7A8B9E" w14:textId="77777777" w:rsidR="00A25B2C" w:rsidRPr="00290E32" w:rsidRDefault="00A25B2C" w:rsidP="00A25B2C">
      <w:pPr>
        <w:numPr>
          <w:ilvl w:val="0"/>
          <w:numId w:val="56"/>
        </w:numPr>
        <w:suppressAutoHyphens w:val="0"/>
        <w:snapToGrid w:val="0"/>
        <w:spacing w:before="120" w:after="0"/>
        <w:rPr>
          <w:iCs/>
          <w:lang w:val="el-GR" w:eastAsia="en-US"/>
        </w:rPr>
      </w:pPr>
      <w:r w:rsidRPr="00290E32">
        <w:rPr>
          <w:i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4A3760">
        <w:rPr>
          <w:iCs/>
          <w:lang w:eastAsia="en-US"/>
        </w:rPr>
        <w:t>L</w:t>
      </w:r>
      <w:r w:rsidRPr="00290E32">
        <w:rPr>
          <w:iCs/>
          <w:lang w:val="el-GR" w:eastAsia="en-US"/>
        </w:rPr>
        <w:t xml:space="preserve"> 119).</w:t>
      </w:r>
    </w:p>
    <w:p w14:paraId="2E4AE87E" w14:textId="77777777" w:rsidR="00A25B2C" w:rsidRPr="00290E32" w:rsidRDefault="00A25B2C" w:rsidP="00A25B2C">
      <w:pPr>
        <w:numPr>
          <w:ilvl w:val="0"/>
          <w:numId w:val="56"/>
        </w:numPr>
        <w:suppressAutoHyphens w:val="0"/>
        <w:snapToGrid w:val="0"/>
        <w:spacing w:before="120" w:after="0"/>
        <w:rPr>
          <w:iCs/>
          <w:lang w:val="el-GR" w:eastAsia="en-US"/>
        </w:rPr>
      </w:pPr>
      <w:r w:rsidRPr="00290E32">
        <w:rPr>
          <w:i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AC60590" w14:textId="77777777" w:rsidR="00A25B2C" w:rsidRPr="00290E32" w:rsidRDefault="00A25B2C" w:rsidP="00A25B2C">
      <w:pPr>
        <w:numPr>
          <w:ilvl w:val="0"/>
          <w:numId w:val="56"/>
        </w:numPr>
        <w:suppressAutoHyphens w:val="0"/>
        <w:snapToGrid w:val="0"/>
        <w:spacing w:before="120" w:after="0" w:line="300" w:lineRule="auto"/>
        <w:rPr>
          <w:lang w:val="el-GR" w:eastAsia="en-US"/>
        </w:rPr>
      </w:pPr>
      <w:r w:rsidRPr="00290E32">
        <w:rPr>
          <w:lang w:val="el-GR" w:eastAsia="en-US"/>
        </w:rPr>
        <w:t>Το Εγχειρίδιο Διαδικασιών ΣΔΕ ΠΔΕ / ΕΠΑ.</w:t>
      </w:r>
    </w:p>
    <w:p w14:paraId="69D02C58" w14:textId="77777777" w:rsidR="00A25B2C" w:rsidRPr="00290E32" w:rsidRDefault="00A25B2C" w:rsidP="00A25B2C">
      <w:pPr>
        <w:pStyle w:val="aff"/>
        <w:numPr>
          <w:ilvl w:val="0"/>
          <w:numId w:val="56"/>
        </w:numPr>
        <w:suppressAutoHyphens w:val="0"/>
        <w:autoSpaceDE w:val="0"/>
        <w:autoSpaceDN w:val="0"/>
        <w:snapToGrid w:val="0"/>
        <w:spacing w:before="120" w:after="0" w:line="300" w:lineRule="auto"/>
        <w:contextualSpacing w:val="0"/>
        <w:rPr>
          <w:lang w:val="el-GR"/>
        </w:rPr>
      </w:pPr>
      <w:r w:rsidRPr="00290E32">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2420D4C" w14:textId="77777777" w:rsidR="00A25B2C" w:rsidRPr="004A3760" w:rsidRDefault="00A25B2C" w:rsidP="00A25B2C">
      <w:pPr>
        <w:pStyle w:val="aff"/>
        <w:numPr>
          <w:ilvl w:val="0"/>
          <w:numId w:val="56"/>
        </w:numPr>
        <w:suppressAutoHyphens w:val="0"/>
        <w:autoSpaceDE w:val="0"/>
        <w:autoSpaceDN w:val="0"/>
        <w:snapToGrid w:val="0"/>
        <w:spacing w:before="120" w:after="0" w:line="300" w:lineRule="auto"/>
        <w:contextualSpacing w:val="0"/>
      </w:pPr>
      <w:r w:rsidRPr="00290E32">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290E32">
        <w:rPr>
          <w:lang w:val="el-GR"/>
        </w:rPr>
        <w:t>οικ</w:t>
      </w:r>
      <w:proofErr w:type="spellEnd"/>
      <w:r w:rsidRPr="00290E32">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4A3760">
        <w:t>(Β’ 164)» ΦΕΚ 2060/Β’/2021))» (ΦΕΚ 5807/Β/10-12-2021).</w:t>
      </w:r>
    </w:p>
    <w:p w14:paraId="6B051AF0" w14:textId="77777777" w:rsidR="00A25B2C" w:rsidRPr="004A3760" w:rsidRDefault="00A25B2C" w:rsidP="00A25B2C">
      <w:pPr>
        <w:pStyle w:val="aff"/>
        <w:numPr>
          <w:ilvl w:val="0"/>
          <w:numId w:val="56"/>
        </w:numPr>
        <w:suppressAutoHyphens w:val="0"/>
        <w:autoSpaceDE w:val="0"/>
        <w:autoSpaceDN w:val="0"/>
        <w:snapToGrid w:val="0"/>
        <w:spacing w:before="120" w:after="0" w:line="300" w:lineRule="auto"/>
        <w:contextualSpacing w:val="0"/>
      </w:pPr>
      <w:r w:rsidRPr="00290E32">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4A3760">
        <w:t>(ΦΕΚ 752/ΥΟΔΔ/24-08-2022).</w:t>
      </w:r>
    </w:p>
    <w:p w14:paraId="3DE74C9E" w14:textId="77777777" w:rsidR="00A25B2C" w:rsidRPr="00290E32" w:rsidRDefault="00A25B2C" w:rsidP="00A25B2C">
      <w:pPr>
        <w:pStyle w:val="aff"/>
        <w:numPr>
          <w:ilvl w:val="0"/>
          <w:numId w:val="56"/>
        </w:numPr>
        <w:suppressAutoHyphens w:val="0"/>
        <w:autoSpaceDE w:val="0"/>
        <w:autoSpaceDN w:val="0"/>
        <w:snapToGrid w:val="0"/>
        <w:spacing w:before="120" w:after="0" w:line="300" w:lineRule="auto"/>
        <w:contextualSpacing w:val="0"/>
        <w:rPr>
          <w:lang w:val="el-GR"/>
        </w:rPr>
      </w:pPr>
      <w:r w:rsidRPr="00290E32">
        <w:rPr>
          <w:lang w:val="el-GR"/>
        </w:rPr>
        <w:t xml:space="preserve">Την από 30-11-2023 Προγραμματική Συμφωνία </w:t>
      </w:r>
      <w:r w:rsidRPr="00290E32">
        <w:rPr>
          <w:iCs/>
          <w:lang w:val="el-GR" w:eastAsia="en-US"/>
        </w:rPr>
        <w:t>(ΑΠ ΚτΠ Μ.Α.Ε. 25842/05-12-2023)</w:t>
      </w:r>
      <w:r w:rsidRPr="00290E32">
        <w:rPr>
          <w:lang w:val="el-GR"/>
        </w:rPr>
        <w:t xml:space="preserve"> μεταξύ του Υπουργείου Τουρισμού και της ΚτΠ Μ.Α.Ε., με την οποία ορίζεται η ΚτΠ Μ.Α.Ε. Δικαιούχος για την εκτέλεση του Έργου: «Τουρισμός για όλους 2024», ήτοι του 2</w:t>
      </w:r>
      <w:r w:rsidRPr="00290E32">
        <w:rPr>
          <w:vertAlign w:val="superscript"/>
          <w:lang w:val="el-GR"/>
        </w:rPr>
        <w:t>ου</w:t>
      </w:r>
      <w:r w:rsidRPr="00290E32">
        <w:rPr>
          <w:lang w:val="el-GR"/>
        </w:rPr>
        <w:t xml:space="preserve"> κύκλου του Έργου «Τουρισμός για όλους 2022-2025» ευθύνης του Υπουργείου Τουρισμού.</w:t>
      </w:r>
    </w:p>
    <w:p w14:paraId="6D7324BC" w14:textId="77777777" w:rsidR="00A25B2C" w:rsidRPr="00290E32" w:rsidRDefault="00A25B2C" w:rsidP="00A25B2C">
      <w:pPr>
        <w:numPr>
          <w:ilvl w:val="0"/>
          <w:numId w:val="56"/>
        </w:numPr>
        <w:suppressAutoHyphens w:val="0"/>
        <w:spacing w:before="120" w:after="0" w:line="276" w:lineRule="auto"/>
        <w:rPr>
          <w:lang w:val="el-GR"/>
        </w:rPr>
      </w:pPr>
      <w:r w:rsidRPr="00290E32">
        <w:rPr>
          <w:lang w:val="el-GR"/>
        </w:rPr>
        <w:lastRenderedPageBreak/>
        <w:t>Την απόφαση έγκρισης Ένταξης στο Ειδικό Πρόγραμμα Εκτάκτων Αναγκών 2021-2025, του έργου «Τουρισμός για Όλους για τα έτη 2022-2025» (κωδικός ΟΠΣ 5138770) (ΑΠ ΚτΠ Μ.Α.Ε.: 12074/08-07-2022), όπως ισχύει.</w:t>
      </w:r>
    </w:p>
    <w:p w14:paraId="75552A3E" w14:textId="77777777" w:rsidR="00A25B2C" w:rsidRPr="00290E32" w:rsidRDefault="00A25B2C" w:rsidP="00A25B2C">
      <w:pPr>
        <w:numPr>
          <w:ilvl w:val="0"/>
          <w:numId w:val="56"/>
        </w:numPr>
        <w:suppressAutoHyphens w:val="0"/>
        <w:spacing w:before="120" w:after="0" w:line="276" w:lineRule="auto"/>
        <w:rPr>
          <w:bCs/>
          <w:lang w:val="el-GR"/>
        </w:rPr>
      </w:pPr>
      <w:r w:rsidRPr="00290E32">
        <w:rPr>
          <w:bCs/>
          <w:lang w:val="el-GR"/>
        </w:rPr>
        <w:t>Την υπ’ αρ. 297/08-01-2024 ΚΥΑ των Υπουργών Εθνικής Οικονομίας και Οικονομικών, Τουρισμού και Ψηφιακής Διακυβέρνησης με θέμα: Πρόγραμμα «Τουρισμός για όλους έτους 2024» (ΦΕΚ 79/Β’/08-01-2024).</w:t>
      </w:r>
    </w:p>
    <w:p w14:paraId="5F4286BB" w14:textId="77777777" w:rsidR="00A25B2C" w:rsidRPr="00290E32" w:rsidRDefault="00A25B2C" w:rsidP="00A25B2C">
      <w:pPr>
        <w:numPr>
          <w:ilvl w:val="0"/>
          <w:numId w:val="56"/>
        </w:numPr>
        <w:suppressAutoHyphens w:val="0"/>
        <w:spacing w:before="120" w:after="0" w:line="276" w:lineRule="auto"/>
        <w:rPr>
          <w:bCs/>
          <w:lang w:val="el-GR"/>
        </w:rPr>
      </w:pPr>
      <w:bookmarkStart w:id="25" w:name="_Hlk152326522"/>
      <w:r w:rsidRPr="00290E32">
        <w:rPr>
          <w:bCs/>
          <w:lang w:val="el-GR"/>
        </w:rPr>
        <w:t>Την υπ’ αρ. πρωτ. ΚτΠ Μ.Α.Ε. 537/10-01-2024 Παροχή Σύμφωνης Γνώμης επί της Ολοκλήρωσης της Φάσης Α’ και έναρξης της Φάσης Β’ για το έργο: «Τουρισμός για όλους 2023-2024».</w:t>
      </w:r>
    </w:p>
    <w:bookmarkEnd w:id="25"/>
    <w:p w14:paraId="163797AB" w14:textId="77777777" w:rsidR="00A25B2C" w:rsidRPr="00290E32" w:rsidRDefault="00A25B2C" w:rsidP="00A25B2C">
      <w:pPr>
        <w:pStyle w:val="aff"/>
        <w:numPr>
          <w:ilvl w:val="0"/>
          <w:numId w:val="56"/>
        </w:numPr>
        <w:suppressAutoHyphens w:val="0"/>
        <w:autoSpaceDE w:val="0"/>
        <w:autoSpaceDN w:val="0"/>
        <w:snapToGrid w:val="0"/>
        <w:spacing w:before="120" w:after="0" w:line="300" w:lineRule="auto"/>
        <w:contextualSpacing w:val="0"/>
        <w:rPr>
          <w:lang w:val="el-GR"/>
        </w:rPr>
      </w:pPr>
      <w:r w:rsidRPr="00290E32">
        <w:rPr>
          <w:lang w:val="el-GR"/>
        </w:rPr>
        <w:t xml:space="preserve">Την Απόφαση του Διοικητικού Συμβουλίου της  ΚτΠ Μ.Α.Ε. κατά την υπ’ αρ. 969/02-02-2024 Συνεδρίασή του (Θέμα 3.2). </w:t>
      </w:r>
    </w:p>
    <w:p w14:paraId="6DC22587" w14:textId="77777777" w:rsidR="00A25B2C" w:rsidRPr="00290E32" w:rsidRDefault="00A25B2C" w:rsidP="00A25B2C">
      <w:pPr>
        <w:pStyle w:val="aff"/>
        <w:numPr>
          <w:ilvl w:val="0"/>
          <w:numId w:val="56"/>
        </w:numPr>
        <w:suppressAutoHyphens w:val="0"/>
        <w:autoSpaceDE w:val="0"/>
        <w:autoSpaceDN w:val="0"/>
        <w:snapToGrid w:val="0"/>
        <w:spacing w:before="120" w:after="0" w:line="300" w:lineRule="auto"/>
        <w:contextualSpacing w:val="0"/>
        <w:rPr>
          <w:lang w:val="el-GR"/>
        </w:rPr>
      </w:pPr>
      <w:r w:rsidRPr="00290E32">
        <w:rPr>
          <w:lang w:val="el-GR"/>
        </w:rPr>
        <w:t>Την Απόφαση του ΔΣ της ΚτΠ Μ.Α.Ε. κατά την υπ’ αρ. 856/25-08-2022 Συνεδρίασή του, με θέμα Εκλογή Διευθύνοντος Συμβούλου (Θέμα 1).</w:t>
      </w:r>
    </w:p>
    <w:p w14:paraId="4C26A4E7" w14:textId="77777777" w:rsidR="00A25B2C" w:rsidRPr="00290E32" w:rsidRDefault="00A25B2C" w:rsidP="00A25B2C">
      <w:pPr>
        <w:pStyle w:val="aff"/>
        <w:numPr>
          <w:ilvl w:val="0"/>
          <w:numId w:val="56"/>
        </w:numPr>
        <w:suppressAutoHyphens w:val="0"/>
        <w:autoSpaceDE w:val="0"/>
        <w:autoSpaceDN w:val="0"/>
        <w:snapToGrid w:val="0"/>
        <w:spacing w:before="120" w:after="0" w:line="300" w:lineRule="auto"/>
        <w:contextualSpacing w:val="0"/>
        <w:rPr>
          <w:lang w:val="el-GR"/>
        </w:rPr>
      </w:pPr>
      <w:r w:rsidRPr="00290E32">
        <w:rPr>
          <w:lang w:val="el-GR"/>
        </w:rPr>
        <w:t>Την Απόφαση του ΔΣ της ΚτΠ Μ.Α.Ε. κατά την υπ’ αρ. 857/26-08-2022 Συνεδρίασή του, με θέμα γενικές εξουσιοδοτήσεις προς Διευθύνοντα Σύμβουλο (Θ.2.2).</w:t>
      </w:r>
    </w:p>
    <w:p w14:paraId="01910B50" w14:textId="77777777" w:rsidR="00A25B2C" w:rsidRPr="00290E32" w:rsidRDefault="00A25B2C" w:rsidP="00A25B2C">
      <w:pPr>
        <w:pStyle w:val="aff"/>
        <w:numPr>
          <w:ilvl w:val="0"/>
          <w:numId w:val="56"/>
        </w:numPr>
        <w:suppressAutoHyphens w:val="0"/>
        <w:autoSpaceDE w:val="0"/>
        <w:autoSpaceDN w:val="0"/>
        <w:snapToGrid w:val="0"/>
        <w:spacing w:before="120" w:after="0" w:line="300" w:lineRule="auto"/>
        <w:contextualSpacing w:val="0"/>
        <w:rPr>
          <w:lang w:val="el-GR"/>
        </w:rPr>
      </w:pPr>
      <w:r w:rsidRPr="00290E32">
        <w:rPr>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79DCC660" w14:textId="77777777" w:rsidR="00E80EF5" w:rsidRPr="00FF489C" w:rsidRDefault="00E80EF5" w:rsidP="00FF489C">
      <w:pPr>
        <w:suppressAutoHyphens w:val="0"/>
        <w:spacing w:before="120"/>
        <w:ind w:left="425"/>
        <w:rPr>
          <w:bCs/>
          <w:lang w:val="el-GR" w:eastAsia="en-US"/>
        </w:rPr>
      </w:pPr>
    </w:p>
    <w:bookmarkEnd w:id="24"/>
    <w:p w14:paraId="25B34D7C" w14:textId="77777777" w:rsidR="008338F0" w:rsidRPr="00603221" w:rsidRDefault="003355E7" w:rsidP="003A109E">
      <w:pPr>
        <w:pStyle w:val="2"/>
        <w:rPr>
          <w:rFonts w:cs="Tahoma"/>
          <w:lang w:val="el-GR"/>
        </w:rPr>
      </w:pPr>
      <w:r w:rsidRPr="00C570AF">
        <w:rPr>
          <w:rFonts w:cs="Tahoma"/>
          <w:lang w:val="el-GR"/>
        </w:rPr>
        <w:tab/>
      </w:r>
      <w:bookmarkStart w:id="26" w:name="_Ref40979373"/>
      <w:bookmarkStart w:id="27" w:name="_Toc97194260"/>
      <w:bookmarkStart w:id="28" w:name="_Toc97194409"/>
      <w:bookmarkStart w:id="29" w:name="_Toc158026780"/>
      <w:r w:rsidRPr="00603221">
        <w:rPr>
          <w:rFonts w:cs="Tahoma"/>
          <w:lang w:val="el-GR"/>
        </w:rPr>
        <w:t>Προθεσμία παραλαβής προσφορών και διενέργεια διαγωνισμού</w:t>
      </w:r>
      <w:bookmarkEnd w:id="26"/>
      <w:bookmarkEnd w:id="27"/>
      <w:bookmarkEnd w:id="28"/>
      <w:bookmarkEnd w:id="29"/>
      <w:r w:rsidRPr="00603221">
        <w:rPr>
          <w:rFonts w:cs="Tahoma"/>
          <w:lang w:val="el-GR"/>
        </w:rPr>
        <w:t xml:space="preserve"> </w:t>
      </w:r>
    </w:p>
    <w:p w14:paraId="6AB04438" w14:textId="01827921" w:rsidR="00B65D70" w:rsidRPr="00FF5D47" w:rsidRDefault="003355E7" w:rsidP="00B8545D">
      <w:pPr>
        <w:spacing w:before="240"/>
        <w:rPr>
          <w:bCs/>
          <w:color w:val="000000"/>
          <w:lang w:val="el-GR"/>
        </w:rPr>
      </w:pPr>
      <w:r w:rsidRPr="00603221">
        <w:rPr>
          <w:lang w:val="el-GR" w:eastAsia="el-GR"/>
        </w:rPr>
        <w:t xml:space="preserve">Η καταληκτική ημερομηνία παραλαβής των προσφορών είναι η </w:t>
      </w:r>
      <w:r w:rsidR="00A4648C" w:rsidRPr="009A6C7E">
        <w:rPr>
          <w:b/>
          <w:bCs/>
          <w:lang w:val="el-GR" w:eastAsia="el-GR"/>
        </w:rPr>
        <w:t>20-02-2024</w:t>
      </w:r>
      <w:r w:rsidR="00A4648C">
        <w:rPr>
          <w:lang w:val="el-GR" w:eastAsia="el-GR"/>
        </w:rPr>
        <w:t xml:space="preserve"> </w:t>
      </w:r>
      <w:r w:rsidRPr="00603221">
        <w:rPr>
          <w:lang w:val="el-GR" w:eastAsia="el-GR"/>
        </w:rPr>
        <w:t xml:space="preserve">και ώρα </w:t>
      </w:r>
      <w:r w:rsidR="00752060" w:rsidRPr="009A6C7E">
        <w:rPr>
          <w:b/>
          <w:bCs/>
          <w:lang w:val="el-GR" w:eastAsia="el-GR"/>
        </w:rPr>
        <w:t>13:00</w:t>
      </w:r>
      <w:r w:rsidR="00752060">
        <w:rPr>
          <w:lang w:val="el-GR" w:eastAsia="el-GR"/>
        </w:rPr>
        <w:t xml:space="preserve"> </w:t>
      </w:r>
      <w:r w:rsidR="00B65D70" w:rsidRPr="00603221">
        <w:rPr>
          <w:lang w:val="el-GR" w:eastAsia="el-GR"/>
        </w:rPr>
        <w:t xml:space="preserve">και η </w:t>
      </w:r>
      <w:r w:rsidR="00B65D70" w:rsidRPr="00603221">
        <w:rPr>
          <w:color w:val="000000"/>
          <w:lang w:val="el-GR"/>
        </w:rPr>
        <w:t xml:space="preserve">Ημερομηνία έναρξης υποβολής προσφορών είναι η </w:t>
      </w:r>
      <w:r w:rsidR="00617349" w:rsidRPr="00617349">
        <w:rPr>
          <w:b/>
          <w:color w:val="000000"/>
          <w:lang w:val="el-GR"/>
        </w:rPr>
        <w:t>05-02-2024</w:t>
      </w:r>
      <w:r w:rsidR="00FF5D47">
        <w:rPr>
          <w:b/>
          <w:color w:val="000000"/>
          <w:lang w:val="el-GR"/>
        </w:rPr>
        <w:t xml:space="preserve">, </w:t>
      </w:r>
      <w:r w:rsidR="00FF5D47">
        <w:rPr>
          <w:bCs/>
          <w:color w:val="000000"/>
          <w:lang w:val="el-GR"/>
        </w:rPr>
        <w:t xml:space="preserve">ημέρα </w:t>
      </w:r>
      <w:r w:rsidR="00FF5D47" w:rsidRPr="001D43F8">
        <w:rPr>
          <w:b/>
          <w:color w:val="000000"/>
          <w:lang w:val="el-GR"/>
        </w:rPr>
        <w:t>Δευτέρα</w:t>
      </w:r>
      <w:r w:rsidR="00FF5D47">
        <w:rPr>
          <w:bCs/>
          <w:color w:val="000000"/>
          <w:lang w:val="el-GR"/>
        </w:rPr>
        <w:t xml:space="preserve">. </w:t>
      </w:r>
    </w:p>
    <w:p w14:paraId="0735FEB3" w14:textId="0902536A"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C4107C">
        <w:rPr>
          <w:b/>
          <w:lang w:val="el-GR"/>
        </w:rPr>
        <w:t>δύο</w:t>
      </w:r>
      <w:r w:rsidR="001C673F" w:rsidRPr="00603221">
        <w:rPr>
          <w:b/>
          <w:lang w:val="el-GR"/>
        </w:rPr>
        <w:t xml:space="preserve"> (</w:t>
      </w:r>
      <w:r w:rsidR="00C4107C">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370969">
        <w:rPr>
          <w:b/>
          <w:color w:val="000000"/>
          <w:lang w:val="el-GR"/>
        </w:rPr>
        <w:t>22</w:t>
      </w:r>
      <w:r w:rsidR="00370969" w:rsidRPr="00370969">
        <w:rPr>
          <w:b/>
          <w:color w:val="000000"/>
          <w:lang w:val="el-GR"/>
        </w:rPr>
        <w:t>-02-2024</w:t>
      </w:r>
      <w:r w:rsidR="00370969">
        <w:rPr>
          <w:b/>
          <w:color w:val="000000"/>
          <w:lang w:val="el-GR"/>
        </w:rPr>
        <w:t xml:space="preserve"> </w:t>
      </w:r>
      <w:r w:rsidR="001C673F" w:rsidRPr="00603221">
        <w:rPr>
          <w:b/>
          <w:lang w:val="el-GR"/>
        </w:rPr>
        <w:t xml:space="preserve">και ώρα </w:t>
      </w:r>
      <w:r w:rsidR="00370969" w:rsidRPr="009A6C7E">
        <w:rPr>
          <w:b/>
          <w:lang w:val="el-GR"/>
        </w:rPr>
        <w:t>13</w:t>
      </w:r>
      <w:r w:rsidR="001C673F" w:rsidRPr="009A6C7E">
        <w:rPr>
          <w:b/>
          <w:lang w:val="el-GR"/>
        </w:rPr>
        <w:t>:</w:t>
      </w:r>
      <w:r w:rsidR="00370969">
        <w:rPr>
          <w:b/>
          <w:lang w:val="el-GR"/>
        </w:rPr>
        <w:t>00</w:t>
      </w:r>
      <w:r w:rsidR="001C673F" w:rsidRPr="009A6C7E">
        <w:rPr>
          <w:b/>
          <w:lang w:val="el-GR"/>
        </w:rPr>
        <w:t>.</w:t>
      </w:r>
    </w:p>
    <w:p w14:paraId="3D78D126" w14:textId="77777777" w:rsidR="001C673F" w:rsidRPr="00603221" w:rsidRDefault="001C673F">
      <w:pPr>
        <w:rPr>
          <w:lang w:val="el-GR"/>
        </w:rPr>
      </w:pPr>
      <w:r w:rsidRPr="00603221" w:rsidDel="001C673F">
        <w:rPr>
          <w:i/>
          <w:iCs/>
          <w:color w:val="5B9BD5"/>
          <w:kern w:val="1"/>
          <w:lang w:val="el-GR"/>
        </w:rPr>
        <w:t xml:space="preserve"> </w:t>
      </w:r>
    </w:p>
    <w:p w14:paraId="5EFC7A84" w14:textId="77777777" w:rsidR="008338F0" w:rsidRPr="00603221" w:rsidRDefault="003355E7" w:rsidP="003A109E">
      <w:pPr>
        <w:pStyle w:val="2"/>
        <w:rPr>
          <w:rFonts w:cs="Tahoma"/>
          <w:lang w:val="el-GR"/>
        </w:rPr>
      </w:pPr>
      <w:r w:rsidRPr="00603221">
        <w:rPr>
          <w:rFonts w:cs="Tahoma"/>
          <w:lang w:val="el-GR"/>
        </w:rPr>
        <w:tab/>
      </w:r>
      <w:bookmarkStart w:id="30" w:name="_Ref65241722"/>
      <w:bookmarkStart w:id="31" w:name="_Ref65241727"/>
      <w:bookmarkStart w:id="32" w:name="_Toc97194261"/>
      <w:bookmarkStart w:id="33" w:name="_Toc97194410"/>
      <w:bookmarkStart w:id="34" w:name="_Toc158026781"/>
      <w:r w:rsidRPr="00603221">
        <w:rPr>
          <w:rFonts w:cs="Tahoma"/>
          <w:lang w:val="el-GR"/>
        </w:rPr>
        <w:t>Δημοσιότητα</w:t>
      </w:r>
      <w:bookmarkEnd w:id="30"/>
      <w:bookmarkEnd w:id="31"/>
      <w:bookmarkEnd w:id="32"/>
      <w:bookmarkEnd w:id="33"/>
      <w:bookmarkEnd w:id="34"/>
    </w:p>
    <w:p w14:paraId="16F50062" w14:textId="7542CFB5" w:rsidR="008338F0" w:rsidRPr="008E71CC"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8E71CC" w:rsidRPr="008E71CC">
        <w:rPr>
          <w:b/>
          <w:color w:val="000000"/>
          <w:lang w:val="el-GR"/>
        </w:rPr>
        <w:t>05-02-2024</w:t>
      </w:r>
    </w:p>
    <w:p w14:paraId="501C6EB1" w14:textId="37061D88" w:rsidR="00821852" w:rsidRDefault="00821852" w:rsidP="00821852">
      <w:pPr>
        <w:rPr>
          <w:lang w:val="el-GR"/>
        </w:rPr>
      </w:pPr>
      <w:r w:rsidRPr="006B3C5C">
        <w:rPr>
          <w:lang w:val="el-GR"/>
        </w:rPr>
        <w:t xml:space="preserve">Τα έγγραφα της σύμβασης </w:t>
      </w:r>
      <w:bookmarkStart w:id="35" w:name="_Hlk75874003"/>
      <w:r w:rsidRPr="006B3C5C">
        <w:rPr>
          <w:lang w:val="el-GR"/>
        </w:rPr>
        <w:t xml:space="preserve">της παρούσας Διακήρυξης καταχωρήθηκαν </w:t>
      </w:r>
      <w:bookmarkEnd w:id="35"/>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8E71CC" w:rsidRPr="008E71CC">
        <w:rPr>
          <w:b/>
          <w:color w:val="000000"/>
          <w:lang w:val="el-GR"/>
        </w:rPr>
        <w:t>05-02-2024</w:t>
      </w:r>
      <w:r w:rsidR="008E71CC">
        <w:rPr>
          <w:b/>
          <w:color w:val="000000"/>
          <w:lang w:val="el-GR"/>
        </w:rPr>
        <w:t xml:space="preserve">, </w:t>
      </w:r>
      <w:r w:rsidRPr="006B3C5C">
        <w:rPr>
          <w:lang w:val="el-GR"/>
        </w:rPr>
        <w:t>η οποία έλαβε Συστημικό Αύξοντα Αριθμό</w:t>
      </w:r>
      <w:bookmarkStart w:id="36" w:name="_Hlk75874030"/>
      <w:r w:rsidRPr="006B3C5C">
        <w:rPr>
          <w:lang w:val="el-GR"/>
        </w:rPr>
        <w:t>:</w:t>
      </w:r>
      <w:bookmarkEnd w:id="36"/>
      <w:r w:rsidR="006910C3">
        <w:rPr>
          <w:lang w:val="el-GR"/>
        </w:rPr>
        <w:t xml:space="preserve"> </w:t>
      </w:r>
      <w:r w:rsidR="006910C3" w:rsidRPr="00A3735A">
        <w:rPr>
          <w:b/>
          <w:bCs/>
          <w:lang w:val="el-GR"/>
        </w:rPr>
        <w:t>344357</w:t>
      </w:r>
      <w:r w:rsidR="006910C3">
        <w:rPr>
          <w:lang w:val="el-GR"/>
        </w:rPr>
        <w:t xml:space="preserve"> </w:t>
      </w:r>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Pr>
          <w:lang w:val="el-GR"/>
        </w:rPr>
        <w:t>.</w:t>
      </w:r>
    </w:p>
    <w:p w14:paraId="6DCF53E4" w14:textId="26BB21A5" w:rsidR="00181C40" w:rsidRPr="00961AF5"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7"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7"/>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961AF5" w:rsidRPr="00961AF5">
        <w:rPr>
          <w:b/>
          <w:color w:val="000000"/>
          <w:lang w:val="el-GR"/>
        </w:rPr>
        <w:t>05-02-2024</w:t>
      </w:r>
      <w:r w:rsidR="00961AF5">
        <w:rPr>
          <w:b/>
          <w:color w:val="000000"/>
          <w:lang w:val="el-GR"/>
        </w:rPr>
        <w:t xml:space="preserve">. </w:t>
      </w:r>
    </w:p>
    <w:p w14:paraId="45D238A1" w14:textId="77777777" w:rsidR="008338F0" w:rsidRPr="00603221" w:rsidRDefault="008338F0">
      <w:pPr>
        <w:rPr>
          <w:lang w:val="el-GR"/>
        </w:rPr>
      </w:pPr>
    </w:p>
    <w:p w14:paraId="2CD35A6C" w14:textId="3FD9467A"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w:t>
      </w:r>
      <w:r w:rsidR="00E1337D" w:rsidRPr="00603221">
        <w:t xml:space="preserve"> </w:t>
      </w:r>
      <w:r w:rsidRPr="00603221">
        <w:t xml:space="preserve"> </w:t>
      </w:r>
      <w:hyperlink r:id="rId21"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A96225" w:rsidRPr="00526510">
        <w:rPr>
          <w:b/>
          <w:color w:val="000000"/>
        </w:rPr>
        <w:t>0</w:t>
      </w:r>
      <w:r w:rsidR="00A96225" w:rsidRPr="00A96225">
        <w:rPr>
          <w:b/>
          <w:color w:val="000000"/>
        </w:rPr>
        <w:t>5</w:t>
      </w:r>
      <w:r w:rsidR="00A96225" w:rsidRPr="00526510">
        <w:rPr>
          <w:b/>
          <w:color w:val="000000"/>
        </w:rPr>
        <w:t>-02-2024</w:t>
      </w:r>
      <w:r w:rsidR="00A96225">
        <w:rPr>
          <w:b/>
          <w:color w:val="000000"/>
        </w:rPr>
        <w:t xml:space="preserve">. </w:t>
      </w:r>
    </w:p>
    <w:p w14:paraId="4340A438" w14:textId="77777777" w:rsidR="00B1259E" w:rsidRPr="002F2BED" w:rsidRDefault="00B1259E" w:rsidP="002F2BED">
      <w:pPr>
        <w:rPr>
          <w:lang w:val="el-GR"/>
        </w:rPr>
      </w:pPr>
    </w:p>
    <w:p w14:paraId="21E8E105" w14:textId="77777777" w:rsidR="008338F0" w:rsidRPr="00603221" w:rsidRDefault="003355E7" w:rsidP="003A109E">
      <w:pPr>
        <w:pStyle w:val="2"/>
        <w:rPr>
          <w:rFonts w:cs="Tahoma"/>
          <w:lang w:val="el-GR"/>
        </w:rPr>
      </w:pPr>
      <w:r w:rsidRPr="00603221">
        <w:rPr>
          <w:rFonts w:cs="Tahoma"/>
          <w:lang w:val="el-GR"/>
        </w:rPr>
        <w:tab/>
      </w:r>
      <w:bookmarkStart w:id="38" w:name="_Toc97194262"/>
      <w:bookmarkStart w:id="39" w:name="_Toc97194411"/>
      <w:bookmarkStart w:id="40" w:name="_Toc158026782"/>
      <w:r w:rsidRPr="00603221">
        <w:rPr>
          <w:rFonts w:cs="Tahoma"/>
          <w:lang w:val="el-GR"/>
        </w:rPr>
        <w:t>Αρχές εφαρμοζόμενες στη διαδικασία σύναψης</w:t>
      </w:r>
      <w:bookmarkEnd w:id="38"/>
      <w:bookmarkEnd w:id="39"/>
      <w:bookmarkEnd w:id="40"/>
      <w:r w:rsidRPr="00603221">
        <w:rPr>
          <w:rFonts w:cs="Tahoma"/>
          <w:lang w:val="el-GR"/>
        </w:rPr>
        <w:t xml:space="preserve"> </w:t>
      </w:r>
    </w:p>
    <w:p w14:paraId="7E0D4D23"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552D20"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61B116BD"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61C2430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749137E1"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1" w:name="_Toc97194412"/>
      <w:bookmarkStart w:id="42" w:name="_Toc158026783"/>
      <w:r w:rsidRPr="00603221">
        <w:rPr>
          <w:rFonts w:cs="Tahoma"/>
          <w:sz w:val="22"/>
          <w:szCs w:val="22"/>
        </w:rPr>
        <w:t>ΓΕΝΙΚΟΙ ΚΑΙ ΕΙΔΙΚΟΙ ΟΡΟΙ ΣΥΜΜΕΤΟΧΗΣ</w:t>
      </w:r>
      <w:bookmarkEnd w:id="41"/>
      <w:bookmarkEnd w:id="42"/>
    </w:p>
    <w:p w14:paraId="0219ADA0" w14:textId="77777777" w:rsidR="00092ADB" w:rsidRPr="00603221" w:rsidRDefault="00092ADB" w:rsidP="003A109E">
      <w:pPr>
        <w:pStyle w:val="2"/>
        <w:rPr>
          <w:rFonts w:cs="Tahoma"/>
          <w:lang w:val="el-GR"/>
        </w:rPr>
      </w:pPr>
      <w:bookmarkStart w:id="43" w:name="__RefHeading___Toc491949729"/>
      <w:bookmarkStart w:id="44" w:name="__RefHeading___Toc491949730"/>
      <w:bookmarkStart w:id="45" w:name="_Hlk494445205"/>
      <w:bookmarkEnd w:id="43"/>
      <w:bookmarkEnd w:id="44"/>
      <w:r w:rsidRPr="00603221">
        <w:rPr>
          <w:rFonts w:cs="Tahoma"/>
          <w:lang w:val="el-GR"/>
        </w:rPr>
        <w:tab/>
      </w:r>
      <w:bookmarkStart w:id="46" w:name="_Toc97194263"/>
      <w:bookmarkStart w:id="47" w:name="_Toc97194413"/>
      <w:bookmarkStart w:id="48" w:name="_Toc158026784"/>
      <w:r w:rsidRPr="00603221">
        <w:rPr>
          <w:rFonts w:cs="Tahoma"/>
          <w:lang w:val="el-GR"/>
        </w:rPr>
        <w:t>Γενικές Πληροφορίες</w:t>
      </w:r>
      <w:bookmarkEnd w:id="46"/>
      <w:bookmarkEnd w:id="47"/>
      <w:bookmarkEnd w:id="48"/>
    </w:p>
    <w:p w14:paraId="2E268268" w14:textId="77777777" w:rsidR="008338F0" w:rsidRPr="00603221" w:rsidRDefault="003355E7" w:rsidP="000631F7">
      <w:pPr>
        <w:pStyle w:val="3"/>
        <w:ind w:left="1276"/>
        <w:rPr>
          <w:lang w:val="el-GR"/>
        </w:rPr>
      </w:pPr>
      <w:bookmarkStart w:id="49" w:name="_Toc97194264"/>
      <w:bookmarkStart w:id="50" w:name="_Toc97194414"/>
      <w:bookmarkStart w:id="51" w:name="_Toc158026785"/>
      <w:bookmarkEnd w:id="45"/>
      <w:r w:rsidRPr="00603221">
        <w:rPr>
          <w:lang w:val="el-GR"/>
        </w:rPr>
        <w:t>Έγγραφα της σύμβασης</w:t>
      </w:r>
      <w:bookmarkEnd w:id="49"/>
      <w:bookmarkEnd w:id="50"/>
      <w:bookmarkEnd w:id="51"/>
    </w:p>
    <w:p w14:paraId="16659ADD"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2F2DAEA" w14:textId="77777777" w:rsidR="008338F0" w:rsidRPr="00D81815" w:rsidRDefault="003355E7" w:rsidP="00D81815">
      <w:pPr>
        <w:numPr>
          <w:ilvl w:val="0"/>
          <w:numId w:val="13"/>
        </w:numPr>
        <w:spacing w:after="40"/>
        <w:ind w:left="567" w:hanging="567"/>
        <w:rPr>
          <w:rFonts w:eastAsia="Calibri"/>
          <w:lang w:val="el-GR"/>
        </w:rPr>
      </w:pPr>
      <w:r w:rsidRPr="00D81815">
        <w:rPr>
          <w:lang w:val="el-GR"/>
        </w:rPr>
        <w:t>η παρούσα Διακήρυξη</w:t>
      </w:r>
      <w:r w:rsidR="006B6AD9" w:rsidRPr="00D81815">
        <w:rPr>
          <w:lang w:val="el-GR"/>
        </w:rPr>
        <w:t xml:space="preserve"> </w:t>
      </w:r>
      <w:r w:rsidRPr="00D81815">
        <w:rPr>
          <w:lang w:val="el-GR"/>
        </w:rPr>
        <w:t xml:space="preserve">με τα Παραρτήματα που αποτελούν αναπόσπαστο μέρος αυτής </w:t>
      </w:r>
    </w:p>
    <w:p w14:paraId="49C5198D" w14:textId="77777777" w:rsidR="008338F0" w:rsidRPr="00D81815" w:rsidRDefault="003355E7">
      <w:pPr>
        <w:numPr>
          <w:ilvl w:val="0"/>
          <w:numId w:val="13"/>
        </w:numPr>
        <w:spacing w:after="40"/>
        <w:ind w:left="567" w:hanging="567"/>
        <w:rPr>
          <w:lang w:val="el-GR"/>
        </w:rPr>
      </w:pPr>
      <w:r w:rsidRPr="00D81815">
        <w:rPr>
          <w:lang w:val="el-GR"/>
        </w:rPr>
        <w:t>το</w:t>
      </w:r>
      <w:r w:rsidR="00E1337D" w:rsidRPr="00D81815">
        <w:rPr>
          <w:lang w:val="el-GR"/>
        </w:rPr>
        <w:t xml:space="preserve"> </w:t>
      </w:r>
      <w:r w:rsidRPr="00D81815">
        <w:rPr>
          <w:lang w:val="el-GR"/>
        </w:rPr>
        <w:t>Ευρωπαϊκό Ενιαίο Έγγραφο Σύμβασης [ΕΕΕΣ]</w:t>
      </w:r>
    </w:p>
    <w:p w14:paraId="29720832" w14:textId="77777777" w:rsidR="008338F0" w:rsidRPr="00D81815" w:rsidRDefault="003355E7">
      <w:pPr>
        <w:numPr>
          <w:ilvl w:val="0"/>
          <w:numId w:val="13"/>
        </w:numPr>
        <w:spacing w:after="40"/>
        <w:ind w:left="567" w:hanging="567"/>
        <w:rPr>
          <w:lang w:val="el-GR"/>
        </w:rPr>
      </w:pPr>
      <w:r w:rsidRPr="00D81815">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6B13511" w14:textId="77777777" w:rsidR="00D81815" w:rsidRPr="00603221" w:rsidRDefault="00D81815" w:rsidP="000631F7">
      <w:pPr>
        <w:spacing w:after="40"/>
        <w:rPr>
          <w:lang w:val="el-GR"/>
        </w:rPr>
      </w:pPr>
    </w:p>
    <w:p w14:paraId="274D8AEB" w14:textId="77777777" w:rsidR="008338F0" w:rsidRPr="00603221" w:rsidRDefault="003355E7" w:rsidP="000631F7">
      <w:pPr>
        <w:pStyle w:val="3"/>
        <w:ind w:left="1276"/>
        <w:rPr>
          <w:lang w:val="el-GR"/>
        </w:rPr>
      </w:pPr>
      <w:bookmarkStart w:id="52" w:name="_Toc97194265"/>
      <w:bookmarkStart w:id="53" w:name="_Toc97194415"/>
      <w:bookmarkStart w:id="54" w:name="_Toc158026786"/>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2"/>
      <w:bookmarkEnd w:id="53"/>
      <w:bookmarkEnd w:id="54"/>
    </w:p>
    <w:p w14:paraId="64D7269F" w14:textId="77777777"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2" w:history="1">
        <w:r w:rsidR="004C145A" w:rsidRPr="004C145A">
          <w:rPr>
            <w:rStyle w:val="-"/>
            <w:lang w:val="el-GR"/>
          </w:rPr>
          <w:t>www.promitheus.gov.gr</w:t>
        </w:r>
      </w:hyperlink>
      <w:r w:rsidRPr="004C145A">
        <w:rPr>
          <w:lang w:val="el-GR"/>
        </w:rPr>
        <w:t>)</w:t>
      </w:r>
      <w:r w:rsidR="003355E7" w:rsidRPr="004C145A">
        <w:rPr>
          <w:lang w:val="el-GR"/>
        </w:rPr>
        <w:t>.</w:t>
      </w:r>
    </w:p>
    <w:p w14:paraId="2CF18604" w14:textId="77777777" w:rsidR="000631F7" w:rsidRPr="004C145A" w:rsidRDefault="000631F7" w:rsidP="004C145A">
      <w:pPr>
        <w:rPr>
          <w:lang w:val="el-GR"/>
        </w:rPr>
      </w:pPr>
    </w:p>
    <w:p w14:paraId="48AF22A4" w14:textId="77777777" w:rsidR="008338F0" w:rsidRPr="00603221" w:rsidRDefault="003355E7" w:rsidP="000631F7">
      <w:pPr>
        <w:pStyle w:val="3"/>
        <w:ind w:left="1276"/>
        <w:rPr>
          <w:lang w:val="el-GR"/>
        </w:rPr>
      </w:pPr>
      <w:bookmarkStart w:id="55" w:name="_Ref75870613"/>
      <w:bookmarkStart w:id="56" w:name="_Toc97194266"/>
      <w:bookmarkStart w:id="57" w:name="_Toc97194416"/>
      <w:bookmarkStart w:id="58" w:name="_Toc158026787"/>
      <w:r w:rsidRPr="00603221">
        <w:rPr>
          <w:lang w:val="el-GR"/>
        </w:rPr>
        <w:t>Παροχή Διευκρινίσεων</w:t>
      </w:r>
      <w:bookmarkEnd w:id="55"/>
      <w:bookmarkEnd w:id="56"/>
      <w:bookmarkEnd w:id="57"/>
      <w:bookmarkEnd w:id="58"/>
    </w:p>
    <w:p w14:paraId="01D0C998" w14:textId="2DC20628"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2254D9" w:rsidRPr="00B22ED4">
        <w:rPr>
          <w:b/>
          <w:bCs/>
          <w:lang w:val="el-GR"/>
        </w:rPr>
        <w:t xml:space="preserve">12-02-2024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3"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1D281CB"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3CA1DB8"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3BE2E593"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0A8E080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05D7B7CA"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3FB2646C"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39C36B3C" w14:textId="77777777" w:rsidR="008338F0" w:rsidRPr="00603221" w:rsidRDefault="003355E7" w:rsidP="000631F7">
      <w:pPr>
        <w:pStyle w:val="3"/>
        <w:ind w:left="1276"/>
        <w:rPr>
          <w:lang w:val="el-GR"/>
        </w:rPr>
      </w:pPr>
      <w:bookmarkStart w:id="59" w:name="_Ref75870681"/>
      <w:bookmarkStart w:id="60" w:name="_Toc97194267"/>
      <w:bookmarkStart w:id="61" w:name="_Toc97194417"/>
      <w:bookmarkStart w:id="62" w:name="_Toc158026788"/>
      <w:r w:rsidRPr="00603221">
        <w:rPr>
          <w:lang w:val="el-GR"/>
        </w:rPr>
        <w:lastRenderedPageBreak/>
        <w:t>Γλώσσα</w:t>
      </w:r>
      <w:bookmarkEnd w:id="59"/>
      <w:bookmarkEnd w:id="60"/>
      <w:bookmarkEnd w:id="61"/>
      <w:bookmarkEnd w:id="62"/>
    </w:p>
    <w:p w14:paraId="18F5BB22"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2618D521"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21B51B4C"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3BE4F0F3" w14:textId="77777777" w:rsidR="005A6D30" w:rsidRPr="006B2C94" w:rsidRDefault="005A6D30" w:rsidP="2BF22DFF">
      <w:pPr>
        <w:rPr>
          <w:rStyle w:val="FootnoteReference2"/>
          <w:color w:val="000000" w:themeColor="text1"/>
          <w:lang w:val="el-GR"/>
        </w:rPr>
      </w:pPr>
      <w:r w:rsidRPr="2BF22DFF">
        <w:rPr>
          <w:color w:val="000000" w:themeColor="text1"/>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58FC78E9"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68B76C4B"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FC2576E" w14:textId="77777777" w:rsidR="000631F7" w:rsidRPr="00603221" w:rsidRDefault="000631F7">
      <w:pPr>
        <w:rPr>
          <w:lang w:val="el-GR"/>
        </w:rPr>
      </w:pPr>
    </w:p>
    <w:p w14:paraId="3DA0FD2A" w14:textId="77777777" w:rsidR="003A5AAC" w:rsidRPr="00603221" w:rsidRDefault="003A5AAC" w:rsidP="000631F7">
      <w:pPr>
        <w:pStyle w:val="3"/>
        <w:ind w:left="1276"/>
        <w:rPr>
          <w:lang w:val="el-GR"/>
        </w:rPr>
      </w:pPr>
      <w:bookmarkStart w:id="63" w:name="_Ref496624630"/>
      <w:bookmarkStart w:id="64" w:name="_Ref496624815"/>
      <w:bookmarkStart w:id="65" w:name="_Ref496625091"/>
      <w:bookmarkStart w:id="66" w:name="_Toc97194268"/>
      <w:bookmarkStart w:id="67" w:name="_Toc97194418"/>
      <w:bookmarkStart w:id="68" w:name="_Toc158026789"/>
      <w:r w:rsidRPr="00603221">
        <w:rPr>
          <w:lang w:val="el-GR"/>
        </w:rPr>
        <w:t>Εγγυήσεις</w:t>
      </w:r>
      <w:bookmarkEnd w:id="63"/>
      <w:bookmarkEnd w:id="64"/>
      <w:bookmarkEnd w:id="65"/>
      <w:bookmarkEnd w:id="66"/>
      <w:bookmarkEnd w:id="67"/>
      <w:bookmarkEnd w:id="68"/>
    </w:p>
    <w:p w14:paraId="641D04CE" w14:textId="77777777" w:rsidR="008338F0" w:rsidRDefault="006771AF" w:rsidP="0054025C">
      <w:pPr>
        <w:rPr>
          <w:color w:val="000000"/>
          <w:lang w:val="el-GR"/>
        </w:rPr>
      </w:pPr>
      <w:bookmarkStart w:id="6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484E36CA" w14:textId="77777777" w:rsidR="003B04C4" w:rsidRDefault="003B04C4" w:rsidP="00603221">
      <w:pPr>
        <w:rPr>
          <w:color w:val="000000"/>
          <w:lang w:val="el-GR"/>
        </w:rPr>
      </w:pPr>
      <w:bookmarkStart w:id="7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0"/>
    </w:p>
    <w:p w14:paraId="7B98C90F"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02133E">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2F6630F2"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7E708E59" w14:textId="3A716F60"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w:t>
      </w:r>
      <w:r w:rsidR="00121841" w:rsidRPr="00603221">
        <w:rPr>
          <w:color w:val="000000"/>
          <w:lang w:val="el-GR"/>
        </w:rPr>
        <w:t>Παραρτήματος</w:t>
      </w:r>
      <w:r w:rsidR="00121841">
        <w:rPr>
          <w:color w:val="000000"/>
          <w:lang w:val="el-GR"/>
        </w:rPr>
        <w:t xml:space="preserve"> </w:t>
      </w:r>
      <w:r w:rsidR="00B13B7D">
        <w:rPr>
          <w:color w:val="000000"/>
          <w:lang w:val="el-GR"/>
        </w:rPr>
        <w:fldChar w:fldCharType="begin"/>
      </w:r>
      <w:r w:rsidR="00121841">
        <w:rPr>
          <w:color w:val="000000"/>
          <w:lang w:val="el-GR"/>
        </w:rPr>
        <w:instrText xml:space="preserve"> REF _Ref146812600 \h </w:instrText>
      </w:r>
      <w:r w:rsidR="00B13B7D">
        <w:rPr>
          <w:color w:val="000000"/>
          <w:lang w:val="el-GR"/>
        </w:rPr>
      </w:r>
      <w:r w:rsidR="00B13B7D">
        <w:rPr>
          <w:color w:val="000000"/>
          <w:lang w:val="el-GR"/>
        </w:rPr>
        <w:fldChar w:fldCharType="separate"/>
      </w:r>
      <w:r w:rsidR="00A21A1B" w:rsidRPr="003329FF">
        <w:rPr>
          <w:lang w:val="el-GR"/>
        </w:rPr>
        <w:t xml:space="preserve">ΠΑΡΑΡΤΗΜΑ </w:t>
      </w:r>
      <w:r w:rsidR="00A21A1B" w:rsidRPr="00603221">
        <w:t>VIII</w:t>
      </w:r>
      <w:r w:rsidR="00A21A1B" w:rsidRPr="003329FF">
        <w:rPr>
          <w:lang w:val="el-GR"/>
        </w:rPr>
        <w:t xml:space="preserve"> – Υποδείγματα Εγγυητικών Επιστολών</w:t>
      </w:r>
      <w:r w:rsidR="00B13B7D">
        <w:rPr>
          <w:color w:val="000000"/>
          <w:lang w:val="el-GR"/>
        </w:rPr>
        <w:fldChar w:fldCharType="end"/>
      </w:r>
      <w:r w:rsidR="00121841" w:rsidRPr="00603221" w:rsidDel="00121841">
        <w:rPr>
          <w:color w:val="000000"/>
          <w:lang w:val="el-GR"/>
        </w:rPr>
        <w:t xml:space="preserve"> </w:t>
      </w:r>
      <w:r w:rsidRPr="00603221">
        <w:rPr>
          <w:color w:val="000000"/>
          <w:lang w:val="el-GR"/>
        </w:rPr>
        <w:t>της παρούσας.</w:t>
      </w:r>
    </w:p>
    <w:p w14:paraId="3F11F5C0"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F0DA5AF"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99A09BC" w14:textId="77777777" w:rsidR="000A60A0" w:rsidRDefault="000A60A0">
      <w:pPr>
        <w:rPr>
          <w:color w:val="000000"/>
          <w:lang w:val="el-GR"/>
        </w:rPr>
      </w:pPr>
    </w:p>
    <w:p w14:paraId="65743EFF" w14:textId="77777777" w:rsidR="000A60A0" w:rsidRPr="000631F7" w:rsidRDefault="000A60A0" w:rsidP="000631F7">
      <w:pPr>
        <w:pStyle w:val="3"/>
        <w:ind w:left="1276"/>
        <w:rPr>
          <w:lang w:val="el-GR"/>
        </w:rPr>
      </w:pPr>
      <w:bookmarkStart w:id="71" w:name="_Toc97194269"/>
      <w:bookmarkStart w:id="72" w:name="_Toc97194419"/>
      <w:bookmarkStart w:id="73" w:name="_Toc158026790"/>
      <w:r w:rsidRPr="000A60A0">
        <w:rPr>
          <w:lang w:val="el-GR"/>
        </w:rPr>
        <w:t>Προστασία Προσωπικών Δεδομένων</w:t>
      </w:r>
      <w:bookmarkEnd w:id="71"/>
      <w:bookmarkEnd w:id="72"/>
      <w:bookmarkEnd w:id="73"/>
      <w:r w:rsidRPr="000A60A0">
        <w:rPr>
          <w:lang w:val="el-GR"/>
        </w:rPr>
        <w:t xml:space="preserve"> </w:t>
      </w:r>
    </w:p>
    <w:p w14:paraId="37A1A457" w14:textId="1192E44D"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στο</w:t>
      </w:r>
      <w:r w:rsidR="00634F4F">
        <w:rPr>
          <w:lang w:val="el-GR"/>
        </w:rPr>
        <w:t xml:space="preserve"> παράρτημα </w:t>
      </w:r>
      <w:r w:rsidR="00B13B7D">
        <w:rPr>
          <w:lang w:val="el-GR"/>
        </w:rPr>
        <w:fldChar w:fldCharType="begin"/>
      </w:r>
      <w:r w:rsidR="00634F4F">
        <w:rPr>
          <w:lang w:val="el-GR"/>
        </w:rPr>
        <w:instrText xml:space="preserve"> REF _Ref146202015 \h </w:instrText>
      </w:r>
      <w:r w:rsidR="00B13B7D">
        <w:rPr>
          <w:lang w:val="el-GR"/>
        </w:rPr>
      </w:r>
      <w:r w:rsidR="00B13B7D">
        <w:rPr>
          <w:lang w:val="el-GR"/>
        </w:rPr>
        <w:fldChar w:fldCharType="separate"/>
      </w:r>
      <w:r w:rsidR="00A21A1B">
        <w:rPr>
          <w:lang w:val="el-GR"/>
        </w:rPr>
        <w:t xml:space="preserve">ΠΑΡΑΡΤΗΜΑ </w:t>
      </w:r>
      <w:r w:rsidR="00A21A1B" w:rsidRPr="00CF1C2C">
        <w:rPr>
          <w:lang w:val="el-GR"/>
        </w:rPr>
        <w:t>IX</w:t>
      </w:r>
      <w:r w:rsidR="00A21A1B" w:rsidRPr="00A93898">
        <w:rPr>
          <w:lang w:val="el-GR"/>
        </w:rPr>
        <w:t>– ΕΝΗΜΕΡΩΣΗ ΓΙΑ ΤΗΝ ΕΠΕΞΕΡΓΑΣΙΑ ΠΡΟΣΩΠΙΚΩΝ ΔΕΔΟΜΕΝΩΝ</w:t>
      </w:r>
      <w:r w:rsidR="00B13B7D">
        <w:rPr>
          <w:lang w:val="el-GR"/>
        </w:rPr>
        <w:fldChar w:fldCharType="end"/>
      </w:r>
      <w:r w:rsidR="00634F4F">
        <w:rPr>
          <w:lang w:val="el-GR"/>
        </w:rPr>
        <w:t xml:space="preserve"> </w:t>
      </w:r>
      <w:r w:rsidRPr="00C11E79">
        <w:rPr>
          <w:lang w:val="el-GR"/>
        </w:rPr>
        <w:t>στην παρούσα.</w:t>
      </w:r>
    </w:p>
    <w:p w14:paraId="4F2A6011" w14:textId="77777777" w:rsidR="0054025C" w:rsidRDefault="0054025C">
      <w:pPr>
        <w:suppressAutoHyphens w:val="0"/>
        <w:spacing w:after="0"/>
        <w:jc w:val="left"/>
        <w:rPr>
          <w:color w:val="000000"/>
          <w:lang w:val="el-GR"/>
        </w:rPr>
      </w:pPr>
      <w:r>
        <w:rPr>
          <w:color w:val="000000"/>
          <w:lang w:val="el-GR"/>
        </w:rPr>
        <w:br w:type="page"/>
      </w:r>
    </w:p>
    <w:p w14:paraId="27B44A70" w14:textId="77777777" w:rsidR="008338F0" w:rsidRPr="00603221" w:rsidRDefault="008338F0">
      <w:pPr>
        <w:rPr>
          <w:lang w:val="el-GR"/>
        </w:rPr>
      </w:pPr>
    </w:p>
    <w:bookmarkEnd w:id="69"/>
    <w:p w14:paraId="4A98717F" w14:textId="77777777" w:rsidR="008338F0" w:rsidRPr="00603221" w:rsidRDefault="003355E7" w:rsidP="003A109E">
      <w:pPr>
        <w:pStyle w:val="2"/>
        <w:rPr>
          <w:rFonts w:cs="Tahoma"/>
          <w:lang w:val="el-GR"/>
        </w:rPr>
      </w:pPr>
      <w:r w:rsidRPr="00603221">
        <w:rPr>
          <w:rFonts w:cs="Tahoma"/>
          <w:lang w:val="el-GR"/>
        </w:rPr>
        <w:tab/>
      </w:r>
      <w:bookmarkStart w:id="74" w:name="_Toc97194270"/>
      <w:bookmarkStart w:id="75" w:name="_Toc97194420"/>
      <w:bookmarkStart w:id="76" w:name="_Toc158026791"/>
      <w:r w:rsidRPr="00603221">
        <w:rPr>
          <w:rFonts w:cs="Tahoma"/>
          <w:lang w:val="el-GR"/>
        </w:rPr>
        <w:t>Δικαίωμα Συμμετοχής - Κριτήρια Ποιοτικής Επιλογής</w:t>
      </w:r>
      <w:bookmarkEnd w:id="74"/>
      <w:bookmarkEnd w:id="75"/>
      <w:bookmarkEnd w:id="76"/>
    </w:p>
    <w:p w14:paraId="5546E190" w14:textId="77777777" w:rsidR="008338F0" w:rsidRPr="00603221" w:rsidRDefault="003355E7" w:rsidP="0072750F">
      <w:pPr>
        <w:pStyle w:val="3"/>
        <w:ind w:left="1276"/>
        <w:rPr>
          <w:lang w:val="el-GR"/>
        </w:rPr>
      </w:pPr>
      <w:bookmarkStart w:id="77" w:name="_Ref496541397"/>
      <w:bookmarkStart w:id="78" w:name="_Toc97194271"/>
      <w:bookmarkStart w:id="79" w:name="_Toc97194421"/>
      <w:bookmarkStart w:id="80" w:name="_Toc158026792"/>
      <w:r w:rsidRPr="00603221">
        <w:rPr>
          <w:lang w:val="el-GR"/>
        </w:rPr>
        <w:t>Δικαιούμενοι συμμετοχής</w:t>
      </w:r>
      <w:bookmarkEnd w:id="77"/>
      <w:bookmarkEnd w:id="78"/>
      <w:bookmarkEnd w:id="79"/>
      <w:bookmarkEnd w:id="80"/>
      <w:r w:rsidRPr="00603221">
        <w:rPr>
          <w:lang w:val="el-GR"/>
        </w:rPr>
        <w:t xml:space="preserve"> </w:t>
      </w:r>
    </w:p>
    <w:p w14:paraId="1B4835A5"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C3EB6BC" w14:textId="77777777" w:rsidR="008338F0" w:rsidRPr="00603221" w:rsidRDefault="003355E7">
      <w:pPr>
        <w:rPr>
          <w:lang w:val="el-GR"/>
        </w:rPr>
      </w:pPr>
      <w:r w:rsidRPr="00603221">
        <w:rPr>
          <w:lang w:val="el-GR"/>
        </w:rPr>
        <w:t>α) κράτος-μέλος της Ένωσης,</w:t>
      </w:r>
    </w:p>
    <w:p w14:paraId="4CF52230" w14:textId="77777777" w:rsidR="008338F0" w:rsidRPr="00603221" w:rsidRDefault="003355E7">
      <w:pPr>
        <w:rPr>
          <w:lang w:val="el-GR"/>
        </w:rPr>
      </w:pPr>
      <w:r w:rsidRPr="00603221">
        <w:rPr>
          <w:lang w:val="el-GR"/>
        </w:rPr>
        <w:t>β) κράτος-μέλος του Ευρωπαϊκού Οικονομικού Χώρου (Ε.Ο.Χ.),</w:t>
      </w:r>
    </w:p>
    <w:p w14:paraId="732D67BF" w14:textId="77777777" w:rsidR="008338F0" w:rsidRPr="00603221" w:rsidRDefault="003355E7">
      <w:pPr>
        <w:rPr>
          <w:lang w:val="el-GR"/>
        </w:rPr>
      </w:pPr>
      <w:r w:rsidRPr="00603221">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D3B0E">
        <w:rPr>
          <w:lang w:val="el-GR"/>
        </w:rPr>
        <w:t>,</w:t>
      </w:r>
      <w:r w:rsidR="00622276" w:rsidRPr="003D61E5">
        <w:rPr>
          <w:lang w:val="el-GR"/>
        </w:rPr>
        <w:t xml:space="preserve"> </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2FF2023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24B2316" w14:textId="77777777" w:rsidR="00CD3B0E" w:rsidRPr="00873C1B"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w:t>
      </w:r>
      <w:r w:rsidR="000D281A" w:rsidRPr="003D61E5">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873C1B" w:rsidRPr="003D61E5">
        <w:rPr>
          <w:lang w:val="el-GR"/>
        </w:rPr>
        <w:t>.</w:t>
      </w:r>
    </w:p>
    <w:p w14:paraId="478DE48C" w14:textId="77777777" w:rsidR="009F688B" w:rsidRPr="003E44A9" w:rsidRDefault="00E97E4D" w:rsidP="009F688B">
      <w:pPr>
        <w:rPr>
          <w:lang w:val="el-GR"/>
        </w:rPr>
      </w:pPr>
      <w:bookmarkStart w:id="81"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3E44A9">
        <w:rPr>
          <w:lang w:val="el-GR"/>
        </w:rPr>
        <w:t>στ</w:t>
      </w:r>
      <w:proofErr w:type="spellEnd"/>
      <w:r w:rsidR="009F688B" w:rsidRPr="003E44A9">
        <w:rPr>
          <w:lang w:val="el-GR"/>
        </w:rPr>
        <w:t>) και η) έως ι) της οδηγίας 2014/24/ΕΕ, του άρθρου 18, του άρθρου 21 στοιχεία β) έως ε), και ζ) έως θ) και των άρθρων 29 και 30 της</w:t>
      </w:r>
      <w:r w:rsidR="0003481A" w:rsidRPr="0003481A">
        <w:rPr>
          <w:lang w:val="el-GR"/>
        </w:rPr>
        <w:t xml:space="preserve"> </w:t>
      </w:r>
      <w:r w:rsidR="009F688B" w:rsidRPr="003E44A9">
        <w:rPr>
          <w:lang w:val="el-GR"/>
        </w:rPr>
        <w:t xml:space="preserve">οδηγίας 2014/25/ΕΕ, καθώς και του άρθρου 13 στοιχεία α) έως δ), </w:t>
      </w:r>
      <w:proofErr w:type="spellStart"/>
      <w:r w:rsidR="009F688B" w:rsidRPr="003E44A9">
        <w:rPr>
          <w:lang w:val="el-GR"/>
        </w:rPr>
        <w:t>στ</w:t>
      </w:r>
      <w:proofErr w:type="spellEnd"/>
      <w:r w:rsidR="009F688B" w:rsidRPr="003E44A9">
        <w:rPr>
          <w:lang w:val="el-GR"/>
        </w:rPr>
        <w:t>) έως η) και ι) της οδηγίας 2009/81/ΕΚ, σε ή με:</w:t>
      </w:r>
    </w:p>
    <w:p w14:paraId="2985BBE2"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A858B98"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0490C6D"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D6E9301" w14:textId="37C7B05E" w:rsidR="00E97E4D" w:rsidRPr="00E97E4D" w:rsidRDefault="009F688B" w:rsidP="00F25603">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sidR="00B13B7D">
        <w:rPr>
          <w:lang w:val="el-GR"/>
        </w:rPr>
        <w:fldChar w:fldCharType="begin"/>
      </w:r>
      <w:r>
        <w:rPr>
          <w:lang w:val="el-GR"/>
        </w:rPr>
        <w:instrText xml:space="preserve"> REF _Ref494118533 \h </w:instrText>
      </w:r>
      <w:r w:rsidR="00B13B7D">
        <w:rPr>
          <w:lang w:val="el-GR"/>
        </w:rPr>
      </w:r>
      <w:r w:rsidR="00B13B7D">
        <w:rPr>
          <w:lang w:val="el-GR"/>
        </w:rPr>
        <w:fldChar w:fldCharType="separate"/>
      </w:r>
      <w:r w:rsidR="00A21A1B" w:rsidRPr="00603221">
        <w:rPr>
          <w:lang w:val="el-GR"/>
        </w:rPr>
        <w:t xml:space="preserve">ΠΑΡΑΡΤΗΜΑ </w:t>
      </w:r>
      <w:r w:rsidR="00A21A1B" w:rsidRPr="00603221">
        <w:t>VI</w:t>
      </w:r>
      <w:r w:rsidR="00A21A1B" w:rsidRPr="00603221">
        <w:rPr>
          <w:lang w:val="el-GR"/>
        </w:rPr>
        <w:t>Ι – Άλλες Δηλώσεις</w:t>
      </w:r>
      <w:r w:rsidR="00B13B7D">
        <w:rPr>
          <w:lang w:val="el-GR"/>
        </w:rPr>
        <w:fldChar w:fldCharType="end"/>
      </w:r>
      <w:r>
        <w:rPr>
          <w:lang w:val="el-GR"/>
        </w:rPr>
        <w:t xml:space="preserve"> </w:t>
      </w:r>
      <w:r w:rsidRPr="003E44A9">
        <w:rPr>
          <w:lang w:val="el-GR"/>
        </w:rPr>
        <w:t>της παρούσας».</w:t>
      </w:r>
      <w:r w:rsidRPr="002A09CC">
        <w:rPr>
          <w:lang w:val="el-GR"/>
        </w:rPr>
        <w:t xml:space="preserve"> </w:t>
      </w:r>
      <w:bookmarkEnd w:id="81"/>
    </w:p>
    <w:p w14:paraId="260A6C4D"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w:t>
      </w:r>
      <w:r w:rsidR="00CD3B0E" w:rsidRPr="00CD3B0E">
        <w:rPr>
          <w:lang w:val="el-GR"/>
        </w:rPr>
        <w:lastRenderedPageBreak/>
        <w:t>απαιτήσει από τις ενώσεις οικονομικών φορέων να περιβληθούν συγκεκριμένη νομική μορφή, εφόσον τους ανατεθεί η σύμβαση.</w:t>
      </w:r>
    </w:p>
    <w:p w14:paraId="78E97EC4"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30B11945" w14:textId="77777777" w:rsidR="002F2BED" w:rsidRPr="002F2BED" w:rsidRDefault="002F2BED" w:rsidP="00AB1DCF">
      <w:pPr>
        <w:pStyle w:val="af6"/>
        <w:rPr>
          <w:lang w:val="el-GR"/>
        </w:rPr>
      </w:pPr>
    </w:p>
    <w:p w14:paraId="15232D7B" w14:textId="77777777" w:rsidR="008338F0" w:rsidRPr="00603221" w:rsidRDefault="003355E7" w:rsidP="0072750F">
      <w:pPr>
        <w:pStyle w:val="3"/>
        <w:ind w:left="1276"/>
        <w:rPr>
          <w:lang w:val="el-GR"/>
        </w:rPr>
      </w:pPr>
      <w:bookmarkStart w:id="82" w:name="_Ref496542081"/>
      <w:bookmarkStart w:id="83" w:name="_Toc97194272"/>
      <w:bookmarkStart w:id="84" w:name="_Toc97194422"/>
      <w:bookmarkStart w:id="85" w:name="_Toc158026793"/>
      <w:r w:rsidRPr="00603221">
        <w:rPr>
          <w:lang w:val="el-GR"/>
        </w:rPr>
        <w:t>Εγγύηση συμμετοχής</w:t>
      </w:r>
      <w:bookmarkEnd w:id="82"/>
      <w:bookmarkEnd w:id="83"/>
      <w:bookmarkEnd w:id="84"/>
      <w:bookmarkEnd w:id="85"/>
    </w:p>
    <w:p w14:paraId="0194911E" w14:textId="77777777" w:rsidR="00C960CF" w:rsidRPr="0026551E" w:rsidRDefault="003355E7" w:rsidP="00FF489C">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26551E" w:rsidRPr="0026551E">
        <w:rPr>
          <w:lang w:val="el-GR"/>
        </w:rPr>
        <w:t>ΠΑΡΑΡΤΗΜΑ VIII – Υποδείγματα Εγγυητικών Επιστολών</w:t>
      </w:r>
      <w:r w:rsidR="00CA543A" w:rsidRPr="0026551E">
        <w:rPr>
          <w:lang w:val="el-GR"/>
        </w:rPr>
        <w:t>»</w:t>
      </w:r>
      <w:r w:rsidR="00E1337D" w:rsidRPr="0026551E">
        <w:rPr>
          <w:lang w:val="el-GR"/>
        </w:rPr>
        <w:t xml:space="preserve"> </w:t>
      </w:r>
      <w:r w:rsidR="00C960CF" w:rsidRPr="0026551E">
        <w:rPr>
          <w:lang w:val="el-GR"/>
        </w:rPr>
        <w:t>της παρούσας</w:t>
      </w:r>
      <w:r w:rsidRPr="0026551E">
        <w:rPr>
          <w:lang w:val="el-GR"/>
        </w:rPr>
        <w:t>.</w:t>
      </w:r>
    </w:p>
    <w:p w14:paraId="3B8FDFAD" w14:textId="77777777" w:rsidR="00DF0C2D" w:rsidRPr="00FF489C" w:rsidRDefault="00DF0C2D" w:rsidP="00FF489C">
      <w:pPr>
        <w:rPr>
          <w:bCs/>
          <w:lang w:val="el-GR"/>
        </w:rPr>
      </w:pPr>
      <w:r w:rsidRPr="00FF489C">
        <w:rPr>
          <w:bCs/>
          <w:lang w:val="el-GR"/>
        </w:rPr>
        <w:t xml:space="preserve">Το ποσό της εγγυητικής επιστολής θα πρέπει να καλύπτει σε ευρώ (€) ποσοστό </w:t>
      </w:r>
      <w:r w:rsidR="003E44A9" w:rsidRPr="00FF489C">
        <w:rPr>
          <w:bCs/>
          <w:lang w:val="el-GR"/>
        </w:rPr>
        <w:t>2</w:t>
      </w:r>
      <w:r w:rsidRPr="00FF489C">
        <w:rPr>
          <w:bCs/>
          <w:lang w:val="el-GR"/>
        </w:rPr>
        <w:t xml:space="preserve">% του προϋπολογισμού του Έργου (μη συμπεριλαμβανομένου ΦΠΑ), ήτοι ποσό  </w:t>
      </w:r>
      <w:r w:rsidR="00202608" w:rsidRPr="00FA5533">
        <w:rPr>
          <w:b/>
          <w:lang w:val="el-GR"/>
        </w:rPr>
        <w:t xml:space="preserve">τεσσάρων χιλιάδων </w:t>
      </w:r>
      <w:r w:rsidR="00E67D58" w:rsidRPr="00FA5533">
        <w:rPr>
          <w:b/>
          <w:lang w:val="el-GR"/>
        </w:rPr>
        <w:t>διακοσίων πενήντα οκτώ</w:t>
      </w:r>
      <w:r w:rsidR="00202608" w:rsidRPr="00FA5533">
        <w:rPr>
          <w:b/>
          <w:lang w:val="el-GR"/>
        </w:rPr>
        <w:t xml:space="preserve"> </w:t>
      </w:r>
      <w:r w:rsidR="003E44A9" w:rsidRPr="00FA5533">
        <w:rPr>
          <w:b/>
          <w:lang w:val="el-GR"/>
        </w:rPr>
        <w:t>Ευρώ</w:t>
      </w:r>
      <w:r w:rsidR="003E44A9" w:rsidRPr="00FF489C">
        <w:rPr>
          <w:bCs/>
          <w:lang w:val="el-GR"/>
        </w:rPr>
        <w:t xml:space="preserve"> </w:t>
      </w:r>
      <w:r w:rsidRPr="00FA5533">
        <w:rPr>
          <w:b/>
          <w:lang w:val="el-GR"/>
        </w:rPr>
        <w:t>(</w:t>
      </w:r>
      <w:r w:rsidR="002A63C2" w:rsidRPr="00FA5533">
        <w:rPr>
          <w:b/>
          <w:lang w:val="el-GR"/>
        </w:rPr>
        <w:t>4.</w:t>
      </w:r>
      <w:r w:rsidR="00E67D58" w:rsidRPr="00FA5533">
        <w:rPr>
          <w:b/>
          <w:lang w:val="el-GR"/>
        </w:rPr>
        <w:t>258</w:t>
      </w:r>
      <w:r w:rsidR="002A63C2" w:rsidRPr="00FA5533">
        <w:rPr>
          <w:b/>
          <w:lang w:val="el-GR"/>
        </w:rPr>
        <w:t>,00 €</w:t>
      </w:r>
      <w:r w:rsidRPr="00FA5533">
        <w:rPr>
          <w:b/>
          <w:lang w:val="el-GR"/>
        </w:rPr>
        <w:t>)</w:t>
      </w:r>
      <w:r w:rsidRPr="00FF489C">
        <w:rPr>
          <w:bCs/>
          <w:lang w:val="el-GR"/>
        </w:rPr>
        <w:t>.</w:t>
      </w:r>
    </w:p>
    <w:p w14:paraId="1984B709" w14:textId="77777777" w:rsidR="008338F0" w:rsidRPr="00603221" w:rsidRDefault="003355E7">
      <w:pPr>
        <w:rPr>
          <w:bCs/>
          <w:lang w:val="el-GR"/>
        </w:rPr>
      </w:pPr>
      <w:r w:rsidRPr="00FF489C">
        <w:rPr>
          <w:bCs/>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136E8247" w14:textId="1D4A5561"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496542431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bCs/>
          <w:lang w:val="el-GR"/>
        </w:rPr>
        <w:t>2.4.5</w:t>
      </w:r>
      <w:r w:rsidR="00526510">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1188A581" w14:textId="4D5A2163"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B13B7D">
        <w:rPr>
          <w:bCs/>
          <w:lang w:val="el-GR"/>
        </w:rPr>
        <w:fldChar w:fldCharType="begin"/>
      </w:r>
      <w:r>
        <w:rPr>
          <w:bCs/>
          <w:lang w:val="el-GR"/>
        </w:rPr>
        <w:instrText xml:space="preserve"> REF _Ref496542534 \r \h </w:instrText>
      </w:r>
      <w:r w:rsidR="00B13B7D">
        <w:rPr>
          <w:bCs/>
          <w:lang w:val="el-GR"/>
        </w:rPr>
      </w:r>
      <w:r w:rsidR="00B13B7D">
        <w:rPr>
          <w:bCs/>
          <w:lang w:val="el-GR"/>
        </w:rPr>
        <w:fldChar w:fldCharType="separate"/>
      </w:r>
      <w:r w:rsidR="00A21A1B">
        <w:rPr>
          <w:bCs/>
          <w:lang w:val="el-GR"/>
        </w:rPr>
        <w:t>3.1</w:t>
      </w:r>
      <w:r w:rsidR="00B13B7D">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4241F2D2" w14:textId="77777777" w:rsidR="00CD3B0E" w:rsidRPr="00603221" w:rsidRDefault="00CD3B0E">
      <w:pPr>
        <w:rPr>
          <w:b/>
          <w:bCs/>
          <w:lang w:val="el-GR"/>
        </w:rPr>
      </w:pPr>
    </w:p>
    <w:p w14:paraId="770D3B87"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51B190B2"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2408D0D0" w14:textId="77777777" w:rsidR="00E975FD" w:rsidRDefault="00FA4CDD">
      <w:pPr>
        <w:rPr>
          <w:lang w:val="el-GR"/>
        </w:rPr>
      </w:pPr>
      <w:r>
        <w:rPr>
          <w:lang w:val="el-GR"/>
        </w:rPr>
        <w:t>μ</w:t>
      </w:r>
      <w:r w:rsidR="00FC1B9E">
        <w:rPr>
          <w:lang w:val="el-GR"/>
        </w:rPr>
        <w:t>ετά από:</w:t>
      </w:r>
    </w:p>
    <w:p w14:paraId="013F6E5E"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7979C5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4F9964B6" w14:textId="77777777" w:rsidR="00FC1B9E" w:rsidRPr="004F0BB3"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B97082"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471E15A0"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68307244"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259C7E0F" w14:textId="77777777" w:rsidR="00DB2BAF" w:rsidRPr="00821852" w:rsidRDefault="00DB2BAF" w:rsidP="00821852">
      <w:pPr>
        <w:rPr>
          <w:lang w:val="el-GR"/>
        </w:rPr>
      </w:pPr>
    </w:p>
    <w:p w14:paraId="7F9CD9BD" w14:textId="6E957398"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496541742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2.2.3</w:t>
      </w:r>
      <w:r w:rsidR="00526510">
        <w:fldChar w:fldCharType="end"/>
      </w:r>
      <w:r w:rsidRPr="00603221">
        <w:rPr>
          <w:lang w:val="el-GR"/>
        </w:rPr>
        <w:t xml:space="preserve"> έως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496541700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2.2.8</w:t>
      </w:r>
      <w:r w:rsidR="00526510">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B13B7D">
        <w:rPr>
          <w:lang w:val="el-GR"/>
        </w:rPr>
        <w:fldChar w:fldCharType="begin"/>
      </w:r>
      <w:r w:rsidR="00C32872">
        <w:rPr>
          <w:lang w:val="el-GR"/>
        </w:rPr>
        <w:instrText xml:space="preserve"> REF _Ref40957856 \r \h </w:instrText>
      </w:r>
      <w:r w:rsidR="00B13B7D">
        <w:rPr>
          <w:lang w:val="el-GR"/>
        </w:rPr>
      </w:r>
      <w:r w:rsidR="00B13B7D">
        <w:rPr>
          <w:lang w:val="el-GR"/>
        </w:rPr>
        <w:fldChar w:fldCharType="separate"/>
      </w:r>
      <w:r w:rsidR="00A21A1B">
        <w:rPr>
          <w:lang w:val="el-GR"/>
        </w:rPr>
        <w:t>2.2.9.2</w:t>
      </w:r>
      <w:r w:rsidR="00B13B7D">
        <w:rPr>
          <w:lang w:val="el-GR"/>
        </w:rPr>
        <w:fldChar w:fldCharType="end"/>
      </w:r>
      <w:r w:rsidR="00C32872">
        <w:rPr>
          <w:lang w:val="el-GR"/>
        </w:rPr>
        <w:t xml:space="preserve"> &amp; </w:t>
      </w:r>
      <w:r w:rsidR="00B13B7D">
        <w:rPr>
          <w:lang w:val="el-GR"/>
        </w:rPr>
        <w:fldChar w:fldCharType="begin"/>
      </w:r>
      <w:r w:rsidR="00C32872">
        <w:rPr>
          <w:lang w:val="el-GR"/>
        </w:rPr>
        <w:instrText xml:space="preserve"> REF _Ref67613215 \r \h </w:instrText>
      </w:r>
      <w:r w:rsidR="00B13B7D">
        <w:rPr>
          <w:lang w:val="el-GR"/>
        </w:rPr>
      </w:r>
      <w:r w:rsidR="00B13B7D">
        <w:rPr>
          <w:lang w:val="el-GR"/>
        </w:rPr>
        <w:fldChar w:fldCharType="separate"/>
      </w:r>
      <w:r w:rsidR="00A21A1B">
        <w:rPr>
          <w:lang w:val="el-GR"/>
        </w:rPr>
        <w:t>3.2</w:t>
      </w:r>
      <w:r w:rsidR="00B13B7D">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B13B7D">
        <w:rPr>
          <w:lang w:val="el-GR"/>
        </w:rPr>
        <w:fldChar w:fldCharType="begin"/>
      </w:r>
      <w:r w:rsidR="00C32872">
        <w:rPr>
          <w:lang w:val="el-GR"/>
        </w:rPr>
        <w:instrText xml:space="preserve"> REF _Ref67613215 \r \h </w:instrText>
      </w:r>
      <w:r w:rsidR="00B13B7D">
        <w:rPr>
          <w:lang w:val="el-GR"/>
        </w:rPr>
      </w:r>
      <w:r w:rsidR="00B13B7D">
        <w:rPr>
          <w:lang w:val="el-GR"/>
        </w:rPr>
        <w:fldChar w:fldCharType="separate"/>
      </w:r>
      <w:r w:rsidR="00A21A1B">
        <w:rPr>
          <w:lang w:val="el-GR"/>
        </w:rPr>
        <w:t>3.2</w:t>
      </w:r>
      <w:r w:rsidR="00B13B7D">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B13B7D">
        <w:rPr>
          <w:lang w:val="el-GR"/>
        </w:rPr>
        <w:fldChar w:fldCharType="begin"/>
      </w:r>
      <w:r w:rsidR="00C32872">
        <w:rPr>
          <w:lang w:val="el-GR"/>
        </w:rPr>
        <w:instrText xml:space="preserve"> REF _Ref496541356 \r \h </w:instrText>
      </w:r>
      <w:r w:rsidR="00B13B7D">
        <w:rPr>
          <w:lang w:val="el-GR"/>
        </w:rPr>
      </w:r>
      <w:r w:rsidR="00B13B7D">
        <w:rPr>
          <w:lang w:val="el-GR"/>
        </w:rPr>
        <w:fldChar w:fldCharType="separate"/>
      </w:r>
      <w:r w:rsidR="00A21A1B">
        <w:rPr>
          <w:lang w:val="el-GR"/>
        </w:rPr>
        <w:t>2.2.3</w:t>
      </w:r>
      <w:r w:rsidR="00B13B7D">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F5A3520" w14:textId="77777777" w:rsidR="00C32872" w:rsidRPr="00603221" w:rsidRDefault="00C32872">
      <w:pPr>
        <w:rPr>
          <w:lang w:val="el-GR"/>
        </w:rPr>
      </w:pPr>
    </w:p>
    <w:p w14:paraId="02B4E412" w14:textId="77777777" w:rsidR="008338F0" w:rsidRPr="00603221" w:rsidRDefault="003355E7" w:rsidP="0072750F">
      <w:pPr>
        <w:pStyle w:val="3"/>
        <w:ind w:left="1276"/>
        <w:rPr>
          <w:lang w:val="el-GR"/>
        </w:rPr>
      </w:pPr>
      <w:bookmarkStart w:id="86" w:name="_Ref496541356"/>
      <w:bookmarkStart w:id="87" w:name="_Ref496541742"/>
      <w:bookmarkStart w:id="88" w:name="_Ref496541775"/>
      <w:bookmarkStart w:id="89" w:name="_Ref496541863"/>
      <w:bookmarkStart w:id="90" w:name="_Toc97194273"/>
      <w:bookmarkStart w:id="91" w:name="_Toc97194423"/>
      <w:bookmarkStart w:id="92" w:name="_Toc158026794"/>
      <w:r w:rsidRPr="00603221">
        <w:rPr>
          <w:lang w:val="el-GR"/>
        </w:rPr>
        <w:t>Λόγοι αποκλεισμού</w:t>
      </w:r>
      <w:bookmarkEnd w:id="86"/>
      <w:bookmarkEnd w:id="87"/>
      <w:bookmarkEnd w:id="88"/>
      <w:bookmarkEnd w:id="89"/>
      <w:bookmarkEnd w:id="90"/>
      <w:bookmarkEnd w:id="91"/>
      <w:bookmarkEnd w:id="92"/>
      <w:r w:rsidRPr="00603221">
        <w:rPr>
          <w:lang w:val="el-GR"/>
        </w:rPr>
        <w:t xml:space="preserve"> </w:t>
      </w:r>
    </w:p>
    <w:p w14:paraId="709E390A"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0FF1ED0" w14:textId="77777777" w:rsidR="008338F0" w:rsidRPr="00603221" w:rsidRDefault="00E1337D">
      <w:pPr>
        <w:pStyle w:val="aff"/>
        <w:numPr>
          <w:ilvl w:val="3"/>
          <w:numId w:val="22"/>
        </w:numPr>
        <w:spacing w:before="240"/>
        <w:ind w:left="0" w:firstLine="0"/>
        <w:rPr>
          <w:lang w:val="el-GR"/>
        </w:rPr>
      </w:pPr>
      <w:bookmarkStart w:id="93" w:name="_Ref496540567"/>
      <w:r w:rsidRPr="00603221">
        <w:rPr>
          <w:lang w:val="el-GR"/>
        </w:rPr>
        <w:t xml:space="preserve"> </w:t>
      </w:r>
      <w:bookmarkStart w:id="9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3"/>
      <w:bookmarkEnd w:id="94"/>
      <w:r w:rsidR="003355E7" w:rsidRPr="00603221">
        <w:rPr>
          <w:lang w:val="el-GR"/>
        </w:rPr>
        <w:t xml:space="preserve"> </w:t>
      </w:r>
    </w:p>
    <w:p w14:paraId="564DC470"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0075E358" w14:textId="77777777" w:rsidR="00105242" w:rsidRPr="0043701B"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r w:rsidR="0043701B" w:rsidRPr="003D61E5">
        <w:rPr>
          <w:lang w:val="el-GR"/>
        </w:rPr>
        <w:t>,</w:t>
      </w:r>
    </w:p>
    <w:p w14:paraId="459F601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xml:space="preserve">.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w:t>
      </w:r>
      <w:r w:rsidR="00105242" w:rsidRPr="00105242">
        <w:rPr>
          <w:lang w:val="el-GR"/>
        </w:rPr>
        <w:lastRenderedPageBreak/>
        <w:t>(επικουρικές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E352F64" w14:textId="77777777" w:rsidR="008338F0" w:rsidRPr="00603221" w:rsidRDefault="008338F0">
      <w:pPr>
        <w:rPr>
          <w:lang w:val="el-GR"/>
        </w:rPr>
      </w:pPr>
    </w:p>
    <w:p w14:paraId="2967CBA6" w14:textId="77777777" w:rsidR="008338F0" w:rsidRPr="00603221" w:rsidRDefault="003355E7">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DFC5B40" w14:textId="77777777" w:rsidR="009A3D76" w:rsidRPr="00603221"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54565B7"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725BF18C"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4C4E806B"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7AA16CBF" w14:textId="77777777" w:rsidR="009A3D76" w:rsidRDefault="009A3D76" w:rsidP="009A3D76">
      <w:pPr>
        <w:rPr>
          <w:lang w:val="el-GR"/>
        </w:rPr>
      </w:pPr>
      <w:r>
        <w:rPr>
          <w:lang w:val="el-GR"/>
        </w:rPr>
        <w:t>- στις περιπτώσεις εταιρειών περιορισμένης ευθύνης (Ε.Π.Ε.)</w:t>
      </w:r>
      <w:r w:rsidR="00597E21" w:rsidRPr="003D61E5">
        <w:rPr>
          <w:lang w:val="el-GR"/>
        </w:rPr>
        <w:t>,</w:t>
      </w:r>
      <w:r>
        <w:rPr>
          <w:lang w:val="el-GR"/>
        </w:rPr>
        <w:t xml:space="preserve"> ιδιωτικών κεφαλαιουχικών εταιρειών (Ι.Κ.Ε.) και προσωπικών εταιρειών (Ο.Ε. και Ε.Ε.) τους διαχειριστές.</w:t>
      </w:r>
    </w:p>
    <w:p w14:paraId="1DD5E076"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110D91F"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6E665453"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BDDABA" w14:textId="77777777" w:rsidR="009A3D76"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1C7D050A" w14:textId="77777777" w:rsidR="00202608" w:rsidRPr="00821852" w:rsidRDefault="00202608" w:rsidP="009A3D76">
      <w:pPr>
        <w:rPr>
          <w:b/>
          <w:bCs/>
          <w:lang w:val="el-GR"/>
        </w:rPr>
      </w:pPr>
    </w:p>
    <w:p w14:paraId="03370097" w14:textId="77777777" w:rsidR="005A0ACC" w:rsidRDefault="000326F6">
      <w:pPr>
        <w:pStyle w:val="aff"/>
        <w:numPr>
          <w:ilvl w:val="3"/>
          <w:numId w:val="22"/>
        </w:numPr>
        <w:tabs>
          <w:tab w:val="left" w:pos="0"/>
          <w:tab w:val="left" w:pos="709"/>
          <w:tab w:val="left" w:pos="1134"/>
        </w:tabs>
        <w:spacing w:before="240"/>
        <w:ind w:left="0" w:firstLine="0"/>
        <w:rPr>
          <w:lang w:val="el-GR"/>
        </w:rPr>
      </w:pPr>
      <w:bookmarkStart w:id="95" w:name="_Ref503518036"/>
      <w:r w:rsidRPr="00603221">
        <w:rPr>
          <w:lang w:val="el-GR"/>
        </w:rPr>
        <w:t>Σ</w:t>
      </w:r>
      <w:r w:rsidR="005A0ACC" w:rsidRPr="00603221">
        <w:rPr>
          <w:lang w:val="el-GR"/>
        </w:rPr>
        <w:t>τις ακόλουθες περιπτώσεις</w:t>
      </w:r>
      <w:bookmarkEnd w:id="95"/>
      <w:r w:rsidR="005A0ACC" w:rsidRPr="00603221">
        <w:rPr>
          <w:lang w:val="el-GR"/>
        </w:rPr>
        <w:t xml:space="preserve"> </w:t>
      </w:r>
    </w:p>
    <w:p w14:paraId="701E5DEB"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58060200" w14:textId="77777777" w:rsidR="009A3D76" w:rsidRPr="00C229F3" w:rsidRDefault="009A3D76" w:rsidP="009A3D76">
      <w:pPr>
        <w:rPr>
          <w:lang w:val="el-GR"/>
        </w:rPr>
      </w:pPr>
      <w:r>
        <w:rPr>
          <w:lang w:val="el-GR"/>
        </w:rP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9878DB1"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053BB61"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074870A7"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0116662D" w14:textId="77777777" w:rsidR="004B29C9" w:rsidRPr="00603221" w:rsidRDefault="004B29C9" w:rsidP="003329FF">
      <w:pPr>
        <w:rPr>
          <w:lang w:val="el-GR"/>
        </w:rPr>
      </w:pPr>
    </w:p>
    <w:p w14:paraId="535A85F7" w14:textId="77777777" w:rsidR="00B04AF3" w:rsidRPr="00603221" w:rsidRDefault="003355E7">
      <w:pPr>
        <w:pStyle w:val="aff"/>
        <w:numPr>
          <w:ilvl w:val="3"/>
          <w:numId w:val="22"/>
        </w:numPr>
        <w:tabs>
          <w:tab w:val="left" w:pos="0"/>
          <w:tab w:val="left" w:pos="709"/>
          <w:tab w:val="left" w:pos="1134"/>
        </w:tabs>
        <w:spacing w:before="240"/>
        <w:ind w:left="0" w:firstLine="0"/>
        <w:rPr>
          <w:i/>
          <w:color w:val="5B9BD5"/>
          <w:lang w:val="el-GR"/>
        </w:rPr>
      </w:pPr>
      <w:bookmarkStart w:id="9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6"/>
      <w:r w:rsidRPr="00603221">
        <w:rPr>
          <w:lang w:val="el-GR"/>
        </w:rPr>
        <w:t xml:space="preserve"> </w:t>
      </w:r>
    </w:p>
    <w:p w14:paraId="52D248B8"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4988E47A" w:rsidRPr="4EB4B79F">
        <w:rPr>
          <w:lang w:val="el-GR"/>
        </w:rPr>
        <w:t>,</w:t>
      </w:r>
    </w:p>
    <w:p w14:paraId="683CA70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sidRPr="3CDD504E">
        <w:rPr>
          <w:b/>
          <w:bCs/>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sidRPr="3CDD504E">
        <w:rPr>
          <w:b/>
          <w:bCs/>
          <w:lang w:val="el-GR"/>
        </w:rPr>
        <w:t xml:space="preserve"> </w:t>
      </w:r>
      <w:r w:rsidR="00A23EAB">
        <w:rPr>
          <w:lang w:val="el-GR"/>
        </w:rPr>
        <w:t>ή τελεί υπό αναγκαστική διαχείριση</w:t>
      </w:r>
      <w:r w:rsidR="00A23EAB" w:rsidRPr="3CDD504E">
        <w:rPr>
          <w:b/>
          <w:bCs/>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w:t>
      </w:r>
      <w:r w:rsidR="07F5989A" w:rsidRPr="3CDD504E">
        <w:rPr>
          <w:lang w:val="el-GR"/>
        </w:rPr>
        <w:t>,</w:t>
      </w:r>
      <w:r w:rsidR="00A23EAB">
        <w:rPr>
          <w:lang w:val="el-GR"/>
        </w:rPr>
        <w:t xml:space="preserve"> </w:t>
      </w:r>
    </w:p>
    <w:p w14:paraId="79E10F8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A1ED47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BCA9CD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46EFF7B7"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EFEFADF" w14:textId="3CC0051E"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B13B7D">
        <w:rPr>
          <w:lang w:val="el-GR"/>
        </w:rPr>
        <w:fldChar w:fldCharType="begin"/>
      </w:r>
      <w:r w:rsidR="00C8339C">
        <w:rPr>
          <w:lang w:val="el-GR"/>
        </w:rPr>
        <w:instrText xml:space="preserve"> REF _Ref40957856 \r \h </w:instrText>
      </w:r>
      <w:r w:rsidR="00B13B7D">
        <w:rPr>
          <w:lang w:val="el-GR"/>
        </w:rPr>
      </w:r>
      <w:r w:rsidR="00B13B7D">
        <w:rPr>
          <w:lang w:val="el-GR"/>
        </w:rPr>
        <w:fldChar w:fldCharType="separate"/>
      </w:r>
      <w:r w:rsidR="00A21A1B">
        <w:rPr>
          <w:lang w:val="el-GR"/>
        </w:rPr>
        <w:t>2.2.9.2</w:t>
      </w:r>
      <w:r w:rsidR="00B13B7D">
        <w:rPr>
          <w:lang w:val="el-GR"/>
        </w:rPr>
        <w:fldChar w:fldCharType="end"/>
      </w:r>
      <w:r w:rsidR="00E403E0">
        <w:rPr>
          <w:lang w:val="el-GR"/>
        </w:rPr>
        <w:t xml:space="preserve"> </w:t>
      </w:r>
      <w:r w:rsidR="00B13B7D">
        <w:rPr>
          <w:lang w:val="el-GR"/>
        </w:rPr>
        <w:fldChar w:fldCharType="begin"/>
      </w:r>
      <w:r w:rsidR="00E403E0">
        <w:rPr>
          <w:lang w:val="el-GR"/>
        </w:rPr>
        <w:instrText xml:space="preserve"> REF _Ref40957856 \h </w:instrText>
      </w:r>
      <w:r w:rsidR="00B13B7D">
        <w:rPr>
          <w:lang w:val="el-GR"/>
        </w:rPr>
      </w:r>
      <w:r w:rsidR="00B13B7D">
        <w:rPr>
          <w:lang w:val="el-GR"/>
        </w:rPr>
        <w:fldChar w:fldCharType="separate"/>
      </w:r>
      <w:r w:rsidR="00A21A1B" w:rsidRPr="00FF489C">
        <w:rPr>
          <w:lang w:val="el-GR"/>
        </w:rPr>
        <w:t>Αποδεικτικά μέσα- Δικαιολογητικά προσωρινού αναδόχου</w:t>
      </w:r>
      <w:r w:rsidR="00B13B7D">
        <w:rPr>
          <w:lang w:val="el-GR"/>
        </w:rPr>
        <w:fldChar w:fldCharType="end"/>
      </w:r>
      <w:r w:rsidR="00A9669D" w:rsidRPr="00603221">
        <w:rPr>
          <w:lang w:val="el-GR"/>
        </w:rPr>
        <w:t xml:space="preserve"> </w:t>
      </w:r>
      <w:r w:rsidR="00B941FC" w:rsidRPr="00603221">
        <w:rPr>
          <w:lang w:val="el-GR"/>
        </w:rPr>
        <w:t>της παρούσας</w:t>
      </w:r>
      <w:r w:rsidR="1763AEF6" w:rsidRPr="00603221">
        <w:rPr>
          <w:lang w:val="el-GR"/>
        </w:rPr>
        <w:t>,</w:t>
      </w:r>
      <w:r w:rsidR="00B941FC" w:rsidRPr="00603221">
        <w:rPr>
          <w:lang w:val="el-GR"/>
        </w:rPr>
        <w:t xml:space="preserve"> </w:t>
      </w:r>
    </w:p>
    <w:p w14:paraId="16EB4396"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w:t>
      </w:r>
      <w:r w:rsidRPr="00603221">
        <w:rPr>
          <w:lang w:val="el-GR"/>
        </w:rPr>
        <w:lastRenderedPageBreak/>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5A8C8DA9"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5D2360C3"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14406E9"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19C9EBF8" w14:textId="77777777" w:rsidR="002A7C7B" w:rsidRDefault="002A7C7B">
      <w:pPr>
        <w:pStyle w:val="aff"/>
        <w:numPr>
          <w:ilvl w:val="3"/>
          <w:numId w:val="2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26E3BF8" w14:textId="77777777" w:rsidR="00202608" w:rsidRDefault="00202608" w:rsidP="00FF489C">
      <w:pPr>
        <w:pStyle w:val="aff"/>
        <w:tabs>
          <w:tab w:val="left" w:pos="0"/>
          <w:tab w:val="left" w:pos="709"/>
          <w:tab w:val="left" w:pos="1134"/>
        </w:tabs>
        <w:spacing w:before="240"/>
        <w:ind w:left="0"/>
        <w:rPr>
          <w:lang w:val="el-GR"/>
        </w:rPr>
      </w:pPr>
    </w:p>
    <w:p w14:paraId="09FF7FC0" w14:textId="77777777" w:rsidR="002A7C7B" w:rsidRDefault="002A7C7B" w:rsidP="002A7C7B">
      <w:pPr>
        <w:pStyle w:val="aff"/>
        <w:tabs>
          <w:tab w:val="left" w:pos="0"/>
          <w:tab w:val="left" w:pos="709"/>
          <w:tab w:val="left" w:pos="1134"/>
        </w:tabs>
        <w:spacing w:before="240"/>
        <w:ind w:left="0"/>
        <w:rPr>
          <w:lang w:val="el-GR"/>
        </w:rPr>
      </w:pPr>
    </w:p>
    <w:p w14:paraId="29D49688" w14:textId="5653CBC1" w:rsidR="002A7C7B" w:rsidRPr="002A7C7B" w:rsidRDefault="00363799" w:rsidP="2BF22DFF">
      <w:pPr>
        <w:pStyle w:val="aff"/>
        <w:numPr>
          <w:ilvl w:val="3"/>
          <w:numId w:val="22"/>
        </w:numPr>
        <w:tabs>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496540567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2.2.3.1</w:t>
      </w:r>
      <w:r w:rsidR="00526510">
        <w:fldChar w:fldCharType="end"/>
      </w:r>
      <w:r w:rsidR="003355E7" w:rsidRPr="002A7C7B">
        <w:rPr>
          <w:lang w:val="el-GR"/>
        </w:rPr>
        <w:t xml:space="preserve"> και </w:t>
      </w:r>
      <w:r w:rsidR="00B13B7D">
        <w:rPr>
          <w:lang w:val="el-GR"/>
        </w:rPr>
        <w:fldChar w:fldCharType="begin"/>
      </w:r>
      <w:r w:rsidR="007E61C0">
        <w:rPr>
          <w:lang w:val="el-GR"/>
        </w:rPr>
        <w:instrText xml:space="preserve"> REF _Ref496540586 \r \h </w:instrText>
      </w:r>
      <w:r w:rsidR="00B13B7D">
        <w:rPr>
          <w:lang w:val="el-GR"/>
        </w:rPr>
      </w:r>
      <w:r w:rsidR="00B13B7D">
        <w:rPr>
          <w:lang w:val="el-GR"/>
        </w:rPr>
        <w:fldChar w:fldCharType="separate"/>
      </w:r>
      <w:r w:rsidR="00A21A1B">
        <w:rPr>
          <w:lang w:val="el-GR"/>
        </w:rPr>
        <w:t>2.2.3.3</w:t>
      </w:r>
      <w:r w:rsidR="00B13B7D">
        <w:rPr>
          <w:lang w:val="el-GR"/>
        </w:rPr>
        <w:fldChar w:fldCharType="end"/>
      </w:r>
      <w:r w:rsidR="007E61C0">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3355E7" w:rsidRPr="002A7C7B">
        <w:rPr>
          <w:lang w:val="el-GR"/>
        </w:rPr>
        <w:t>αυτ</w:t>
      </w:r>
      <w:proofErr w:type="spellEnd"/>
      <w:r w:rsidR="003355E7" w:rsidRPr="002A7C7B">
        <w:t>o</w:t>
      </w:r>
      <w:r w:rsidR="003355E7"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w:t>
      </w:r>
      <w:r w:rsidR="401D5648" w:rsidRPr="002A7C7B">
        <w:rPr>
          <w:lang w:val="el-GR"/>
        </w:rPr>
        <w:t xml:space="preserve"> </w:t>
      </w:r>
      <w:r w:rsidR="002A7C7B" w:rsidRPr="002A7C7B">
        <w:rPr>
          <w:lang w:val="el-GR"/>
        </w:rPr>
        <w:t>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B9FB892" w14:textId="77777777" w:rsidR="002A7C7B" w:rsidRPr="00603221" w:rsidRDefault="002A7C7B" w:rsidP="00821852">
      <w:pPr>
        <w:pStyle w:val="aff"/>
        <w:tabs>
          <w:tab w:val="left" w:pos="0"/>
          <w:tab w:val="left" w:pos="709"/>
          <w:tab w:val="left" w:pos="1134"/>
        </w:tabs>
        <w:spacing w:before="240"/>
        <w:ind w:left="0"/>
        <w:rPr>
          <w:b/>
          <w:bCs/>
          <w:lang w:val="el-GR"/>
        </w:rPr>
      </w:pPr>
    </w:p>
    <w:p w14:paraId="197898BA" w14:textId="77777777" w:rsidR="008338F0" w:rsidRPr="00251D02" w:rsidRDefault="003355E7">
      <w:pPr>
        <w:pStyle w:val="aff"/>
        <w:numPr>
          <w:ilvl w:val="3"/>
          <w:numId w:val="2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4287C953" w14:textId="77777777" w:rsidR="00251D02" w:rsidRPr="00251D02" w:rsidRDefault="00251D02" w:rsidP="00251D02">
      <w:pPr>
        <w:pStyle w:val="aff"/>
        <w:rPr>
          <w:b/>
          <w:bCs/>
          <w:color w:val="000000"/>
          <w:lang w:val="el-GR"/>
        </w:rPr>
      </w:pPr>
    </w:p>
    <w:p w14:paraId="6E434001" w14:textId="77777777" w:rsidR="00251D02" w:rsidRPr="00251D02" w:rsidRDefault="00251D02" w:rsidP="00251D02">
      <w:pPr>
        <w:pStyle w:val="aff"/>
        <w:tabs>
          <w:tab w:val="left" w:pos="0"/>
          <w:tab w:val="left" w:pos="709"/>
          <w:tab w:val="left" w:pos="1134"/>
        </w:tabs>
        <w:spacing w:before="240"/>
        <w:ind w:left="0"/>
        <w:rPr>
          <w:b/>
          <w:bCs/>
          <w:color w:val="000000"/>
          <w:sz w:val="2"/>
          <w:szCs w:val="2"/>
          <w:lang w:val="el-GR"/>
        </w:rPr>
      </w:pPr>
    </w:p>
    <w:p w14:paraId="24FB51D0" w14:textId="77777777" w:rsidR="008338F0" w:rsidRPr="00821852" w:rsidRDefault="003355E7">
      <w:pPr>
        <w:pStyle w:val="aff"/>
        <w:numPr>
          <w:ilvl w:val="3"/>
          <w:numId w:val="22"/>
        </w:numPr>
        <w:tabs>
          <w:tab w:val="left" w:pos="0"/>
          <w:tab w:val="left" w:pos="709"/>
          <w:tab w:val="left" w:pos="1134"/>
        </w:tabs>
        <w:spacing w:before="240"/>
        <w:ind w:left="0" w:firstLine="0"/>
        <w:rPr>
          <w:lang w:val="el-GR"/>
        </w:rPr>
      </w:pPr>
      <w:r w:rsidRPr="00821852">
        <w:rPr>
          <w:lang w:val="el-GR"/>
        </w:rPr>
        <w:t xml:space="preserve"> </w:t>
      </w:r>
      <w:bookmarkStart w:id="97"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7"/>
    </w:p>
    <w:p w14:paraId="587E5E52" w14:textId="77777777" w:rsidR="00D93C0C" w:rsidRDefault="00D93C0C" w:rsidP="00603221">
      <w:pPr>
        <w:pStyle w:val="aff"/>
        <w:rPr>
          <w:color w:val="000000"/>
          <w:lang w:val="el-GR"/>
        </w:rPr>
      </w:pPr>
    </w:p>
    <w:p w14:paraId="02F54DC1" w14:textId="77777777" w:rsidR="00202608" w:rsidRDefault="00202608" w:rsidP="00603221">
      <w:pPr>
        <w:pStyle w:val="aff"/>
        <w:rPr>
          <w:color w:val="000000"/>
          <w:lang w:val="el-GR"/>
        </w:rPr>
      </w:pPr>
    </w:p>
    <w:p w14:paraId="17B4900D" w14:textId="77777777" w:rsidR="00202608" w:rsidRPr="00603221" w:rsidRDefault="00202608" w:rsidP="00603221">
      <w:pPr>
        <w:pStyle w:val="aff"/>
        <w:rPr>
          <w:color w:val="000000"/>
          <w:lang w:val="el-GR"/>
        </w:rPr>
      </w:pPr>
    </w:p>
    <w:p w14:paraId="0506F947" w14:textId="77777777" w:rsidR="008338F0" w:rsidRPr="00603221" w:rsidRDefault="003355E7" w:rsidP="003329FF">
      <w:pPr>
        <w:pStyle w:val="3"/>
        <w:numPr>
          <w:ilvl w:val="0"/>
          <w:numId w:val="0"/>
        </w:numPr>
        <w:ind w:left="720" w:hanging="720"/>
        <w:rPr>
          <w:rFonts w:cs="Tahoma"/>
          <w:szCs w:val="22"/>
          <w:lang w:val="el-GR"/>
        </w:rPr>
      </w:pPr>
      <w:bookmarkStart w:id="98" w:name="_Toc97194274"/>
      <w:bookmarkStart w:id="99" w:name="_Toc97194424"/>
      <w:bookmarkStart w:id="100" w:name="_Toc158026795"/>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8"/>
      <w:bookmarkEnd w:id="99"/>
      <w:bookmarkEnd w:id="100"/>
      <w:r w:rsidR="00F11417" w:rsidRPr="00603221">
        <w:rPr>
          <w:rFonts w:cs="Tahoma"/>
          <w:szCs w:val="22"/>
          <w:lang w:val="el-GR"/>
        </w:rPr>
        <w:t xml:space="preserve"> </w:t>
      </w:r>
    </w:p>
    <w:p w14:paraId="7795C5E6" w14:textId="77777777" w:rsidR="00EA086C" w:rsidRPr="00603221" w:rsidRDefault="00EA086C" w:rsidP="00EA086C">
      <w:pPr>
        <w:rPr>
          <w:lang w:val="el-GR"/>
        </w:rPr>
      </w:pPr>
    </w:p>
    <w:p w14:paraId="47D5EFBB" w14:textId="77777777" w:rsidR="008338F0" w:rsidRPr="00603221" w:rsidDel="00893E05" w:rsidRDefault="003355E7" w:rsidP="00EA086C">
      <w:pPr>
        <w:pStyle w:val="3"/>
        <w:ind w:left="1276"/>
        <w:rPr>
          <w:lang w:val="el-GR"/>
        </w:rPr>
      </w:pPr>
      <w:bookmarkStart w:id="101" w:name="_Ref74510337"/>
      <w:bookmarkStart w:id="102" w:name="_Toc97194275"/>
      <w:bookmarkStart w:id="103" w:name="_Toc97194425"/>
      <w:bookmarkStart w:id="104" w:name="_Toc158026796"/>
      <w:r w:rsidRPr="00603221" w:rsidDel="00893E05">
        <w:rPr>
          <w:lang w:val="el-GR"/>
        </w:rPr>
        <w:t>Καταλληλόλητα άσκησης επαγγελματικής δραστηριότητας</w:t>
      </w:r>
      <w:bookmarkEnd w:id="101"/>
      <w:bookmarkEnd w:id="102"/>
      <w:bookmarkEnd w:id="103"/>
      <w:bookmarkEnd w:id="104"/>
      <w:r w:rsidRPr="00603221" w:rsidDel="00893E05">
        <w:rPr>
          <w:lang w:val="el-GR"/>
        </w:rPr>
        <w:t xml:space="preserve"> </w:t>
      </w:r>
    </w:p>
    <w:p w14:paraId="755AB76A" w14:textId="77777777" w:rsidR="002F2E92" w:rsidRPr="00BE6F4C" w:rsidDel="00893E05" w:rsidRDefault="00F86B7A" w:rsidP="00086782">
      <w:pPr>
        <w:rPr>
          <w:i/>
          <w:iCs/>
          <w:color w:val="5B9BD5"/>
          <w:lang w:val="el-GR" w:eastAsia="en-US"/>
        </w:rPr>
      </w:pPr>
      <w:bookmarkStart w:id="105"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05"/>
      <w:r w:rsidR="003E44A9" w:rsidRPr="003E44A9">
        <w:rPr>
          <w:b/>
          <w:bCs/>
          <w:lang w:val="el-GR"/>
        </w:rPr>
        <w:t xml:space="preserve"> στην παροχή </w:t>
      </w:r>
      <w:r w:rsidR="00166AA6">
        <w:rPr>
          <w:b/>
          <w:bCs/>
          <w:lang w:val="el-GR"/>
        </w:rPr>
        <w:t xml:space="preserve">υπηρεσιών </w:t>
      </w:r>
      <w:r w:rsidR="006116E4">
        <w:rPr>
          <w:b/>
          <w:bCs/>
          <w:lang w:val="el-GR"/>
        </w:rPr>
        <w:t>τεχνολογίας των πληροφοριών</w:t>
      </w:r>
      <w:r w:rsidR="003E44A9">
        <w:rPr>
          <w:lang w:val="el-GR"/>
        </w:rPr>
        <w:t>.</w:t>
      </w:r>
    </w:p>
    <w:p w14:paraId="343B5F96" w14:textId="77777777" w:rsidR="007E243D" w:rsidDel="00893E05" w:rsidRDefault="007E243D" w:rsidP="00BE6F4C">
      <w:pPr>
        <w:pStyle w:val="aff"/>
        <w:rPr>
          <w:lang w:val="el-GR"/>
        </w:rPr>
      </w:pPr>
    </w:p>
    <w:p w14:paraId="64CEBD8E" w14:textId="77777777" w:rsidR="007E243D" w:rsidRDefault="007E243D" w:rsidP="00086782">
      <w:pPr>
        <w:pStyle w:val="aff"/>
        <w:ind w:left="0"/>
        <w:rPr>
          <w:lang w:val="el-GR"/>
        </w:rPr>
      </w:pPr>
      <w:r w:rsidRPr="00252398" w:rsidDel="00893E05">
        <w:rPr>
          <w:lang w:val="el-GR"/>
        </w:rPr>
        <w:lastRenderedPageBreak/>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6A4AD609" w14:textId="77777777"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6A7EF4">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4021539" w14:textId="77777777" w:rsidR="00251D02" w:rsidRDefault="00251D02" w:rsidP="004C4659">
      <w:pPr>
        <w:pStyle w:val="aff"/>
        <w:spacing w:line="252" w:lineRule="auto"/>
        <w:ind w:left="0"/>
        <w:contextualSpacing w:val="0"/>
        <w:rPr>
          <w:b/>
          <w:bCs/>
          <w:lang w:val="el-GR"/>
        </w:rPr>
      </w:pPr>
    </w:p>
    <w:p w14:paraId="6EF51282" w14:textId="77777777" w:rsidR="009B108A" w:rsidRDefault="009B108A" w:rsidP="009B108A">
      <w:pPr>
        <w:pStyle w:val="aff"/>
        <w:ind w:left="0"/>
        <w:rPr>
          <w:lang w:val="el-GR"/>
        </w:rPr>
      </w:pPr>
      <w:r>
        <w:rPr>
          <w:rFonts w:eastAsia="Calibri"/>
          <w:bCs/>
          <w:color w:val="000000"/>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4AD3E728" w14:textId="77777777" w:rsidR="00385B17" w:rsidRDefault="00385B17" w:rsidP="00385B17">
      <w:pPr>
        <w:pStyle w:val="aff"/>
        <w:ind w:left="0"/>
        <w:rPr>
          <w:lang w:val="el-GR"/>
        </w:rPr>
      </w:pPr>
    </w:p>
    <w:p w14:paraId="3E57D2F5" w14:textId="77777777" w:rsidR="00BE6F4C"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4A44CA49" w14:textId="77777777" w:rsidR="007F51E1" w:rsidRPr="00BE6F4C" w:rsidDel="00893E05" w:rsidRDefault="007F51E1" w:rsidP="00086782">
      <w:pPr>
        <w:pStyle w:val="aff"/>
        <w:ind w:left="0"/>
        <w:rPr>
          <w:lang w:val="el-GR"/>
        </w:rPr>
      </w:pPr>
    </w:p>
    <w:p w14:paraId="4C111EB9" w14:textId="77777777" w:rsidR="008338F0" w:rsidRPr="00603221" w:rsidRDefault="003355E7" w:rsidP="00086782">
      <w:pPr>
        <w:pStyle w:val="3"/>
        <w:ind w:left="1276"/>
        <w:rPr>
          <w:lang w:val="el-GR"/>
        </w:rPr>
      </w:pPr>
      <w:bookmarkStart w:id="106" w:name="_Toc74566826"/>
      <w:bookmarkStart w:id="107" w:name="_Ref496541309"/>
      <w:bookmarkStart w:id="108" w:name="_Ref496541508"/>
      <w:bookmarkStart w:id="109" w:name="_Toc97194277"/>
      <w:bookmarkStart w:id="110" w:name="_Toc97194426"/>
      <w:bookmarkStart w:id="111" w:name="_Toc158026797"/>
      <w:bookmarkEnd w:id="106"/>
      <w:r w:rsidRPr="00603221">
        <w:rPr>
          <w:lang w:val="el-GR"/>
        </w:rPr>
        <w:t>Οικονομική και χρηματοοικονομική επάρκεια</w:t>
      </w:r>
      <w:bookmarkEnd w:id="107"/>
      <w:bookmarkEnd w:id="108"/>
      <w:bookmarkEnd w:id="109"/>
      <w:bookmarkEnd w:id="110"/>
      <w:bookmarkEnd w:id="111"/>
    </w:p>
    <w:p w14:paraId="47D46EA2" w14:textId="77777777" w:rsidR="00EC68AB" w:rsidRPr="00EC68AB" w:rsidRDefault="00F86B7A" w:rsidP="00060F90">
      <w:pPr>
        <w:rPr>
          <w:color w:val="26282A"/>
          <w:lang w:val="el-GR" w:eastAsia="en-GB"/>
        </w:rPr>
      </w:pPr>
      <w:bookmarkStart w:id="112" w:name="_Toc97194278"/>
      <w:r w:rsidRPr="2BF22DFF">
        <w:rPr>
          <w:b/>
          <w:bCs/>
          <w:lang w:val="el-GR"/>
        </w:rPr>
        <w:t>Οι οικονομικοί φορείς που συμμετέχουν στη διαδικασία σύναψης της παρούσας απαιτείται να έχουν</w:t>
      </w:r>
      <w:r w:rsidR="00060F90" w:rsidRPr="2BF22DFF">
        <w:rPr>
          <w:color w:val="000000" w:themeColor="text1"/>
          <w:lang w:val="el-GR" w:eastAsia="en-GB"/>
        </w:rPr>
        <w:t xml:space="preserve"> </w:t>
      </w:r>
      <w:r w:rsidR="00B76FE4" w:rsidRPr="2BF22DFF">
        <w:rPr>
          <w:color w:val="000000" w:themeColor="text1"/>
          <w:lang w:val="el-GR" w:eastAsia="en-GB"/>
        </w:rPr>
        <w:t>μέσο όρο</w:t>
      </w:r>
      <w:r w:rsidR="00EC68AB" w:rsidRPr="2BF22DFF">
        <w:rPr>
          <w:color w:val="000000" w:themeColor="text1"/>
          <w:lang w:val="el-GR" w:eastAsia="en-GB"/>
        </w:rPr>
        <w:t xml:space="preserve"> κύκλου εργασιών των τριών τελευταίων διαχειριστικών χρήσεων</w:t>
      </w:r>
      <w:r w:rsidR="00EC68AB" w:rsidRPr="2BF22DFF">
        <w:rPr>
          <w:color w:val="000000" w:themeColor="text1"/>
          <w:lang w:eastAsia="en-GB"/>
        </w:rPr>
        <w:t> </w:t>
      </w:r>
      <w:bookmarkStart w:id="113" w:name="m_7156982799556942414__Hlk114750669"/>
      <w:r w:rsidR="00EC68AB" w:rsidRPr="2BF22DFF">
        <w:rPr>
          <w:color w:val="222222"/>
          <w:lang w:val="el-GR" w:eastAsia="en-GB"/>
        </w:rPr>
        <w:t>(202</w:t>
      </w:r>
      <w:r w:rsidR="00C00D27" w:rsidRPr="2BF22DFF">
        <w:rPr>
          <w:color w:val="222222"/>
          <w:lang w:val="el-GR" w:eastAsia="en-GB"/>
        </w:rPr>
        <w:t>1</w:t>
      </w:r>
      <w:r w:rsidR="00EC68AB" w:rsidRPr="2BF22DFF">
        <w:rPr>
          <w:color w:val="222222"/>
          <w:lang w:val="el-GR" w:eastAsia="en-GB"/>
        </w:rPr>
        <w:t>,</w:t>
      </w:r>
      <w:r w:rsidR="051C1724" w:rsidRPr="2BF22DFF">
        <w:rPr>
          <w:color w:val="222222"/>
          <w:lang w:val="el-GR" w:eastAsia="en-GB"/>
        </w:rPr>
        <w:t xml:space="preserve"> </w:t>
      </w:r>
      <w:r w:rsidR="00EC68AB" w:rsidRPr="2BF22DFF">
        <w:rPr>
          <w:color w:val="222222"/>
          <w:lang w:val="el-GR" w:eastAsia="en-GB"/>
        </w:rPr>
        <w:t>202</w:t>
      </w:r>
      <w:r w:rsidR="00C00D27" w:rsidRPr="2BF22DFF">
        <w:rPr>
          <w:color w:val="222222"/>
          <w:lang w:val="el-GR" w:eastAsia="en-GB"/>
        </w:rPr>
        <w:t>2</w:t>
      </w:r>
      <w:r w:rsidR="00EC68AB" w:rsidRPr="2BF22DFF">
        <w:rPr>
          <w:color w:val="222222"/>
          <w:lang w:val="el-GR" w:eastAsia="en-GB"/>
        </w:rPr>
        <w:t>,</w:t>
      </w:r>
      <w:r w:rsidR="6C12AA6F" w:rsidRPr="2BF22DFF">
        <w:rPr>
          <w:color w:val="222222"/>
          <w:lang w:val="el-GR" w:eastAsia="en-GB"/>
        </w:rPr>
        <w:t xml:space="preserve"> </w:t>
      </w:r>
      <w:r w:rsidR="00EC68AB" w:rsidRPr="2BF22DFF">
        <w:rPr>
          <w:color w:val="222222"/>
          <w:lang w:val="el-GR" w:eastAsia="en-GB"/>
        </w:rPr>
        <w:t>202</w:t>
      </w:r>
      <w:r w:rsidR="00C00D27" w:rsidRPr="2BF22DFF">
        <w:rPr>
          <w:color w:val="222222"/>
          <w:lang w:val="el-GR" w:eastAsia="en-GB"/>
        </w:rPr>
        <w:t>3</w:t>
      </w:r>
      <w:r w:rsidR="00EC68AB" w:rsidRPr="2BF22DFF">
        <w:rPr>
          <w:color w:val="222222"/>
          <w:lang w:val="el-GR" w:eastAsia="en-GB"/>
        </w:rPr>
        <w:t>)</w:t>
      </w:r>
      <w:r w:rsidR="00EC68AB" w:rsidRPr="2BF22DFF">
        <w:rPr>
          <w:color w:val="222222"/>
          <w:lang w:eastAsia="en-GB"/>
        </w:rPr>
        <w:t> </w:t>
      </w:r>
      <w:bookmarkEnd w:id="113"/>
      <w:r w:rsidR="00EC68AB" w:rsidRPr="2BF22DFF">
        <w:rPr>
          <w:color w:val="000000" w:themeColor="text1"/>
          <w:lang w:val="el-GR" w:eastAsia="en-GB"/>
        </w:rPr>
        <w:t xml:space="preserve">ή για όσο διάστημα ασκούν την επιχειρηματική τους δράση εφόσον είναι μικρότερο των τριών ετών, τουλάχιστον ίσου με το </w:t>
      </w:r>
      <w:r w:rsidR="00B76FE4" w:rsidRPr="2BF22DFF">
        <w:rPr>
          <w:color w:val="000000" w:themeColor="text1"/>
          <w:lang w:val="el-GR" w:eastAsia="en-GB"/>
        </w:rPr>
        <w:t xml:space="preserve">εκατόν </w:t>
      </w:r>
      <w:r w:rsidR="001B5853" w:rsidRPr="2BF22DFF">
        <w:rPr>
          <w:color w:val="000000" w:themeColor="text1"/>
          <w:lang w:val="el-GR" w:eastAsia="en-GB"/>
        </w:rPr>
        <w:t xml:space="preserve">πενήντα </w:t>
      </w:r>
      <w:r w:rsidR="00EC68AB" w:rsidRPr="2BF22DFF">
        <w:rPr>
          <w:color w:val="000000" w:themeColor="text1"/>
          <w:lang w:val="el-GR" w:eastAsia="en-GB"/>
        </w:rPr>
        <w:t>τοις εκατό (</w:t>
      </w:r>
      <w:r w:rsidR="00B76FE4" w:rsidRPr="2BF22DFF">
        <w:rPr>
          <w:color w:val="000000" w:themeColor="text1"/>
          <w:lang w:val="el-GR" w:eastAsia="en-GB"/>
        </w:rPr>
        <w:t>1</w:t>
      </w:r>
      <w:r w:rsidR="001B5853" w:rsidRPr="2BF22DFF">
        <w:rPr>
          <w:color w:val="000000" w:themeColor="text1"/>
          <w:lang w:val="el-GR" w:eastAsia="en-GB"/>
        </w:rPr>
        <w:t>5</w:t>
      </w:r>
      <w:r w:rsidR="00EC68AB" w:rsidRPr="2BF22DFF">
        <w:rPr>
          <w:color w:val="000000" w:themeColor="text1"/>
          <w:lang w:val="el-GR" w:eastAsia="en-GB"/>
        </w:rPr>
        <w:t>0%) του προϋπολογισμού του υπό ανάθεση έργου μη συμπεριλαμβανομένου ΦΠΑ.</w:t>
      </w:r>
    </w:p>
    <w:bookmarkEnd w:id="112"/>
    <w:p w14:paraId="3BA50502" w14:textId="77777777" w:rsidR="00722D14" w:rsidRDefault="00722D14" w:rsidP="00EC68AB">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8D5DA7">
        <w:rPr>
          <w:lang w:val="el-GR"/>
        </w:rPr>
        <w:t>.</w:t>
      </w:r>
    </w:p>
    <w:p w14:paraId="44BDF47E" w14:textId="77777777" w:rsidR="00722D14" w:rsidRPr="00821852" w:rsidRDefault="00722D14" w:rsidP="00821852">
      <w:pPr>
        <w:rPr>
          <w:lang w:val="el-GR" w:eastAsia="en-US"/>
        </w:rPr>
      </w:pPr>
    </w:p>
    <w:p w14:paraId="46596CA6" w14:textId="77777777" w:rsidR="008338F0" w:rsidRPr="00603221" w:rsidRDefault="003355E7" w:rsidP="00086782">
      <w:pPr>
        <w:pStyle w:val="3"/>
        <w:ind w:left="1276"/>
        <w:rPr>
          <w:lang w:val="el-GR"/>
        </w:rPr>
      </w:pPr>
      <w:bookmarkStart w:id="114" w:name="_Ref496541329"/>
      <w:bookmarkStart w:id="115" w:name="_Ref496541556"/>
      <w:bookmarkStart w:id="116" w:name="_Toc97194279"/>
      <w:bookmarkStart w:id="117" w:name="_Toc97194427"/>
      <w:bookmarkStart w:id="118" w:name="_Toc158026798"/>
      <w:r w:rsidRPr="00603221">
        <w:rPr>
          <w:lang w:val="el-GR"/>
        </w:rPr>
        <w:t>Τεχνική και επαγγελματική ικανότητα</w:t>
      </w:r>
      <w:bookmarkEnd w:id="114"/>
      <w:bookmarkEnd w:id="115"/>
      <w:bookmarkEnd w:id="116"/>
      <w:bookmarkEnd w:id="117"/>
      <w:bookmarkEnd w:id="118"/>
      <w:r w:rsidR="0071303E" w:rsidRPr="00603221">
        <w:rPr>
          <w:lang w:val="el-GR"/>
        </w:rPr>
        <w:t xml:space="preserve"> </w:t>
      </w:r>
    </w:p>
    <w:p w14:paraId="6FAA0534" w14:textId="77777777" w:rsidR="0069435C" w:rsidRPr="008E43C4" w:rsidRDefault="0069435C" w:rsidP="0069435C">
      <w:pPr>
        <w:pStyle w:val="4"/>
        <w:rPr>
          <w:lang w:val="el-GR" w:eastAsia="en-US"/>
        </w:rPr>
      </w:pPr>
      <w:bookmarkStart w:id="119" w:name="_Ref61980826"/>
      <w:bookmarkStart w:id="120" w:name="_Toc97194280"/>
      <w:bookmarkStart w:id="121" w:name="_Toc158026799"/>
      <w:bookmarkStart w:id="122" w:name="_Ref40965350"/>
      <w:r>
        <w:rPr>
          <w:lang w:val="el-GR" w:eastAsia="en-US"/>
        </w:rPr>
        <w:t>Τεχνική Ικανότητα</w:t>
      </w:r>
      <w:bookmarkEnd w:id="119"/>
      <w:bookmarkEnd w:id="120"/>
      <w:bookmarkEnd w:id="121"/>
    </w:p>
    <w:p w14:paraId="6896811E"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3"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0E44505" w14:textId="77777777" w:rsidR="00166AA6" w:rsidRPr="00166AA6" w:rsidRDefault="0069435C" w:rsidP="00166AA6">
      <w:pPr>
        <w:spacing w:after="0"/>
        <w:rPr>
          <w:bCs/>
          <w:lang w:val="el-GR"/>
        </w:rPr>
      </w:pPr>
      <w:r>
        <w:rPr>
          <w:bCs/>
          <w:lang w:val="el-GR"/>
        </w:rPr>
        <w:t xml:space="preserve">Συγκεκριμένα </w:t>
      </w:r>
      <w:r w:rsidRPr="00FC0BE5">
        <w:rPr>
          <w:bCs/>
          <w:lang w:val="el-GR"/>
        </w:rPr>
        <w:t>απαιτείται</w:t>
      </w:r>
      <w:r>
        <w:rPr>
          <w:bCs/>
          <w:lang w:val="el-GR"/>
        </w:rPr>
        <w:t xml:space="preserve"> </w:t>
      </w:r>
      <w:r w:rsidRPr="00166AA6">
        <w:rPr>
          <w:bCs/>
          <w:lang w:val="el-GR"/>
        </w:rPr>
        <w:t xml:space="preserve">να </w:t>
      </w:r>
      <w:r w:rsidR="00954D0E">
        <w:rPr>
          <w:bCs/>
          <w:lang w:val="el-GR"/>
        </w:rPr>
        <w:t>διαθ</w:t>
      </w:r>
      <w:r w:rsidR="00540BBE">
        <w:rPr>
          <w:bCs/>
          <w:lang w:val="el-GR"/>
        </w:rPr>
        <w:t>έτουν</w:t>
      </w:r>
      <w:r w:rsidR="00954D0E">
        <w:rPr>
          <w:bCs/>
          <w:lang w:val="el-GR"/>
        </w:rPr>
        <w:t xml:space="preserve"> ενεργή</w:t>
      </w:r>
      <w:r w:rsidRPr="00166AA6">
        <w:rPr>
          <w:bCs/>
          <w:lang w:val="el-GR"/>
        </w:rPr>
        <w:t xml:space="preserve"> </w:t>
      </w:r>
      <w:bookmarkEnd w:id="123"/>
      <w:r w:rsidR="00954D0E">
        <w:rPr>
          <w:bCs/>
          <w:lang w:val="el-GR"/>
        </w:rPr>
        <w:t>ανάλογη παροχή</w:t>
      </w:r>
      <w:r w:rsidR="00166AA6" w:rsidRPr="00166AA6">
        <w:rPr>
          <w:bCs/>
          <w:lang w:val="el-GR"/>
        </w:rPr>
        <w:t xml:space="preserve"> υπηρεσιών</w:t>
      </w:r>
      <w:r w:rsidR="00954D0E">
        <w:rPr>
          <w:bCs/>
          <w:lang w:val="el-GR"/>
        </w:rPr>
        <w:t xml:space="preserve">, </w:t>
      </w:r>
      <w:r w:rsidR="00166AA6" w:rsidRPr="00166AA6">
        <w:rPr>
          <w:bCs/>
          <w:lang w:val="el-GR"/>
        </w:rPr>
        <w:t xml:space="preserve">που πληροί τους παρακάτω όρους: </w:t>
      </w:r>
    </w:p>
    <w:p w14:paraId="0038CAF4" w14:textId="77777777" w:rsidR="00F02575" w:rsidRDefault="00F02575">
      <w:pPr>
        <w:numPr>
          <w:ilvl w:val="0"/>
          <w:numId w:val="43"/>
        </w:numPr>
        <w:suppressAutoHyphens w:val="0"/>
        <w:spacing w:after="0"/>
        <w:ind w:left="426"/>
        <w:contextualSpacing/>
        <w:rPr>
          <w:bCs/>
          <w:lang w:val="el-GR"/>
        </w:rPr>
      </w:pPr>
      <w:r>
        <w:rPr>
          <w:bCs/>
          <w:lang w:val="el-GR"/>
        </w:rPr>
        <w:t xml:space="preserve">Παροχή υπηρεσιών συντήρησης/διαχείρισης σε τουλάχιστον εκατό (100) ενεργές εγκαταστάσεις </w:t>
      </w:r>
      <w:r w:rsidR="00540BBE">
        <w:rPr>
          <w:bCs/>
          <w:lang w:val="el-GR"/>
        </w:rPr>
        <w:t xml:space="preserve">ολοκληρωμένων </w:t>
      </w:r>
      <w:r>
        <w:rPr>
          <w:bCs/>
          <w:lang w:val="el-GR"/>
        </w:rPr>
        <w:t xml:space="preserve">συστημάτων </w:t>
      </w:r>
      <w:r>
        <w:rPr>
          <w:bCs/>
        </w:rPr>
        <w:t>IP</w:t>
      </w:r>
      <w:r w:rsidRPr="00F02575">
        <w:rPr>
          <w:bCs/>
          <w:lang w:val="el-GR"/>
        </w:rPr>
        <w:t xml:space="preserve"> </w:t>
      </w:r>
      <w:r>
        <w:rPr>
          <w:bCs/>
          <w:lang w:val="el-GR"/>
        </w:rPr>
        <w:t>τηλεφωνίας</w:t>
      </w:r>
      <w:r w:rsidR="00232EE2">
        <w:rPr>
          <w:bCs/>
          <w:lang w:val="el-GR"/>
        </w:rPr>
        <w:t>.</w:t>
      </w:r>
    </w:p>
    <w:p w14:paraId="1DCEA91E" w14:textId="77777777" w:rsidR="00954D0E" w:rsidRDefault="00954D0E">
      <w:pPr>
        <w:numPr>
          <w:ilvl w:val="0"/>
          <w:numId w:val="43"/>
        </w:numPr>
        <w:suppressAutoHyphens w:val="0"/>
        <w:spacing w:after="0"/>
        <w:ind w:left="426"/>
        <w:contextualSpacing/>
        <w:rPr>
          <w:bCs/>
          <w:lang w:val="el-GR"/>
        </w:rPr>
      </w:pPr>
      <w:r>
        <w:rPr>
          <w:bCs/>
          <w:lang w:val="el-GR"/>
        </w:rPr>
        <w:t>Να διαθ</w:t>
      </w:r>
      <w:r w:rsidR="00540BBE">
        <w:rPr>
          <w:bCs/>
          <w:lang w:val="el-GR"/>
        </w:rPr>
        <w:t>έτουν</w:t>
      </w:r>
      <w:r>
        <w:rPr>
          <w:bCs/>
          <w:lang w:val="el-GR"/>
        </w:rPr>
        <w:t xml:space="preserve"> άδεια μεταπώλησης, εγκατάστασης και υποστήριξης για τουλάχιστον ένα (1) πλήρες σύστημα ολοκληρωμένης επικοινωνιακής λύσης </w:t>
      </w:r>
      <w:r w:rsidR="00222C7B">
        <w:rPr>
          <w:bCs/>
          <w:lang w:val="el-GR"/>
        </w:rPr>
        <w:t xml:space="preserve">συστημάτων </w:t>
      </w:r>
      <w:r w:rsidR="00222C7B">
        <w:rPr>
          <w:bCs/>
        </w:rPr>
        <w:t>IP</w:t>
      </w:r>
      <w:r w:rsidR="00222C7B" w:rsidRPr="00F02575">
        <w:rPr>
          <w:bCs/>
          <w:lang w:val="el-GR"/>
        </w:rPr>
        <w:t xml:space="preserve"> </w:t>
      </w:r>
      <w:r w:rsidR="00222C7B">
        <w:rPr>
          <w:bCs/>
          <w:lang w:val="el-GR"/>
        </w:rPr>
        <w:t>τηλεφωνίας.</w:t>
      </w:r>
    </w:p>
    <w:p w14:paraId="1C3A9967" w14:textId="77777777" w:rsidR="0029311E" w:rsidRDefault="0029311E" w:rsidP="0029311E">
      <w:pPr>
        <w:numPr>
          <w:ilvl w:val="0"/>
          <w:numId w:val="43"/>
        </w:numPr>
        <w:suppressAutoHyphens w:val="0"/>
        <w:spacing w:after="0"/>
        <w:ind w:left="426"/>
        <w:contextualSpacing/>
        <w:rPr>
          <w:bCs/>
          <w:lang w:val="el-GR"/>
        </w:rPr>
      </w:pPr>
      <w:r>
        <w:rPr>
          <w:bCs/>
          <w:lang w:val="el-GR"/>
        </w:rPr>
        <w:t>Να διαθ</w:t>
      </w:r>
      <w:r w:rsidR="00540BBE">
        <w:rPr>
          <w:bCs/>
          <w:lang w:val="el-GR"/>
        </w:rPr>
        <w:t>έτουν</w:t>
      </w:r>
      <w:r>
        <w:rPr>
          <w:bCs/>
          <w:lang w:val="el-GR"/>
        </w:rPr>
        <w:t xml:space="preserve"> ενεργή άδεια </w:t>
      </w:r>
      <w:r w:rsidR="00540BBE">
        <w:rPr>
          <w:bCs/>
          <w:lang w:val="el-GR"/>
        </w:rPr>
        <w:t xml:space="preserve">από την Εθνική Επιτροπή Τηλεπικοινωνιών και Ταχυδρομείων (ΕΕΤΤ) </w:t>
      </w:r>
      <w:r w:rsidRPr="0029311E">
        <w:rPr>
          <w:bCs/>
          <w:lang w:val="el-GR"/>
        </w:rPr>
        <w:t xml:space="preserve">για την παροχή δραστηριοτήτων Δικτύων ή/και Υπηρεσιών Ηλεκτρονικών Επικοινωνιών, υπό </w:t>
      </w:r>
      <w:r w:rsidR="00540BBE">
        <w:rPr>
          <w:bCs/>
          <w:lang w:val="el-GR"/>
        </w:rPr>
        <w:t xml:space="preserve">το </w:t>
      </w:r>
      <w:r w:rsidRPr="0029311E">
        <w:rPr>
          <w:bCs/>
          <w:lang w:val="el-GR"/>
        </w:rPr>
        <w:t xml:space="preserve">καθεστώς </w:t>
      </w:r>
      <w:r w:rsidR="00540BBE">
        <w:rPr>
          <w:bCs/>
          <w:lang w:val="el-GR"/>
        </w:rPr>
        <w:t xml:space="preserve">Γενικής </w:t>
      </w:r>
      <w:r w:rsidR="00A20391">
        <w:rPr>
          <w:bCs/>
          <w:lang w:val="el-GR"/>
        </w:rPr>
        <w:t>Άδειας</w:t>
      </w:r>
      <w:r w:rsidR="00540BBE">
        <w:rPr>
          <w:bCs/>
          <w:lang w:val="el-GR"/>
        </w:rPr>
        <w:t>.</w:t>
      </w:r>
    </w:p>
    <w:p w14:paraId="0F1BBA72" w14:textId="77777777" w:rsidR="00954D0E" w:rsidRDefault="00954D0E" w:rsidP="00954D0E">
      <w:pPr>
        <w:suppressAutoHyphens w:val="0"/>
        <w:spacing w:after="0"/>
        <w:contextualSpacing/>
        <w:rPr>
          <w:bCs/>
          <w:lang w:val="el-GR"/>
        </w:rPr>
      </w:pPr>
    </w:p>
    <w:p w14:paraId="35CC5978" w14:textId="77777777" w:rsidR="00222C7B" w:rsidRPr="0029311E" w:rsidRDefault="00222C7B" w:rsidP="00954D0E">
      <w:pPr>
        <w:suppressAutoHyphens w:val="0"/>
        <w:spacing w:after="0"/>
        <w:contextualSpacing/>
        <w:rPr>
          <w:bCs/>
          <w:color w:val="000000" w:themeColor="text1"/>
          <w:lang w:val="el-GR"/>
        </w:rPr>
      </w:pPr>
      <w:r w:rsidRPr="0029311E">
        <w:rPr>
          <w:bCs/>
          <w:color w:val="000000" w:themeColor="text1"/>
          <w:lang w:val="el-GR"/>
        </w:rPr>
        <w:t xml:space="preserve">Να έχουν </w:t>
      </w:r>
      <w:r w:rsidR="00C54770">
        <w:rPr>
          <w:bCs/>
          <w:color w:val="000000" w:themeColor="text1"/>
          <w:lang w:val="el-GR"/>
        </w:rPr>
        <w:t>αναλάβει</w:t>
      </w:r>
      <w:r w:rsidRPr="0029311E">
        <w:rPr>
          <w:bCs/>
          <w:color w:val="000000" w:themeColor="text1"/>
          <w:lang w:val="el-GR"/>
        </w:rPr>
        <w:t xml:space="preserve">, τα τελευταία </w:t>
      </w:r>
      <w:r w:rsidR="00C54770">
        <w:rPr>
          <w:bCs/>
          <w:color w:val="000000" w:themeColor="text1"/>
          <w:lang w:val="el-GR"/>
        </w:rPr>
        <w:t>δύο</w:t>
      </w:r>
      <w:r w:rsidR="00707200" w:rsidRPr="0029311E">
        <w:rPr>
          <w:bCs/>
          <w:color w:val="000000" w:themeColor="text1"/>
          <w:lang w:val="el-GR"/>
        </w:rPr>
        <w:t xml:space="preserve"> </w:t>
      </w:r>
      <w:r w:rsidRPr="0029311E">
        <w:rPr>
          <w:bCs/>
          <w:color w:val="000000" w:themeColor="text1"/>
          <w:lang w:val="el-GR"/>
        </w:rPr>
        <w:t>(</w:t>
      </w:r>
      <w:r w:rsidR="00C54770">
        <w:rPr>
          <w:bCs/>
          <w:color w:val="000000" w:themeColor="text1"/>
          <w:lang w:val="el-GR"/>
        </w:rPr>
        <w:t>2</w:t>
      </w:r>
      <w:r w:rsidRPr="0029311E">
        <w:rPr>
          <w:bCs/>
          <w:color w:val="000000" w:themeColor="text1"/>
          <w:lang w:val="el-GR"/>
        </w:rPr>
        <w:t xml:space="preserve">) έτη </w:t>
      </w:r>
      <w:r w:rsidR="003D3D51">
        <w:rPr>
          <w:bCs/>
          <w:color w:val="000000" w:themeColor="text1"/>
          <w:lang w:val="el-GR"/>
        </w:rPr>
        <w:t>2022</w:t>
      </w:r>
      <w:r w:rsidR="003D3D51" w:rsidRPr="0029311E">
        <w:rPr>
          <w:bCs/>
          <w:color w:val="000000" w:themeColor="text1"/>
          <w:lang w:val="el-GR"/>
        </w:rPr>
        <w:t xml:space="preserve"> </w:t>
      </w:r>
      <w:r w:rsidRPr="0029311E">
        <w:rPr>
          <w:bCs/>
          <w:color w:val="000000" w:themeColor="text1"/>
          <w:lang w:val="el-GR"/>
        </w:rPr>
        <w:t xml:space="preserve">και </w:t>
      </w:r>
      <w:r w:rsidR="003D3D51">
        <w:rPr>
          <w:bCs/>
          <w:color w:val="000000" w:themeColor="text1"/>
          <w:lang w:val="el-GR"/>
        </w:rPr>
        <w:t xml:space="preserve">2023 </w:t>
      </w:r>
      <w:r w:rsidR="00C54770">
        <w:rPr>
          <w:bCs/>
          <w:color w:val="000000" w:themeColor="text1"/>
          <w:lang w:val="el-GR"/>
        </w:rPr>
        <w:t>έως και σήμερα</w:t>
      </w:r>
      <w:r w:rsidRPr="0029311E">
        <w:rPr>
          <w:bCs/>
          <w:color w:val="000000" w:themeColor="text1"/>
          <w:lang w:val="el-GR"/>
        </w:rPr>
        <w:t xml:space="preserve">, </w:t>
      </w:r>
      <w:r w:rsidR="009C5038">
        <w:rPr>
          <w:bCs/>
          <w:color w:val="000000" w:themeColor="text1"/>
          <w:lang w:val="el-GR"/>
        </w:rPr>
        <w:t>σε</w:t>
      </w:r>
      <w:r w:rsidRPr="0029311E">
        <w:rPr>
          <w:bCs/>
          <w:color w:val="000000" w:themeColor="text1"/>
          <w:lang w:val="el-GR"/>
        </w:rPr>
        <w:t xml:space="preserve"> φορείς </w:t>
      </w:r>
      <w:r w:rsidR="009C5038">
        <w:rPr>
          <w:bCs/>
          <w:color w:val="000000" w:themeColor="text1"/>
          <w:lang w:val="el-GR"/>
        </w:rPr>
        <w:t xml:space="preserve">αποκλειστικά </w:t>
      </w:r>
      <w:r w:rsidRPr="0029311E">
        <w:rPr>
          <w:bCs/>
          <w:color w:val="000000" w:themeColor="text1"/>
          <w:lang w:val="el-GR"/>
        </w:rPr>
        <w:t>του δημοσ</w:t>
      </w:r>
      <w:r w:rsidR="001964C4" w:rsidRPr="0029311E">
        <w:rPr>
          <w:bCs/>
          <w:color w:val="000000" w:themeColor="text1"/>
          <w:lang w:val="el-GR"/>
        </w:rPr>
        <w:t>ίου</w:t>
      </w:r>
      <w:r w:rsidRPr="0029311E">
        <w:rPr>
          <w:bCs/>
          <w:color w:val="000000" w:themeColor="text1"/>
          <w:lang w:val="el-GR"/>
        </w:rPr>
        <w:t xml:space="preserve"> ή ευρύτερου δημόσιου τομέα, έργα </w:t>
      </w:r>
      <w:r w:rsidR="0029311E">
        <w:rPr>
          <w:bCs/>
          <w:color w:val="000000" w:themeColor="text1"/>
          <w:lang w:val="el-GR"/>
        </w:rPr>
        <w:t xml:space="preserve">συνολικού προϋπολογισμού χωρίς </w:t>
      </w:r>
      <w:r w:rsidR="0029311E">
        <w:rPr>
          <w:bCs/>
          <w:color w:val="000000" w:themeColor="text1"/>
          <w:lang w:val="el-GR"/>
        </w:rPr>
        <w:lastRenderedPageBreak/>
        <w:t xml:space="preserve">ΦΠΑ τουλάχιστον </w:t>
      </w:r>
      <w:r w:rsidR="00C54770">
        <w:rPr>
          <w:bCs/>
          <w:color w:val="000000" w:themeColor="text1"/>
          <w:lang w:val="el-GR"/>
        </w:rPr>
        <w:t>διπλάσιου (200%) του προϋπολογισμού</w:t>
      </w:r>
      <w:r w:rsidR="0029311E">
        <w:rPr>
          <w:bCs/>
          <w:color w:val="000000" w:themeColor="text1"/>
          <w:lang w:val="el-GR"/>
        </w:rPr>
        <w:t xml:space="preserve"> του υπό ανάθεση έργου, </w:t>
      </w:r>
      <w:r w:rsidRPr="0029311E">
        <w:rPr>
          <w:bCs/>
          <w:color w:val="000000" w:themeColor="text1"/>
          <w:lang w:val="el-GR"/>
        </w:rPr>
        <w:t xml:space="preserve">τα οποία </w:t>
      </w:r>
      <w:r w:rsidR="0029311E">
        <w:rPr>
          <w:bCs/>
          <w:color w:val="000000" w:themeColor="text1"/>
          <w:lang w:val="el-GR"/>
        </w:rPr>
        <w:t xml:space="preserve">να </w:t>
      </w:r>
      <w:r w:rsidRPr="0029311E">
        <w:rPr>
          <w:bCs/>
          <w:color w:val="000000" w:themeColor="text1"/>
          <w:lang w:val="el-GR"/>
        </w:rPr>
        <w:t>καλύπτουν αθροιστικά τα κάτωθι:</w:t>
      </w:r>
    </w:p>
    <w:p w14:paraId="7B9110F4" w14:textId="77777777" w:rsidR="00350170" w:rsidRPr="00350170" w:rsidRDefault="00350170">
      <w:pPr>
        <w:numPr>
          <w:ilvl w:val="0"/>
          <w:numId w:val="43"/>
        </w:numPr>
        <w:suppressAutoHyphens w:val="0"/>
        <w:spacing w:after="0"/>
        <w:ind w:left="426"/>
        <w:contextualSpacing/>
        <w:rPr>
          <w:color w:val="000000" w:themeColor="text1"/>
          <w:lang w:val="el-GR"/>
        </w:rPr>
      </w:pPr>
      <w:r w:rsidRPr="00615EA1">
        <w:rPr>
          <w:color w:val="000000" w:themeColor="text1"/>
          <w:shd w:val="clear" w:color="auto" w:fill="FFFFFF"/>
          <w:lang w:val="el-GR"/>
        </w:rPr>
        <w:t>Ένα (1) τουλάχιστον ολοκληρωμένο επιτυχώς έργο, με προϋπολογισμό έργου τουλάχιστον ίσο με το</w:t>
      </w:r>
      <w:r>
        <w:rPr>
          <w:color w:val="000000" w:themeColor="text1"/>
          <w:shd w:val="clear" w:color="auto" w:fill="FFFFFF"/>
          <w:lang w:val="el-GR"/>
        </w:rPr>
        <w:t>ν</w:t>
      </w:r>
      <w:r w:rsidRPr="00615EA1">
        <w:rPr>
          <w:color w:val="000000" w:themeColor="text1"/>
          <w:shd w:val="clear" w:color="auto" w:fill="FFFFFF"/>
          <w:lang w:val="el-GR"/>
        </w:rPr>
        <w:t xml:space="preserve"> </w:t>
      </w:r>
      <w:r>
        <w:rPr>
          <w:color w:val="000000" w:themeColor="text1"/>
          <w:shd w:val="clear" w:color="auto" w:fill="FFFFFF"/>
          <w:lang w:val="el-GR"/>
        </w:rPr>
        <w:t>προϋπολογισμό</w:t>
      </w:r>
      <w:r w:rsidRPr="00615EA1">
        <w:rPr>
          <w:color w:val="000000" w:themeColor="text1"/>
          <w:shd w:val="clear" w:color="auto" w:fill="FFFFFF"/>
          <w:lang w:val="el-GR"/>
        </w:rPr>
        <w:t xml:space="preserve"> του υπό ανάθεση έργου χωρίς ΦΠΑ, με αντικείμενο Υπηρεσίες Γραφείου Υποστήριξης Δικαιούχων</w:t>
      </w:r>
      <w:r w:rsidRPr="00350170">
        <w:rPr>
          <w:color w:val="000000" w:themeColor="text1"/>
          <w:shd w:val="clear" w:color="auto" w:fill="FFFFFF"/>
          <w:lang w:val="el-GR"/>
        </w:rPr>
        <w:t xml:space="preserve"> </w:t>
      </w:r>
      <w:r w:rsidRPr="00615EA1">
        <w:rPr>
          <w:color w:val="000000" w:themeColor="text1"/>
          <w:shd w:val="clear" w:color="auto" w:fill="FFFFFF"/>
          <w:lang w:val="el-GR"/>
        </w:rPr>
        <w:t>συγχρηματοδοτούμενων Έργων ή/και Δράσεων Κρατικών Ενισχύσεων</w:t>
      </w:r>
      <w:r>
        <w:rPr>
          <w:color w:val="000000" w:themeColor="text1"/>
          <w:shd w:val="clear" w:color="auto" w:fill="FFFFFF"/>
          <w:lang w:val="el-GR"/>
        </w:rPr>
        <w:t>.</w:t>
      </w:r>
    </w:p>
    <w:p w14:paraId="074461F8" w14:textId="77777777" w:rsidR="00232EE2" w:rsidRPr="00615EA1" w:rsidRDefault="00ED5867">
      <w:pPr>
        <w:numPr>
          <w:ilvl w:val="0"/>
          <w:numId w:val="43"/>
        </w:numPr>
        <w:suppressAutoHyphens w:val="0"/>
        <w:spacing w:after="0"/>
        <w:ind w:left="426"/>
        <w:contextualSpacing/>
        <w:rPr>
          <w:color w:val="000000" w:themeColor="text1"/>
          <w:lang w:val="el-GR"/>
        </w:rPr>
      </w:pPr>
      <w:r w:rsidRPr="00615EA1">
        <w:rPr>
          <w:color w:val="000000" w:themeColor="text1"/>
          <w:shd w:val="clear" w:color="auto" w:fill="FFFFFF"/>
          <w:lang w:val="el-GR"/>
        </w:rPr>
        <w:t>Έ</w:t>
      </w:r>
      <w:r w:rsidR="00954D0E" w:rsidRPr="00615EA1">
        <w:rPr>
          <w:color w:val="000000" w:themeColor="text1"/>
          <w:shd w:val="clear" w:color="auto" w:fill="FFFFFF"/>
          <w:lang w:val="el-GR"/>
        </w:rPr>
        <w:t xml:space="preserve">να (1) τουλάχιστον ολοκληρωμένο </w:t>
      </w:r>
      <w:r w:rsidR="00C54770" w:rsidRPr="00615EA1">
        <w:rPr>
          <w:color w:val="000000" w:themeColor="text1"/>
          <w:shd w:val="clear" w:color="auto" w:fill="FFFFFF"/>
          <w:lang w:val="el-GR"/>
        </w:rPr>
        <w:t xml:space="preserve">επιτυχώς </w:t>
      </w:r>
      <w:r w:rsidR="00954D0E" w:rsidRPr="00615EA1">
        <w:rPr>
          <w:color w:val="000000" w:themeColor="text1"/>
          <w:shd w:val="clear" w:color="auto" w:fill="FFFFFF"/>
          <w:lang w:val="el-GR"/>
        </w:rPr>
        <w:t xml:space="preserve">έργο, </w:t>
      </w:r>
      <w:r w:rsidR="00BA09E6" w:rsidRPr="00615EA1">
        <w:rPr>
          <w:color w:val="000000" w:themeColor="text1"/>
          <w:shd w:val="clear" w:color="auto" w:fill="FFFFFF"/>
          <w:lang w:val="el-GR"/>
        </w:rPr>
        <w:t xml:space="preserve">με προϋπολογισμό έργου τουλάχιστον </w:t>
      </w:r>
      <w:r w:rsidR="00BF39CF" w:rsidRPr="00615EA1">
        <w:rPr>
          <w:color w:val="000000" w:themeColor="text1"/>
          <w:shd w:val="clear" w:color="auto" w:fill="FFFFFF"/>
          <w:lang w:val="el-GR"/>
        </w:rPr>
        <w:t xml:space="preserve">ίσο με </w:t>
      </w:r>
      <w:r w:rsidR="00BA09E6" w:rsidRPr="00615EA1">
        <w:rPr>
          <w:color w:val="000000" w:themeColor="text1"/>
          <w:shd w:val="clear" w:color="auto" w:fill="FFFFFF"/>
          <w:lang w:val="el-GR"/>
        </w:rPr>
        <w:t>100.000€ χωρίς ΦΠΑ,</w:t>
      </w:r>
      <w:r w:rsidR="00BF39CF" w:rsidRPr="00615EA1">
        <w:rPr>
          <w:color w:val="000000" w:themeColor="text1"/>
          <w:shd w:val="clear" w:color="auto" w:fill="FFFFFF"/>
          <w:lang w:val="el-GR"/>
        </w:rPr>
        <w:t xml:space="preserve"> </w:t>
      </w:r>
      <w:r w:rsidR="00954D0E" w:rsidRPr="00615EA1">
        <w:rPr>
          <w:color w:val="000000" w:themeColor="text1"/>
          <w:shd w:val="clear" w:color="auto" w:fill="FFFFFF"/>
          <w:lang w:val="el-GR"/>
        </w:rPr>
        <w:t>με αντικείμενο Υπηρεσίες</w:t>
      </w:r>
      <w:r w:rsidR="00BA09E6" w:rsidRPr="00615EA1">
        <w:rPr>
          <w:color w:val="000000" w:themeColor="text1"/>
          <w:shd w:val="clear" w:color="auto" w:fill="FFFFFF"/>
          <w:lang w:val="el-GR"/>
        </w:rPr>
        <w:t xml:space="preserve"> </w:t>
      </w:r>
      <w:r w:rsidR="00954D0E" w:rsidRPr="00615EA1">
        <w:rPr>
          <w:color w:val="000000" w:themeColor="text1"/>
          <w:shd w:val="clear" w:color="auto" w:fill="FFFFFF"/>
          <w:lang w:val="el-GR"/>
        </w:rPr>
        <w:t>Συμβούλου Τεχνικής Υποστήριξης συγχρηματοδοτούμενων Έργων ή/και</w:t>
      </w:r>
      <w:r w:rsidR="00BA09E6" w:rsidRPr="00615EA1">
        <w:rPr>
          <w:color w:val="000000" w:themeColor="text1"/>
          <w:shd w:val="clear" w:color="auto" w:fill="FFFFFF"/>
          <w:lang w:val="el-GR"/>
        </w:rPr>
        <w:t xml:space="preserve"> </w:t>
      </w:r>
      <w:r w:rsidR="00954D0E" w:rsidRPr="00615EA1">
        <w:rPr>
          <w:color w:val="000000" w:themeColor="text1"/>
          <w:shd w:val="clear" w:color="auto" w:fill="FFFFFF"/>
          <w:lang w:val="el-GR"/>
        </w:rPr>
        <w:t>Δράσεων Κρατικών Ενισχύσεων</w:t>
      </w:r>
      <w:r w:rsidR="002930DB">
        <w:rPr>
          <w:color w:val="000000" w:themeColor="text1"/>
          <w:shd w:val="clear" w:color="auto" w:fill="FFFFFF"/>
          <w:lang w:val="el-GR"/>
        </w:rPr>
        <w:t>.</w:t>
      </w:r>
    </w:p>
    <w:p w14:paraId="656F2E59" w14:textId="77777777" w:rsidR="00485C66" w:rsidRPr="00615EA1" w:rsidRDefault="00485C66" w:rsidP="00485C66">
      <w:pPr>
        <w:numPr>
          <w:ilvl w:val="0"/>
          <w:numId w:val="43"/>
        </w:numPr>
        <w:suppressAutoHyphens w:val="0"/>
        <w:spacing w:after="0"/>
        <w:ind w:left="426"/>
        <w:contextualSpacing/>
        <w:rPr>
          <w:color w:val="000000" w:themeColor="text1"/>
          <w:shd w:val="clear" w:color="auto" w:fill="FFFFFF"/>
          <w:lang w:val="el-GR"/>
        </w:rPr>
      </w:pPr>
      <w:r w:rsidRPr="00615EA1">
        <w:rPr>
          <w:color w:val="000000" w:themeColor="text1"/>
          <w:shd w:val="clear" w:color="auto" w:fill="FFFFFF"/>
          <w:lang w:val="el-GR"/>
        </w:rPr>
        <w:t>Δύο (2) τουλάχιστον έργα, με αντικείμενο Υπηρεσίες Γραφείου Υποστήριξης Δικαιούχων, ένα εκ των οποίων να έχει διάρκεια τουλάχιστον ίση με τη διάρκεια του υπό ανάθεση έργου, με συνολικό προϋπολογισμό τουλάχιστον ίσο με το διπλάσιο (200%) του προϋπολογισμού του υπό ανάθεση έργου χωρίς ΦΠΑ, τα οποία συνολικά να έχουν παραληφθεί επιτυχώς για προϋπολογισμό τουλάχιστον ίσο με το διπλάσιο (200%) του προϋπολογισμού του υπό ανάθεση έργου χωρίς ΦΠΑ.</w:t>
      </w:r>
    </w:p>
    <w:p w14:paraId="75520291" w14:textId="77777777" w:rsidR="00485C66" w:rsidRPr="00615EA1" w:rsidRDefault="00485C66" w:rsidP="00485C66">
      <w:pPr>
        <w:numPr>
          <w:ilvl w:val="0"/>
          <w:numId w:val="43"/>
        </w:numPr>
        <w:suppressAutoHyphens w:val="0"/>
        <w:spacing w:after="0"/>
        <w:ind w:left="426"/>
        <w:contextualSpacing/>
        <w:rPr>
          <w:color w:val="000000" w:themeColor="text1"/>
          <w:shd w:val="clear" w:color="auto" w:fill="FFFFFF"/>
          <w:lang w:val="el-GR"/>
        </w:rPr>
      </w:pPr>
      <w:r w:rsidRPr="00615EA1">
        <w:rPr>
          <w:color w:val="000000" w:themeColor="text1"/>
          <w:shd w:val="clear" w:color="auto" w:fill="FFFFFF"/>
          <w:lang w:val="el-GR"/>
        </w:rPr>
        <w:t>Ένα (1) τουλάχιστον ολοκληρωμένο επιτυχώς έργο, με προϋπολογισμό έργου τουλάχιστον 150.000€ χωρίς ΦΠΑ, στον τομέα της υποστήριξης σε Δράση Κρατικών Ενισχύσεων.</w:t>
      </w:r>
    </w:p>
    <w:p w14:paraId="663966A4" w14:textId="77777777" w:rsidR="00C54770" w:rsidRPr="00615EA1" w:rsidRDefault="00C54770" w:rsidP="00C54770">
      <w:pPr>
        <w:numPr>
          <w:ilvl w:val="0"/>
          <w:numId w:val="43"/>
        </w:numPr>
        <w:suppressAutoHyphens w:val="0"/>
        <w:spacing w:after="0"/>
        <w:ind w:left="426"/>
        <w:contextualSpacing/>
        <w:rPr>
          <w:bCs/>
          <w:color w:val="000000" w:themeColor="text1"/>
          <w:lang w:val="el-GR"/>
        </w:rPr>
      </w:pPr>
      <w:r w:rsidRPr="00615EA1">
        <w:rPr>
          <w:color w:val="000000" w:themeColor="text1"/>
          <w:shd w:val="clear" w:color="auto" w:fill="FFFFFF"/>
          <w:lang w:val="el-GR"/>
        </w:rPr>
        <w:t xml:space="preserve">Δύο (2) τουλάχιστον </w:t>
      </w:r>
      <w:r w:rsidR="00E70B20" w:rsidRPr="00615EA1">
        <w:rPr>
          <w:color w:val="000000" w:themeColor="text1"/>
          <w:shd w:val="clear" w:color="auto" w:fill="FFFFFF"/>
          <w:lang w:val="el-GR"/>
        </w:rPr>
        <w:t xml:space="preserve">ολοκληρωμένα επιτυχώς </w:t>
      </w:r>
      <w:r w:rsidRPr="00615EA1">
        <w:rPr>
          <w:color w:val="000000" w:themeColor="text1"/>
          <w:shd w:val="clear" w:color="auto" w:fill="FFFFFF"/>
          <w:lang w:val="el-GR"/>
        </w:rPr>
        <w:t>έργα Συμβουλευτικών υπηρεσιών ΤΠΕ με συνολικό προϋπολογισμό τουλάχιστον 45.000€ χωρίς ΦΠΑ.</w:t>
      </w:r>
    </w:p>
    <w:p w14:paraId="4323860F" w14:textId="77777777" w:rsidR="00C54770" w:rsidRPr="00615EA1" w:rsidRDefault="00C54770" w:rsidP="00C54770">
      <w:pPr>
        <w:numPr>
          <w:ilvl w:val="0"/>
          <w:numId w:val="43"/>
        </w:numPr>
        <w:suppressAutoHyphens w:val="0"/>
        <w:spacing w:after="0"/>
        <w:ind w:left="426"/>
        <w:contextualSpacing/>
        <w:rPr>
          <w:color w:val="000000" w:themeColor="text1"/>
          <w:shd w:val="clear" w:color="auto" w:fill="FFFFFF"/>
          <w:lang w:val="el-GR"/>
        </w:rPr>
      </w:pPr>
      <w:r w:rsidRPr="00615EA1">
        <w:rPr>
          <w:color w:val="000000" w:themeColor="text1"/>
          <w:shd w:val="clear" w:color="auto" w:fill="FFFFFF"/>
          <w:lang w:val="el-GR"/>
        </w:rPr>
        <w:t xml:space="preserve">Δύο (2) </w:t>
      </w:r>
      <w:r w:rsidR="00E70B20" w:rsidRPr="00615EA1">
        <w:rPr>
          <w:color w:val="000000" w:themeColor="text1"/>
          <w:shd w:val="clear" w:color="auto" w:fill="FFFFFF"/>
          <w:lang w:val="el-GR"/>
        </w:rPr>
        <w:t>τουλάχιστον ολοκληρωμένα επιτυχώς έργα</w:t>
      </w:r>
      <w:r w:rsidRPr="00615EA1">
        <w:rPr>
          <w:color w:val="000000" w:themeColor="text1"/>
          <w:shd w:val="clear" w:color="auto" w:fill="FFFFFF"/>
          <w:lang w:val="el-GR"/>
        </w:rPr>
        <w:t xml:space="preserve">, συνολικού προϋπολογισμού τουλάχιστον 40.000,00€ χωρίς ΦΠΑ, με αντικείμενο την ωρίμανση ή σχεδίαση έργων </w:t>
      </w:r>
      <w:r w:rsidR="00763E36" w:rsidRPr="00615EA1">
        <w:rPr>
          <w:color w:val="000000" w:themeColor="text1"/>
          <w:shd w:val="clear" w:color="auto" w:fill="FFFFFF"/>
          <w:lang w:val="el-GR"/>
        </w:rPr>
        <w:t>ΤΠΕ</w:t>
      </w:r>
      <w:r w:rsidRPr="00615EA1">
        <w:rPr>
          <w:color w:val="000000" w:themeColor="text1"/>
          <w:shd w:val="clear" w:color="auto" w:fill="FFFFFF"/>
          <w:lang w:val="el-GR"/>
        </w:rPr>
        <w:t>.</w:t>
      </w:r>
    </w:p>
    <w:p w14:paraId="44DAB72E" w14:textId="77777777" w:rsidR="00166AA6" w:rsidRPr="00E70B20" w:rsidRDefault="00166AA6" w:rsidP="00E70B20">
      <w:pPr>
        <w:suppressAutoHyphens w:val="0"/>
        <w:spacing w:after="0"/>
        <w:ind w:left="426"/>
        <w:contextualSpacing/>
        <w:rPr>
          <w:bCs/>
          <w:color w:val="000000" w:themeColor="text1"/>
          <w:lang w:val="el-GR"/>
        </w:rPr>
      </w:pPr>
    </w:p>
    <w:p w14:paraId="15B22F5D" w14:textId="77777777" w:rsidR="00157F39" w:rsidRPr="00E70B20" w:rsidRDefault="00157F39" w:rsidP="00166AA6">
      <w:pPr>
        <w:rPr>
          <w:lang w:val="el-GR" w:eastAsia="en-US"/>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FCFB97B" w14:textId="77777777" w:rsidR="00CC2818" w:rsidRPr="008E43C4" w:rsidRDefault="00CC2818" w:rsidP="008E43C4">
      <w:pPr>
        <w:ind w:left="360"/>
        <w:rPr>
          <w:bCs/>
          <w:highlight w:val="cyan"/>
          <w:lang w:val="el-GR"/>
        </w:rPr>
      </w:pPr>
    </w:p>
    <w:p w14:paraId="0F0B9474" w14:textId="77777777" w:rsidR="00CC2818" w:rsidRPr="006E6191" w:rsidRDefault="00CC2818" w:rsidP="00CC2818">
      <w:pPr>
        <w:pStyle w:val="4"/>
        <w:rPr>
          <w:lang w:val="el-GR" w:eastAsia="en-US"/>
        </w:rPr>
      </w:pPr>
      <w:bookmarkStart w:id="124" w:name="_Toc97194281"/>
      <w:bookmarkStart w:id="125" w:name="_Ref122528826"/>
      <w:bookmarkStart w:id="126" w:name="_Toc158026800"/>
      <w:bookmarkEnd w:id="122"/>
      <w:r w:rsidRPr="00CC2818">
        <w:rPr>
          <w:lang w:val="el-GR" w:eastAsia="en-US"/>
        </w:rPr>
        <w:t>Επαγγελματική Ικανότητα – Ομάδα Έργου</w:t>
      </w:r>
      <w:bookmarkEnd w:id="124"/>
      <w:bookmarkEnd w:id="125"/>
      <w:bookmarkEnd w:id="126"/>
    </w:p>
    <w:p w14:paraId="4A4AE7DA" w14:textId="77777777" w:rsidR="00451F31" w:rsidRPr="00BE6670" w:rsidRDefault="00451F31" w:rsidP="00451F31">
      <w:pPr>
        <w:spacing w:line="252" w:lineRule="auto"/>
        <w:rPr>
          <w:lang w:val="el-GR"/>
        </w:rPr>
      </w:pPr>
      <w:bookmarkStart w:id="127"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36AD7B80" w14:textId="77777777" w:rsidR="00E45842" w:rsidRPr="00854FEB" w:rsidRDefault="00E45842">
      <w:pPr>
        <w:numPr>
          <w:ilvl w:val="0"/>
          <w:numId w:val="43"/>
        </w:numPr>
        <w:suppressAutoHyphens w:val="0"/>
        <w:spacing w:after="0"/>
        <w:ind w:left="426"/>
        <w:contextualSpacing/>
        <w:rPr>
          <w:color w:val="000000" w:themeColor="text1"/>
          <w:lang w:val="el-GR"/>
        </w:rPr>
      </w:pPr>
      <w:r w:rsidRPr="59DC94D7">
        <w:rPr>
          <w:color w:val="000000" w:themeColor="text1"/>
          <w:lang w:val="el-GR"/>
        </w:rPr>
        <w:t xml:space="preserve">Ένα (1) Υπεύθυνο Έργου (ΥΕ) (Project </w:t>
      </w:r>
      <w:proofErr w:type="spellStart"/>
      <w:r w:rsidRPr="59DC94D7">
        <w:rPr>
          <w:color w:val="000000" w:themeColor="text1"/>
          <w:lang w:val="el-GR"/>
        </w:rPr>
        <w:t>Manager</w:t>
      </w:r>
      <w:proofErr w:type="spellEnd"/>
      <w:r w:rsidRPr="59DC94D7">
        <w:rPr>
          <w:color w:val="000000" w:themeColor="text1"/>
          <w:lang w:val="el-GR"/>
        </w:rPr>
        <w:t>),</w:t>
      </w:r>
      <w:r w:rsidR="002D5DE3" w:rsidRPr="59DC94D7">
        <w:rPr>
          <w:color w:val="000000" w:themeColor="text1"/>
          <w:lang w:val="el-GR"/>
        </w:rPr>
        <w:t xml:space="preserve"> ο οποίος να είναι πτυχιούχος τριτοβάθμιας εκπαίδευσης</w:t>
      </w:r>
      <w:r w:rsidR="00854FEB" w:rsidRPr="59DC94D7">
        <w:rPr>
          <w:color w:val="000000" w:themeColor="text1"/>
          <w:lang w:val="el-GR"/>
        </w:rPr>
        <w:t xml:space="preserve"> θετικών επιστημών</w:t>
      </w:r>
      <w:r w:rsidR="002D5DE3" w:rsidRPr="59DC94D7">
        <w:rPr>
          <w:color w:val="000000" w:themeColor="text1"/>
          <w:lang w:val="el-GR"/>
        </w:rPr>
        <w:t>,</w:t>
      </w:r>
      <w:r w:rsidR="00BF00D8" w:rsidRPr="59DC94D7">
        <w:rPr>
          <w:color w:val="000000" w:themeColor="text1"/>
          <w:lang w:val="el-GR"/>
        </w:rPr>
        <w:t xml:space="preserve"> </w:t>
      </w:r>
      <w:r w:rsidR="002D5DE3" w:rsidRPr="59DC94D7">
        <w:rPr>
          <w:color w:val="000000" w:themeColor="text1"/>
          <w:lang w:val="el-GR"/>
        </w:rPr>
        <w:t xml:space="preserve">με </w:t>
      </w:r>
      <w:r w:rsidR="00707200" w:rsidRPr="59DC94D7">
        <w:rPr>
          <w:color w:val="000000" w:themeColor="text1"/>
          <w:lang w:val="el-GR"/>
        </w:rPr>
        <w:t xml:space="preserve">δεκαπενταετή </w:t>
      </w:r>
      <w:r w:rsidR="00A537C2" w:rsidRPr="59DC94D7">
        <w:rPr>
          <w:color w:val="000000" w:themeColor="text1"/>
          <w:lang w:val="el-GR"/>
        </w:rPr>
        <w:t>(</w:t>
      </w:r>
      <w:r w:rsidR="00707200" w:rsidRPr="59DC94D7">
        <w:rPr>
          <w:color w:val="000000" w:themeColor="text1"/>
          <w:lang w:val="el-GR"/>
        </w:rPr>
        <w:t>15</w:t>
      </w:r>
      <w:r w:rsidR="00A537C2" w:rsidRPr="59DC94D7">
        <w:rPr>
          <w:color w:val="000000" w:themeColor="text1"/>
          <w:lang w:val="el-GR"/>
        </w:rPr>
        <w:t xml:space="preserve">) </w:t>
      </w:r>
      <w:r w:rsidR="002D5DE3" w:rsidRPr="59DC94D7">
        <w:rPr>
          <w:color w:val="000000" w:themeColor="text1"/>
          <w:lang w:val="el-GR"/>
        </w:rPr>
        <w:t>εμπειρία στον τομέα των Τηλεπικοινωνιών</w:t>
      </w:r>
      <w:r w:rsidR="004B41D7" w:rsidRPr="59DC94D7">
        <w:rPr>
          <w:color w:val="000000" w:themeColor="text1"/>
          <w:lang w:val="el-GR"/>
        </w:rPr>
        <w:t xml:space="preserve"> (</w:t>
      </w:r>
      <w:r w:rsidR="004B41D7" w:rsidRPr="59DC94D7">
        <w:rPr>
          <w:color w:val="000000" w:themeColor="text1"/>
        </w:rPr>
        <w:t>ICT</w:t>
      </w:r>
      <w:r w:rsidR="004B41D7" w:rsidRPr="59DC94D7">
        <w:rPr>
          <w:color w:val="000000" w:themeColor="text1"/>
          <w:lang w:val="el-GR"/>
        </w:rPr>
        <w:t>)</w:t>
      </w:r>
      <w:r w:rsidR="00854FEB" w:rsidRPr="59DC94D7">
        <w:rPr>
          <w:color w:val="000000" w:themeColor="text1"/>
          <w:lang w:val="el-GR"/>
        </w:rPr>
        <w:t>, που να διαθέτει πιστοποίηση</w:t>
      </w:r>
      <w:r w:rsidR="006116E4" w:rsidRPr="59DC94D7">
        <w:rPr>
          <w:color w:val="000000" w:themeColor="text1"/>
          <w:lang w:val="el-GR"/>
        </w:rPr>
        <w:t xml:space="preserve"> ή εκπαίδευση</w:t>
      </w:r>
      <w:r w:rsidR="00854FEB" w:rsidRPr="59DC94D7">
        <w:rPr>
          <w:color w:val="000000" w:themeColor="text1"/>
          <w:lang w:val="el-GR"/>
        </w:rPr>
        <w:t xml:space="preserve"> στη διαχείριση έργων (π.χ. </w:t>
      </w:r>
      <w:r w:rsidR="00854FEB" w:rsidRPr="59DC94D7">
        <w:rPr>
          <w:color w:val="000000" w:themeColor="text1"/>
        </w:rPr>
        <w:t>PMP</w:t>
      </w:r>
      <w:r w:rsidR="00854FEB" w:rsidRPr="59DC94D7">
        <w:rPr>
          <w:color w:val="000000" w:themeColor="text1"/>
          <w:lang w:val="el-GR"/>
        </w:rPr>
        <w:t>)</w:t>
      </w:r>
      <w:r w:rsidR="00BF00D8" w:rsidRPr="59DC94D7">
        <w:rPr>
          <w:color w:val="000000" w:themeColor="text1"/>
          <w:lang w:val="el-GR"/>
        </w:rPr>
        <w:t xml:space="preserve">, με εμπειρία ως Υπεύθυνος </w:t>
      </w:r>
      <w:r w:rsidR="29F05DBC" w:rsidRPr="59DC94D7">
        <w:rPr>
          <w:color w:val="000000" w:themeColor="text1"/>
          <w:lang w:val="el-GR"/>
        </w:rPr>
        <w:t>Έ</w:t>
      </w:r>
      <w:r w:rsidR="00BF00D8" w:rsidRPr="59DC94D7">
        <w:rPr>
          <w:color w:val="000000" w:themeColor="text1"/>
          <w:lang w:val="el-GR"/>
        </w:rPr>
        <w:t>ργου το τελευταίο έτος 202</w:t>
      </w:r>
      <w:r w:rsidR="239678C7" w:rsidRPr="59DC94D7">
        <w:rPr>
          <w:color w:val="000000" w:themeColor="text1"/>
          <w:lang w:val="el-GR"/>
        </w:rPr>
        <w:t>3</w:t>
      </w:r>
      <w:r w:rsidR="00BF00D8" w:rsidRPr="59DC94D7">
        <w:rPr>
          <w:color w:val="000000" w:themeColor="text1"/>
          <w:lang w:val="el-GR"/>
        </w:rPr>
        <w:t xml:space="preserve"> έως και σήμερα σε τουλάχιστον δύο (2) έργα </w:t>
      </w:r>
      <w:r w:rsidR="00BF00D8" w:rsidRPr="00485C66">
        <w:rPr>
          <w:rFonts w:ascii="Arial" w:hAnsi="Arial" w:cs="Arial"/>
          <w:color w:val="000000" w:themeColor="text1"/>
          <w:shd w:val="clear" w:color="auto" w:fill="FFFFFF"/>
          <w:lang w:val="el-GR"/>
        </w:rPr>
        <w:t>με αντικείμενο Υπηρεσίες Γραφείου Υποστήριξης Δικαιούχων</w:t>
      </w:r>
      <w:r w:rsidR="00BF00D8">
        <w:rPr>
          <w:rFonts w:ascii="Arial" w:hAnsi="Arial" w:cs="Arial"/>
          <w:color w:val="000000" w:themeColor="text1"/>
          <w:shd w:val="clear" w:color="auto" w:fill="FFFFFF"/>
          <w:lang w:val="el-GR"/>
        </w:rPr>
        <w:t xml:space="preserve"> σε δημόσιο φορέα ή φορέα του ευρύτερου δημοσίου.</w:t>
      </w:r>
    </w:p>
    <w:p w14:paraId="3867A728" w14:textId="77777777" w:rsidR="00E45842" w:rsidRPr="00854FEB" w:rsidRDefault="00E45842">
      <w:pPr>
        <w:numPr>
          <w:ilvl w:val="0"/>
          <w:numId w:val="43"/>
        </w:numPr>
        <w:suppressAutoHyphens w:val="0"/>
        <w:spacing w:after="0"/>
        <w:ind w:left="426"/>
        <w:contextualSpacing/>
        <w:rPr>
          <w:bCs/>
          <w:color w:val="000000" w:themeColor="text1"/>
          <w:lang w:val="el-GR"/>
        </w:rPr>
      </w:pPr>
      <w:r w:rsidRPr="00854FEB">
        <w:rPr>
          <w:bCs/>
          <w:color w:val="000000" w:themeColor="text1"/>
          <w:lang w:val="el-GR"/>
        </w:rPr>
        <w:t xml:space="preserve">Ένα (1) Συντονιστή/Επόπτη, </w:t>
      </w:r>
      <w:r w:rsidR="002D5DE3" w:rsidRPr="00854FEB">
        <w:rPr>
          <w:bCs/>
          <w:color w:val="000000" w:themeColor="text1"/>
          <w:lang w:val="el-GR"/>
        </w:rPr>
        <w:t xml:space="preserve">με </w:t>
      </w:r>
      <w:r w:rsidR="00707200">
        <w:rPr>
          <w:bCs/>
          <w:color w:val="000000" w:themeColor="text1"/>
          <w:lang w:val="el-GR"/>
        </w:rPr>
        <w:t>δεκαετή</w:t>
      </w:r>
      <w:r w:rsidR="00707200" w:rsidRPr="00854FEB">
        <w:rPr>
          <w:bCs/>
          <w:color w:val="000000" w:themeColor="text1"/>
          <w:lang w:val="el-GR"/>
        </w:rPr>
        <w:t xml:space="preserve"> </w:t>
      </w:r>
      <w:r w:rsidR="002D5DE3" w:rsidRPr="00854FEB">
        <w:rPr>
          <w:bCs/>
          <w:color w:val="000000" w:themeColor="text1"/>
          <w:lang w:val="el-GR"/>
        </w:rPr>
        <w:t>(1</w:t>
      </w:r>
      <w:r w:rsidR="00707200">
        <w:rPr>
          <w:bCs/>
          <w:color w:val="000000" w:themeColor="text1"/>
          <w:lang w:val="el-GR"/>
        </w:rPr>
        <w:t>0</w:t>
      </w:r>
      <w:r w:rsidR="002D5DE3" w:rsidRPr="00854FEB">
        <w:rPr>
          <w:bCs/>
          <w:color w:val="000000" w:themeColor="text1"/>
          <w:lang w:val="el-GR"/>
        </w:rPr>
        <w:t>) εμπειρία σε αντίστοιχα έργα</w:t>
      </w:r>
      <w:r w:rsidRPr="00854FEB">
        <w:rPr>
          <w:bCs/>
          <w:color w:val="000000" w:themeColor="text1"/>
          <w:lang w:val="el-GR"/>
        </w:rPr>
        <w:t>.</w:t>
      </w:r>
    </w:p>
    <w:p w14:paraId="7B847235" w14:textId="77777777" w:rsidR="00D63A5D" w:rsidRPr="00854FEB" w:rsidRDefault="78B7F746" w:rsidP="00D63A5D">
      <w:pPr>
        <w:numPr>
          <w:ilvl w:val="0"/>
          <w:numId w:val="43"/>
        </w:numPr>
        <w:suppressAutoHyphens w:val="0"/>
        <w:spacing w:after="0"/>
        <w:ind w:left="426"/>
        <w:contextualSpacing/>
        <w:rPr>
          <w:color w:val="000000" w:themeColor="text1"/>
          <w:lang w:val="el-GR"/>
        </w:rPr>
      </w:pPr>
      <w:r w:rsidRPr="2BF22DFF">
        <w:rPr>
          <w:color w:val="000000" w:themeColor="text1"/>
          <w:lang w:val="el-GR"/>
        </w:rPr>
        <w:t xml:space="preserve">Δώδεκα (12) τηλεφωνικούς εκπροσώπους, πέντε (5) εκ των οποίων με </w:t>
      </w:r>
      <w:r w:rsidR="151384A4" w:rsidRPr="2BF22DFF">
        <w:rPr>
          <w:color w:val="000000" w:themeColor="text1"/>
          <w:lang w:val="el-GR"/>
        </w:rPr>
        <w:t xml:space="preserve">ειδική </w:t>
      </w:r>
      <w:r w:rsidRPr="2BF22DFF">
        <w:rPr>
          <w:color w:val="000000" w:themeColor="text1"/>
          <w:lang w:val="el-GR"/>
        </w:rPr>
        <w:t>εμπειρία</w:t>
      </w:r>
      <w:r w:rsidR="140DED19" w:rsidRPr="2BF22DFF">
        <w:rPr>
          <w:color w:val="000000" w:themeColor="text1"/>
          <w:lang w:val="el-GR"/>
        </w:rPr>
        <w:t>,</w:t>
      </w:r>
      <w:r w:rsidRPr="2BF22DFF">
        <w:rPr>
          <w:color w:val="000000" w:themeColor="text1"/>
          <w:lang w:val="el-GR"/>
        </w:rPr>
        <w:t xml:space="preserve"> </w:t>
      </w:r>
      <w:r w:rsidR="140DED19" w:rsidRPr="2BF22DFF">
        <w:rPr>
          <w:color w:val="000000" w:themeColor="text1"/>
          <w:lang w:val="el-GR"/>
        </w:rPr>
        <w:t xml:space="preserve"> τα τελευταία δύο (2) έτη 202</w:t>
      </w:r>
      <w:r w:rsidR="106FD56B" w:rsidRPr="2BF22DFF">
        <w:rPr>
          <w:color w:val="000000" w:themeColor="text1"/>
          <w:lang w:val="el-GR"/>
        </w:rPr>
        <w:t>2</w:t>
      </w:r>
      <w:r w:rsidR="140DED19" w:rsidRPr="2BF22DFF">
        <w:rPr>
          <w:color w:val="000000" w:themeColor="text1"/>
          <w:lang w:val="el-GR"/>
        </w:rPr>
        <w:t xml:space="preserve"> και 202</w:t>
      </w:r>
      <w:r w:rsidR="37111E18" w:rsidRPr="2BF22DFF">
        <w:rPr>
          <w:color w:val="000000" w:themeColor="text1"/>
          <w:lang w:val="el-GR"/>
        </w:rPr>
        <w:t>3</w:t>
      </w:r>
      <w:r w:rsidR="140DED19" w:rsidRPr="2BF22DFF">
        <w:rPr>
          <w:color w:val="000000" w:themeColor="text1"/>
          <w:lang w:val="el-GR"/>
        </w:rPr>
        <w:t xml:space="preserve"> έως και σήμερα</w:t>
      </w:r>
      <w:r w:rsidR="6D915DD2" w:rsidRPr="2BF22DFF">
        <w:rPr>
          <w:color w:val="000000" w:themeColor="text1"/>
          <w:lang w:val="el-GR"/>
        </w:rPr>
        <w:t xml:space="preserve">, σε </w:t>
      </w:r>
      <w:r w:rsidR="05221F39" w:rsidRPr="2BF22DFF">
        <w:rPr>
          <w:color w:val="000000" w:themeColor="text1"/>
          <w:lang w:val="el-GR"/>
        </w:rPr>
        <w:t>Υπηρεσίες Γραφείου Εξυπηρέτησης Δικαιούχων σε δημόσιο φορέα ή φορέα του ευρύτερου δημοσίου</w:t>
      </w:r>
      <w:r w:rsidR="140DED19" w:rsidRPr="003D61E5">
        <w:rPr>
          <w:color w:val="000000" w:themeColor="text1"/>
          <w:lang w:val="el-GR"/>
        </w:rPr>
        <w:t>.</w:t>
      </w:r>
    </w:p>
    <w:p w14:paraId="231E62CD" w14:textId="77777777" w:rsidR="00D63A5D" w:rsidRPr="00E45842" w:rsidRDefault="00D63A5D" w:rsidP="00D63A5D">
      <w:pPr>
        <w:suppressAutoHyphens w:val="0"/>
        <w:spacing w:after="0"/>
        <w:ind w:left="426"/>
        <w:contextualSpacing/>
        <w:rPr>
          <w:bCs/>
          <w:lang w:val="el-GR"/>
        </w:rPr>
      </w:pPr>
    </w:p>
    <w:bookmarkEnd w:id="127"/>
    <w:p w14:paraId="5FC11C93" w14:textId="77777777"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633FA6AF" w:rsidRPr="59DC94D7">
        <w:rPr>
          <w:lang w:val="el-GR"/>
        </w:rPr>
        <w:t>.</w:t>
      </w:r>
    </w:p>
    <w:p w14:paraId="0E7225E5" w14:textId="77777777" w:rsidR="00764E9C" w:rsidRPr="00157F39" w:rsidRDefault="00764E9C" w:rsidP="00063FB6">
      <w:pPr>
        <w:rPr>
          <w:lang w:val="el-GR" w:eastAsia="en-US"/>
        </w:rPr>
      </w:pPr>
    </w:p>
    <w:p w14:paraId="4C248AA6" w14:textId="77777777" w:rsidR="008338F0" w:rsidRPr="001F4428" w:rsidRDefault="003355E7" w:rsidP="00086782">
      <w:pPr>
        <w:pStyle w:val="3"/>
        <w:ind w:left="1276"/>
        <w:rPr>
          <w:lang w:val="el-GR"/>
        </w:rPr>
      </w:pPr>
      <w:bookmarkStart w:id="128" w:name="_Ref496541343"/>
      <w:bookmarkStart w:id="129" w:name="_Ref496541651"/>
      <w:bookmarkStart w:id="130" w:name="_Toc97194282"/>
      <w:bookmarkStart w:id="131" w:name="_Toc97194428"/>
      <w:bookmarkStart w:id="132" w:name="_Toc158026801"/>
      <w:r w:rsidRPr="001F4428">
        <w:rPr>
          <w:lang w:val="el-GR"/>
        </w:rPr>
        <w:t xml:space="preserve">Πρότυπα διασφάλισης ποιότητας </w:t>
      </w:r>
      <w:r w:rsidRPr="00086782">
        <w:rPr>
          <w:lang w:val="el-GR"/>
        </w:rPr>
        <w:t>και πρότυπα περιβαλλοντικής διαχείρισης</w:t>
      </w:r>
      <w:bookmarkEnd w:id="128"/>
      <w:bookmarkEnd w:id="129"/>
      <w:bookmarkEnd w:id="130"/>
      <w:bookmarkEnd w:id="131"/>
      <w:bookmarkEnd w:id="132"/>
    </w:p>
    <w:p w14:paraId="30E7CE95"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47ED0085"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6A39D8B6" w14:textId="77777777" w:rsidR="009A3E22" w:rsidRDefault="009A3E22" w:rsidP="009A3E22">
      <w:pPr>
        <w:rPr>
          <w:rFonts w:eastAsia="Calibri"/>
          <w:bCs/>
          <w:color w:val="000000"/>
          <w:lang w:val="el-GR"/>
        </w:rPr>
      </w:pPr>
      <w:r>
        <w:rPr>
          <w:rFonts w:eastAsia="Calibri"/>
          <w:b/>
          <w:bCs/>
          <w:color w:val="000000"/>
          <w:lang w:val="el-GR"/>
        </w:rPr>
        <w:lastRenderedPageBreak/>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483BBB9F" w14:textId="77777777" w:rsidR="00764E9C" w:rsidRPr="008A5E91" w:rsidRDefault="00764E9C" w:rsidP="00764E9C">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008A5E91">
        <w:rPr>
          <w:rFonts w:eastAsia="Calibri"/>
          <w:bCs/>
          <w:color w:val="000000"/>
          <w:lang w:val="el-GR"/>
        </w:rPr>
        <w:t>ή ισοδύναμο αυτού</w:t>
      </w:r>
      <w:r w:rsidR="008A5E91" w:rsidRPr="008A5E91">
        <w:rPr>
          <w:rFonts w:eastAsia="Calibri"/>
          <w:bCs/>
          <w:color w:val="000000"/>
          <w:lang w:val="el-GR"/>
        </w:rPr>
        <w:t>.</w:t>
      </w:r>
    </w:p>
    <w:p w14:paraId="3699A61E" w14:textId="77777777" w:rsidR="008B41C9" w:rsidRPr="001F4428" w:rsidRDefault="008B41C9" w:rsidP="003329FF">
      <w:pPr>
        <w:rPr>
          <w:lang w:val="el-GR"/>
        </w:rPr>
      </w:pPr>
    </w:p>
    <w:p w14:paraId="3F86A131"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2AE2BBE7" w14:textId="77777777" w:rsidR="003E34BF" w:rsidRPr="003E34BF" w:rsidRDefault="003E34BF" w:rsidP="00B8545D">
      <w:pPr>
        <w:rPr>
          <w:bCs/>
          <w:lang w:val="el-GR"/>
        </w:rPr>
      </w:pPr>
    </w:p>
    <w:p w14:paraId="574F645C" w14:textId="77777777" w:rsidR="008338F0" w:rsidRDefault="003355E7" w:rsidP="00086782">
      <w:pPr>
        <w:pStyle w:val="3"/>
        <w:ind w:left="1276"/>
        <w:rPr>
          <w:lang w:val="el-GR"/>
        </w:rPr>
      </w:pPr>
      <w:bookmarkStart w:id="133" w:name="_Ref496541185"/>
      <w:bookmarkStart w:id="134" w:name="_Ref496541244"/>
      <w:bookmarkStart w:id="135" w:name="_Ref496541410"/>
      <w:bookmarkStart w:id="136" w:name="_Ref496541700"/>
      <w:bookmarkStart w:id="137" w:name="_Ref74505980"/>
      <w:bookmarkStart w:id="138" w:name="_Toc97194283"/>
      <w:bookmarkStart w:id="139" w:name="_Toc97194429"/>
      <w:bookmarkStart w:id="140" w:name="_Toc158026802"/>
      <w:r w:rsidRPr="00DD72A9">
        <w:rPr>
          <w:lang w:val="el-GR"/>
        </w:rPr>
        <w:t>Στήριξη στην ικανότητα τρίτων</w:t>
      </w:r>
      <w:bookmarkEnd w:id="133"/>
      <w:bookmarkEnd w:id="134"/>
      <w:bookmarkEnd w:id="135"/>
      <w:bookmarkEnd w:id="136"/>
      <w:r w:rsidRPr="00DD72A9">
        <w:rPr>
          <w:lang w:val="el-GR"/>
        </w:rPr>
        <w:t xml:space="preserve"> </w:t>
      </w:r>
      <w:r w:rsidR="0049631E" w:rsidRPr="00821852">
        <w:rPr>
          <w:lang w:val="el-GR"/>
        </w:rPr>
        <w:t>– Υπεργολαβία</w:t>
      </w:r>
      <w:bookmarkEnd w:id="137"/>
      <w:bookmarkEnd w:id="138"/>
      <w:bookmarkEnd w:id="139"/>
      <w:bookmarkEnd w:id="140"/>
    </w:p>
    <w:p w14:paraId="1BC9F64A" w14:textId="77777777" w:rsidR="0049631E" w:rsidRPr="00A334BA" w:rsidRDefault="0049631E" w:rsidP="00821852">
      <w:pPr>
        <w:pStyle w:val="4"/>
        <w:rPr>
          <w:lang w:val="el-GR"/>
        </w:rPr>
      </w:pPr>
      <w:bookmarkStart w:id="141" w:name="_Toc97194284"/>
      <w:bookmarkStart w:id="142" w:name="_Toc158026803"/>
      <w:r w:rsidRPr="00A334BA">
        <w:rPr>
          <w:lang w:val="el-GR"/>
        </w:rPr>
        <w:t>Στήριξη στην ικανότητα τρίτων</w:t>
      </w:r>
      <w:bookmarkEnd w:id="141"/>
      <w:bookmarkEnd w:id="142"/>
    </w:p>
    <w:p w14:paraId="2DFA38B2" w14:textId="0F1D816C"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496541508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2.2.5</w:t>
      </w:r>
      <w:r w:rsidR="00526510">
        <w:fldChar w:fldCharType="end"/>
      </w:r>
      <w:r w:rsidRPr="00603221">
        <w:rPr>
          <w:lang w:val="el-GR"/>
        </w:rPr>
        <w:t xml:space="preserve">) και τα σχετικά με την τεχνική και επαγγελματική ικανότητα (της παραγράφου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496541556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2.2.6</w:t>
      </w:r>
      <w:r w:rsidR="00526510">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14:paraId="735DC6E6"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9A59FE">
        <w:rPr>
          <w:lang w:val="el-GR"/>
        </w:rPr>
        <w:t>.</w:t>
      </w:r>
    </w:p>
    <w:p w14:paraId="6FA45545"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0E6831AE" w14:textId="77777777" w:rsidR="00695491" w:rsidRDefault="00695491" w:rsidP="00695491">
      <w:pPr>
        <w:rPr>
          <w:lang w:val="el-GR"/>
        </w:rPr>
      </w:pPr>
      <w:bookmarkStart w:id="143"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4E468C31"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3"/>
    <w:p w14:paraId="037D258C" w14:textId="22298B58"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B13B7D">
        <w:rPr>
          <w:bCs/>
          <w:lang w:val="el-GR" w:eastAsia="ar-SA"/>
        </w:rPr>
        <w:fldChar w:fldCharType="begin"/>
      </w:r>
      <w:r>
        <w:rPr>
          <w:bCs/>
          <w:lang w:val="el-GR" w:eastAsia="ar-SA"/>
        </w:rPr>
        <w:instrText xml:space="preserve"> REF _Ref496541356 \r \h </w:instrText>
      </w:r>
      <w:r w:rsidR="00B13B7D">
        <w:rPr>
          <w:bCs/>
          <w:lang w:val="el-GR" w:eastAsia="ar-SA"/>
        </w:rPr>
      </w:r>
      <w:r w:rsidR="00B13B7D">
        <w:rPr>
          <w:bCs/>
          <w:lang w:val="el-GR" w:eastAsia="ar-SA"/>
        </w:rPr>
        <w:fldChar w:fldCharType="separate"/>
      </w:r>
      <w:r w:rsidR="00A21A1B">
        <w:rPr>
          <w:bCs/>
          <w:lang w:val="el-GR" w:eastAsia="ar-SA"/>
        </w:rPr>
        <w:t>2.2.3</w:t>
      </w:r>
      <w:r w:rsidR="00B13B7D">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31614FE" w14:textId="77777777" w:rsidR="00C70B7E" w:rsidRDefault="00C70B7E">
      <w:pPr>
        <w:rPr>
          <w:lang w:val="el-GR"/>
        </w:rPr>
      </w:pPr>
    </w:p>
    <w:p w14:paraId="313049C3" w14:textId="77777777" w:rsidR="00111D5A" w:rsidRPr="003C1E1A" w:rsidRDefault="00111D5A" w:rsidP="00111D5A">
      <w:pPr>
        <w:pStyle w:val="4"/>
        <w:rPr>
          <w:lang w:val="el-GR"/>
        </w:rPr>
      </w:pPr>
      <w:bookmarkStart w:id="144" w:name="_Toc97194285"/>
      <w:bookmarkStart w:id="145" w:name="_Toc158026804"/>
      <w:r w:rsidRPr="003C1E1A">
        <w:rPr>
          <w:lang w:val="el-GR"/>
        </w:rPr>
        <w:lastRenderedPageBreak/>
        <w:t>Υπεργολαβία</w:t>
      </w:r>
      <w:bookmarkEnd w:id="144"/>
      <w:bookmarkEnd w:id="145"/>
      <w:r w:rsidRPr="003C1E1A">
        <w:rPr>
          <w:lang w:val="el-GR"/>
        </w:rPr>
        <w:t xml:space="preserve"> </w:t>
      </w:r>
    </w:p>
    <w:p w14:paraId="248A907D" w14:textId="467444E1"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B13B7D">
        <w:rPr>
          <w:bCs/>
          <w:lang w:val="el-GR"/>
        </w:rPr>
        <w:fldChar w:fldCharType="begin"/>
      </w:r>
      <w:r w:rsidR="00111D5A">
        <w:rPr>
          <w:bCs/>
          <w:lang w:val="el-GR"/>
        </w:rPr>
        <w:instrText xml:space="preserve"> REF _Ref496541356 \r \h </w:instrText>
      </w:r>
      <w:r w:rsidR="00B13B7D">
        <w:rPr>
          <w:bCs/>
          <w:lang w:val="el-GR"/>
        </w:rPr>
      </w:r>
      <w:r w:rsidR="00B13B7D">
        <w:rPr>
          <w:bCs/>
          <w:lang w:val="el-GR"/>
        </w:rPr>
        <w:fldChar w:fldCharType="separate"/>
      </w:r>
      <w:r w:rsidR="00A21A1B">
        <w:rPr>
          <w:bCs/>
          <w:lang w:val="el-GR"/>
        </w:rPr>
        <w:t>2.2.3</w:t>
      </w:r>
      <w:r w:rsidR="00B13B7D">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B13B7D">
        <w:rPr>
          <w:bCs/>
          <w:lang w:val="el-GR"/>
        </w:rPr>
        <w:fldChar w:fldCharType="begin"/>
      </w:r>
      <w:r w:rsidR="00111D5A">
        <w:rPr>
          <w:bCs/>
          <w:lang w:val="el-GR"/>
        </w:rPr>
        <w:instrText xml:space="preserve"> REF _Ref496541356 \r \h </w:instrText>
      </w:r>
      <w:r w:rsidR="00B13B7D">
        <w:rPr>
          <w:bCs/>
          <w:lang w:val="el-GR"/>
        </w:rPr>
      </w:r>
      <w:r w:rsidR="00B13B7D">
        <w:rPr>
          <w:bCs/>
          <w:lang w:val="el-GR"/>
        </w:rPr>
        <w:fldChar w:fldCharType="separate"/>
      </w:r>
      <w:r w:rsidR="00A21A1B">
        <w:rPr>
          <w:bCs/>
          <w:lang w:val="el-GR"/>
        </w:rPr>
        <w:t>2.2.3</w:t>
      </w:r>
      <w:r w:rsidR="00B13B7D">
        <w:rPr>
          <w:bCs/>
          <w:lang w:val="el-GR"/>
        </w:rPr>
        <w:fldChar w:fldCharType="end"/>
      </w:r>
      <w:r>
        <w:rPr>
          <w:bCs/>
          <w:lang w:val="el-GR"/>
        </w:rPr>
        <w:t xml:space="preserve">.  </w:t>
      </w:r>
    </w:p>
    <w:p w14:paraId="72D5CC4C" w14:textId="77777777" w:rsidR="00C70B7E" w:rsidRPr="00603221" w:rsidRDefault="00C70B7E">
      <w:pPr>
        <w:rPr>
          <w:lang w:val="el-GR"/>
        </w:rPr>
      </w:pPr>
    </w:p>
    <w:p w14:paraId="0F0B64FE" w14:textId="77777777" w:rsidR="008338F0" w:rsidRDefault="003355E7" w:rsidP="00086782">
      <w:pPr>
        <w:pStyle w:val="3"/>
        <w:ind w:left="1276"/>
        <w:rPr>
          <w:lang w:val="el-GR"/>
        </w:rPr>
      </w:pPr>
      <w:bookmarkStart w:id="146" w:name="_Toc97194286"/>
      <w:bookmarkStart w:id="147" w:name="_Toc97194430"/>
      <w:bookmarkStart w:id="148" w:name="_Toc158026805"/>
      <w:r w:rsidRPr="00603221">
        <w:rPr>
          <w:lang w:val="el-GR"/>
        </w:rPr>
        <w:t>Κανόνες απόδειξης ποιοτικής επιλογής</w:t>
      </w:r>
      <w:bookmarkEnd w:id="146"/>
      <w:bookmarkEnd w:id="147"/>
      <w:bookmarkEnd w:id="148"/>
    </w:p>
    <w:p w14:paraId="432E0E9C" w14:textId="5B05BCC1"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B13B7D">
        <w:rPr>
          <w:bCs/>
          <w:lang w:val="el-GR" w:eastAsia="ar-SA"/>
        </w:rPr>
        <w:fldChar w:fldCharType="begin"/>
      </w:r>
      <w:r>
        <w:rPr>
          <w:bCs/>
          <w:lang w:val="el-GR" w:eastAsia="ar-SA"/>
        </w:rPr>
        <w:instrText xml:space="preserve"> REF _Ref496541397 \r \h </w:instrText>
      </w:r>
      <w:r w:rsidR="00B13B7D">
        <w:rPr>
          <w:bCs/>
          <w:lang w:val="el-GR" w:eastAsia="ar-SA"/>
        </w:rPr>
      </w:r>
      <w:r w:rsidR="00B13B7D">
        <w:rPr>
          <w:bCs/>
          <w:lang w:val="el-GR" w:eastAsia="ar-SA"/>
        </w:rPr>
        <w:fldChar w:fldCharType="separate"/>
      </w:r>
      <w:r w:rsidR="00A21A1B">
        <w:rPr>
          <w:bCs/>
          <w:lang w:val="el-GR" w:eastAsia="ar-SA"/>
        </w:rPr>
        <w:t>2.2.1</w:t>
      </w:r>
      <w:r w:rsidR="00B13B7D">
        <w:rPr>
          <w:bCs/>
          <w:lang w:val="el-GR" w:eastAsia="ar-SA"/>
        </w:rPr>
        <w:fldChar w:fldCharType="end"/>
      </w:r>
      <w:r w:rsidRPr="0049623E">
        <w:rPr>
          <w:bCs/>
          <w:lang w:val="el-GR" w:eastAsia="ar-SA"/>
        </w:rPr>
        <w:t xml:space="preserve"> έως </w:t>
      </w:r>
      <w:r w:rsidR="00B13B7D">
        <w:rPr>
          <w:bCs/>
          <w:lang w:val="el-GR" w:eastAsia="ar-SA"/>
        </w:rPr>
        <w:fldChar w:fldCharType="begin"/>
      </w:r>
      <w:r>
        <w:rPr>
          <w:bCs/>
          <w:lang w:val="el-GR" w:eastAsia="ar-SA"/>
        </w:rPr>
        <w:instrText xml:space="preserve"> REF _Ref74505980 \r \h </w:instrText>
      </w:r>
      <w:r w:rsidR="00B13B7D">
        <w:rPr>
          <w:bCs/>
          <w:lang w:val="el-GR" w:eastAsia="ar-SA"/>
        </w:rPr>
      </w:r>
      <w:r w:rsidR="00B13B7D">
        <w:rPr>
          <w:bCs/>
          <w:lang w:val="el-GR" w:eastAsia="ar-SA"/>
        </w:rPr>
        <w:fldChar w:fldCharType="separate"/>
      </w:r>
      <w:r w:rsidR="00A21A1B">
        <w:rPr>
          <w:bCs/>
          <w:lang w:val="el-GR" w:eastAsia="ar-SA"/>
        </w:rPr>
        <w:t>2.2.8</w:t>
      </w:r>
      <w:r w:rsidR="00B13B7D">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B13B7D">
        <w:rPr>
          <w:bCs/>
          <w:lang w:val="el-GR" w:eastAsia="ar-SA"/>
        </w:rPr>
        <w:fldChar w:fldCharType="begin"/>
      </w:r>
      <w:r>
        <w:rPr>
          <w:bCs/>
          <w:lang w:val="el-GR" w:eastAsia="ar-SA"/>
        </w:rPr>
        <w:instrText xml:space="preserve"> REF _Ref74505997 \r \h </w:instrText>
      </w:r>
      <w:r w:rsidR="00B13B7D">
        <w:rPr>
          <w:bCs/>
          <w:lang w:val="el-GR" w:eastAsia="ar-SA"/>
        </w:rPr>
      </w:r>
      <w:r w:rsidR="00B13B7D">
        <w:rPr>
          <w:bCs/>
          <w:lang w:val="el-GR" w:eastAsia="ar-SA"/>
        </w:rPr>
        <w:fldChar w:fldCharType="separate"/>
      </w:r>
      <w:r w:rsidR="00A21A1B">
        <w:rPr>
          <w:bCs/>
          <w:lang w:val="el-GR" w:eastAsia="ar-SA"/>
        </w:rPr>
        <w:t>2.2.9.1</w:t>
      </w:r>
      <w:r w:rsidR="00B13B7D">
        <w:rPr>
          <w:bCs/>
          <w:lang w:val="el-GR" w:eastAsia="ar-SA"/>
        </w:rPr>
        <w:fldChar w:fldCharType="end"/>
      </w:r>
      <w:r w:rsidRPr="0049623E">
        <w:rPr>
          <w:bCs/>
          <w:lang w:val="el-GR" w:eastAsia="ar-SA"/>
        </w:rPr>
        <w:t xml:space="preserve">, κατά την υποβολή των δικαιολογητικών της παραγράφου </w:t>
      </w:r>
      <w:r w:rsidR="00B13B7D">
        <w:rPr>
          <w:bCs/>
          <w:lang w:val="el-GR" w:eastAsia="ar-SA"/>
        </w:rPr>
        <w:fldChar w:fldCharType="begin"/>
      </w:r>
      <w:r w:rsidR="00E72FB5">
        <w:rPr>
          <w:bCs/>
          <w:lang w:val="el-GR" w:eastAsia="ar-SA"/>
        </w:rPr>
        <w:instrText xml:space="preserve"> REF _Ref40957856 \r \h </w:instrText>
      </w:r>
      <w:r w:rsidR="00B13B7D">
        <w:rPr>
          <w:bCs/>
          <w:lang w:val="el-GR" w:eastAsia="ar-SA"/>
        </w:rPr>
      </w:r>
      <w:r w:rsidR="00B13B7D">
        <w:rPr>
          <w:bCs/>
          <w:lang w:val="el-GR" w:eastAsia="ar-SA"/>
        </w:rPr>
        <w:fldChar w:fldCharType="separate"/>
      </w:r>
      <w:r w:rsidR="00A21A1B">
        <w:rPr>
          <w:bCs/>
          <w:lang w:val="el-GR" w:eastAsia="ar-SA"/>
        </w:rPr>
        <w:t>2.2.9.2</w:t>
      </w:r>
      <w:r w:rsidR="00B13B7D">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58F34233" w14:textId="363100F9" w:rsidR="00E72FB5" w:rsidRPr="0049623E" w:rsidRDefault="00E72FB5" w:rsidP="00E72FB5">
      <w:pPr>
        <w:rPr>
          <w:lang w:val="el-GR" w:eastAsia="ar-SA"/>
        </w:rPr>
      </w:pPr>
      <w:r w:rsidRPr="59DC94D7">
        <w:rPr>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B13B7D" w:rsidRPr="59DC94D7">
        <w:rPr>
          <w:lang w:val="el-GR" w:eastAsia="ar-SA"/>
        </w:rPr>
        <w:fldChar w:fldCharType="begin"/>
      </w:r>
      <w:r w:rsidRPr="59DC94D7">
        <w:rPr>
          <w:lang w:val="el-GR" w:eastAsia="ar-SA"/>
        </w:rPr>
        <w:instrText xml:space="preserve"> REF _Ref74505980 \r \h </w:instrText>
      </w:r>
      <w:r w:rsidR="00B13B7D" w:rsidRPr="59DC94D7">
        <w:rPr>
          <w:lang w:val="el-GR" w:eastAsia="ar-SA"/>
        </w:rPr>
      </w:r>
      <w:r w:rsidR="00B13B7D" w:rsidRPr="59DC94D7">
        <w:rPr>
          <w:lang w:val="el-GR" w:eastAsia="ar-SA"/>
        </w:rPr>
        <w:fldChar w:fldCharType="separate"/>
      </w:r>
      <w:r w:rsidR="00A21A1B">
        <w:rPr>
          <w:lang w:val="el-GR" w:eastAsia="ar-SA"/>
        </w:rPr>
        <w:t>2.2.8</w:t>
      </w:r>
      <w:r w:rsidR="00B13B7D" w:rsidRPr="59DC94D7">
        <w:rPr>
          <w:lang w:val="el-GR" w:eastAsia="ar-SA"/>
        </w:rPr>
        <w:fldChar w:fldCharType="end"/>
      </w:r>
      <w:r w:rsidRPr="59DC94D7">
        <w:rPr>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B13B7D" w:rsidRPr="59DC94D7">
        <w:rPr>
          <w:lang w:val="el-GR" w:eastAsia="ar-SA"/>
        </w:rPr>
        <w:fldChar w:fldCharType="begin"/>
      </w:r>
      <w:r w:rsidRPr="59DC94D7">
        <w:rPr>
          <w:lang w:val="el-GR" w:eastAsia="ar-SA"/>
        </w:rPr>
        <w:instrText xml:space="preserve"> REF _Ref74505997 \r \h </w:instrText>
      </w:r>
      <w:r w:rsidR="00B13B7D" w:rsidRPr="59DC94D7">
        <w:rPr>
          <w:lang w:val="el-GR" w:eastAsia="ar-SA"/>
        </w:rPr>
      </w:r>
      <w:r w:rsidR="00B13B7D" w:rsidRPr="59DC94D7">
        <w:rPr>
          <w:lang w:val="el-GR" w:eastAsia="ar-SA"/>
        </w:rPr>
        <w:fldChar w:fldCharType="separate"/>
      </w:r>
      <w:r w:rsidR="00A21A1B">
        <w:rPr>
          <w:lang w:val="el-GR" w:eastAsia="ar-SA"/>
        </w:rPr>
        <w:t>2.2.9.1</w:t>
      </w:r>
      <w:r w:rsidR="00B13B7D" w:rsidRPr="59DC94D7">
        <w:rPr>
          <w:lang w:val="el-GR" w:eastAsia="ar-SA"/>
        </w:rPr>
        <w:fldChar w:fldCharType="end"/>
      </w:r>
      <w:r w:rsidRPr="59DC94D7">
        <w:rPr>
          <w:lang w:val="el-GR" w:eastAsia="ar-SA"/>
        </w:rPr>
        <w:t xml:space="preserve"> και </w:t>
      </w:r>
      <w:r w:rsidR="00B13B7D" w:rsidRPr="59DC94D7">
        <w:rPr>
          <w:lang w:val="el-GR" w:eastAsia="ar-SA"/>
        </w:rPr>
        <w:fldChar w:fldCharType="begin"/>
      </w:r>
      <w:r w:rsidRPr="59DC94D7">
        <w:rPr>
          <w:lang w:val="el-GR" w:eastAsia="ar-SA"/>
        </w:rPr>
        <w:instrText xml:space="preserve"> REF _Ref40957856 \r \h </w:instrText>
      </w:r>
      <w:r w:rsidR="00B13B7D" w:rsidRPr="59DC94D7">
        <w:rPr>
          <w:lang w:val="el-GR" w:eastAsia="ar-SA"/>
        </w:rPr>
      </w:r>
      <w:r w:rsidR="00B13B7D" w:rsidRPr="59DC94D7">
        <w:rPr>
          <w:lang w:val="el-GR" w:eastAsia="ar-SA"/>
        </w:rPr>
        <w:fldChar w:fldCharType="separate"/>
      </w:r>
      <w:r w:rsidR="00A21A1B">
        <w:rPr>
          <w:lang w:val="el-GR" w:eastAsia="ar-SA"/>
        </w:rPr>
        <w:t>2.2.9.2</w:t>
      </w:r>
      <w:r w:rsidR="00B13B7D" w:rsidRPr="59DC94D7">
        <w:rPr>
          <w:lang w:val="el-GR" w:eastAsia="ar-SA"/>
        </w:rPr>
        <w:fldChar w:fldCharType="end"/>
      </w:r>
      <w:r w:rsidRPr="59DC94D7">
        <w:rPr>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B13B7D">
        <w:rPr>
          <w:lang w:val="el-GR" w:eastAsia="ar-SA"/>
        </w:rPr>
        <w:fldChar w:fldCharType="begin"/>
      </w:r>
      <w:r>
        <w:rPr>
          <w:lang w:val="el-GR" w:eastAsia="ar-SA"/>
        </w:rPr>
        <w:instrText xml:space="preserve"> REF _Ref496541356 \r \h </w:instrText>
      </w:r>
      <w:r w:rsidR="00B13B7D">
        <w:rPr>
          <w:lang w:val="el-GR" w:eastAsia="ar-SA"/>
        </w:rPr>
      </w:r>
      <w:r w:rsidR="00B13B7D">
        <w:rPr>
          <w:lang w:val="el-GR" w:eastAsia="ar-SA"/>
        </w:rPr>
        <w:fldChar w:fldCharType="separate"/>
      </w:r>
      <w:r w:rsidR="00A21A1B">
        <w:rPr>
          <w:lang w:val="el-GR" w:eastAsia="ar-SA"/>
        </w:rPr>
        <w:t>2.2.3</w:t>
      </w:r>
      <w:r w:rsidR="00B13B7D">
        <w:rPr>
          <w:lang w:val="el-GR" w:eastAsia="ar-SA"/>
        </w:rPr>
        <w:fldChar w:fldCharType="end"/>
      </w:r>
      <w:r w:rsidRPr="59DC94D7">
        <w:rPr>
          <w:lang w:val="el-GR" w:eastAsia="ar-SA"/>
        </w:rPr>
        <w:t xml:space="preserve"> της παρούσας και ότι πληρούν τα σχετικά κριτήρια επιλογής κατά περίπτωση (παράγραφοι </w:t>
      </w:r>
      <w:r w:rsidR="00B13B7D" w:rsidRPr="59DC94D7">
        <w:rPr>
          <w:lang w:val="el-GR" w:eastAsia="ar-SA"/>
        </w:rPr>
        <w:fldChar w:fldCharType="begin"/>
      </w:r>
      <w:r w:rsidRPr="59DC94D7">
        <w:rPr>
          <w:lang w:val="el-GR" w:eastAsia="ar-SA"/>
        </w:rPr>
        <w:instrText xml:space="preserve"> REF _Ref496541309 \r \h </w:instrText>
      </w:r>
      <w:r w:rsidR="00B13B7D" w:rsidRPr="59DC94D7">
        <w:rPr>
          <w:lang w:val="el-GR" w:eastAsia="ar-SA"/>
        </w:rPr>
      </w:r>
      <w:r w:rsidR="00B13B7D" w:rsidRPr="59DC94D7">
        <w:rPr>
          <w:lang w:val="el-GR" w:eastAsia="ar-SA"/>
        </w:rPr>
        <w:fldChar w:fldCharType="separate"/>
      </w:r>
      <w:r w:rsidR="00A21A1B">
        <w:rPr>
          <w:lang w:val="el-GR" w:eastAsia="ar-SA"/>
        </w:rPr>
        <w:t>2.2.5</w:t>
      </w:r>
      <w:r w:rsidR="00B13B7D" w:rsidRPr="59DC94D7">
        <w:rPr>
          <w:lang w:val="el-GR" w:eastAsia="ar-SA"/>
        </w:rPr>
        <w:fldChar w:fldCharType="end"/>
      </w:r>
      <w:r w:rsidR="002637D2">
        <w:rPr>
          <w:lang w:val="el-GR" w:eastAsia="ar-SA"/>
        </w:rPr>
        <w:t xml:space="preserve">, </w:t>
      </w:r>
      <w:r w:rsidR="00B13B7D" w:rsidRPr="59DC94D7">
        <w:rPr>
          <w:lang w:val="el-GR" w:eastAsia="ar-SA"/>
        </w:rPr>
        <w:fldChar w:fldCharType="begin"/>
      </w:r>
      <w:r w:rsidRPr="59DC94D7">
        <w:rPr>
          <w:lang w:val="el-GR" w:eastAsia="ar-SA"/>
        </w:rPr>
        <w:instrText xml:space="preserve"> REF _Ref496541329 \r \h </w:instrText>
      </w:r>
      <w:r w:rsidR="00B13B7D" w:rsidRPr="59DC94D7">
        <w:rPr>
          <w:lang w:val="el-GR" w:eastAsia="ar-SA"/>
        </w:rPr>
      </w:r>
      <w:r w:rsidR="00B13B7D" w:rsidRPr="59DC94D7">
        <w:rPr>
          <w:lang w:val="el-GR" w:eastAsia="ar-SA"/>
        </w:rPr>
        <w:fldChar w:fldCharType="separate"/>
      </w:r>
      <w:r w:rsidR="00A21A1B">
        <w:rPr>
          <w:lang w:val="el-GR" w:eastAsia="ar-SA"/>
        </w:rPr>
        <w:t>2.2.6</w:t>
      </w:r>
      <w:r w:rsidR="00B13B7D" w:rsidRPr="59DC94D7">
        <w:rPr>
          <w:lang w:val="el-GR" w:eastAsia="ar-SA"/>
        </w:rPr>
        <w:fldChar w:fldCharType="end"/>
      </w:r>
      <w:r w:rsidR="002637D2">
        <w:rPr>
          <w:lang w:val="el-GR" w:eastAsia="ar-SA"/>
        </w:rPr>
        <w:t xml:space="preserve"> </w:t>
      </w:r>
      <w:r w:rsidRPr="59DC94D7">
        <w:rPr>
          <w:lang w:val="el-GR" w:eastAsia="ar-SA"/>
        </w:rPr>
        <w:t>και 2.2.</w:t>
      </w:r>
      <w:r w:rsidR="002637D2">
        <w:rPr>
          <w:lang w:val="el-GR" w:eastAsia="ar-SA"/>
        </w:rPr>
        <w:t>7</w:t>
      </w:r>
      <w:r w:rsidRPr="59DC94D7">
        <w:rPr>
          <w:lang w:val="el-GR" w:eastAsia="ar-SA"/>
        </w:rPr>
        <w:t>).</w:t>
      </w:r>
    </w:p>
    <w:p w14:paraId="073F7BF7" w14:textId="67E4E496"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B13B7D">
        <w:rPr>
          <w:bCs/>
          <w:lang w:val="el-GR" w:eastAsia="ar-SA"/>
        </w:rPr>
        <w:fldChar w:fldCharType="begin"/>
      </w:r>
      <w:r>
        <w:rPr>
          <w:bCs/>
          <w:lang w:val="el-GR" w:eastAsia="ar-SA"/>
        </w:rPr>
        <w:instrText xml:space="preserve"> REF _Ref74505997 \r \h </w:instrText>
      </w:r>
      <w:r w:rsidR="00B13B7D">
        <w:rPr>
          <w:bCs/>
          <w:lang w:val="el-GR" w:eastAsia="ar-SA"/>
        </w:rPr>
      </w:r>
      <w:r w:rsidR="00B13B7D">
        <w:rPr>
          <w:bCs/>
          <w:lang w:val="el-GR" w:eastAsia="ar-SA"/>
        </w:rPr>
        <w:fldChar w:fldCharType="separate"/>
      </w:r>
      <w:r w:rsidR="00A21A1B">
        <w:rPr>
          <w:bCs/>
          <w:lang w:val="el-GR" w:eastAsia="ar-SA"/>
        </w:rPr>
        <w:t>2.2.9.1</w:t>
      </w:r>
      <w:r w:rsidR="00B13B7D">
        <w:rPr>
          <w:bCs/>
          <w:lang w:val="el-GR" w:eastAsia="ar-SA"/>
        </w:rPr>
        <w:fldChar w:fldCharType="end"/>
      </w:r>
      <w:r>
        <w:rPr>
          <w:bCs/>
          <w:lang w:val="el-GR" w:eastAsia="ar-SA"/>
        </w:rPr>
        <w:t xml:space="preserve"> </w:t>
      </w:r>
      <w:r w:rsidRPr="0049623E">
        <w:rPr>
          <w:bCs/>
          <w:lang w:val="el-GR" w:eastAsia="ar-SA"/>
        </w:rPr>
        <w:t xml:space="preserve">και </w:t>
      </w:r>
      <w:r w:rsidR="00B13B7D">
        <w:rPr>
          <w:bCs/>
          <w:lang w:val="el-GR" w:eastAsia="ar-SA"/>
        </w:rPr>
        <w:fldChar w:fldCharType="begin"/>
      </w:r>
      <w:r>
        <w:rPr>
          <w:bCs/>
          <w:lang w:val="el-GR" w:eastAsia="ar-SA"/>
        </w:rPr>
        <w:instrText xml:space="preserve"> REF _Ref40957856 \r \h </w:instrText>
      </w:r>
      <w:r w:rsidR="00B13B7D">
        <w:rPr>
          <w:bCs/>
          <w:lang w:val="el-GR" w:eastAsia="ar-SA"/>
        </w:rPr>
      </w:r>
      <w:r w:rsidR="00B13B7D">
        <w:rPr>
          <w:bCs/>
          <w:lang w:val="el-GR" w:eastAsia="ar-SA"/>
        </w:rPr>
        <w:fldChar w:fldCharType="separate"/>
      </w:r>
      <w:r w:rsidR="00A21A1B">
        <w:rPr>
          <w:bCs/>
          <w:lang w:val="el-GR" w:eastAsia="ar-SA"/>
        </w:rPr>
        <w:t>2.2.9.2</w:t>
      </w:r>
      <w:r w:rsidR="00B13B7D">
        <w:rPr>
          <w:bCs/>
          <w:lang w:val="el-GR" w:eastAsia="ar-SA"/>
        </w:rPr>
        <w:fldChar w:fldCharType="end"/>
      </w:r>
      <w:r w:rsidRPr="0049623E">
        <w:rPr>
          <w:bCs/>
          <w:lang w:val="el-GR" w:eastAsia="ar-SA"/>
        </w:rPr>
        <w:t xml:space="preserve">, ότι δεν συντρέχουν οι λόγοι αποκλεισμού της παραγράφου </w:t>
      </w:r>
      <w:r w:rsidR="00B13B7D">
        <w:rPr>
          <w:lang w:val="el-GR" w:eastAsia="ar-SA"/>
        </w:rPr>
        <w:fldChar w:fldCharType="begin"/>
      </w:r>
      <w:r>
        <w:rPr>
          <w:lang w:val="el-GR" w:eastAsia="ar-SA"/>
        </w:rPr>
        <w:instrText xml:space="preserve"> REF _Ref496541356 \r \h </w:instrText>
      </w:r>
      <w:r w:rsidR="00B13B7D">
        <w:rPr>
          <w:lang w:val="el-GR" w:eastAsia="ar-SA"/>
        </w:rPr>
      </w:r>
      <w:r w:rsidR="00B13B7D">
        <w:rPr>
          <w:lang w:val="el-GR" w:eastAsia="ar-SA"/>
        </w:rPr>
        <w:fldChar w:fldCharType="separate"/>
      </w:r>
      <w:r w:rsidR="00A21A1B">
        <w:rPr>
          <w:lang w:val="el-GR" w:eastAsia="ar-SA"/>
        </w:rPr>
        <w:t>2.2.3</w:t>
      </w:r>
      <w:r w:rsidR="00B13B7D">
        <w:rPr>
          <w:lang w:val="el-GR" w:eastAsia="ar-SA"/>
        </w:rPr>
        <w:fldChar w:fldCharType="end"/>
      </w:r>
      <w:r w:rsidR="002637D2">
        <w:rPr>
          <w:lang w:val="el-GR" w:eastAsia="ar-SA"/>
        </w:rPr>
        <w:t xml:space="preserve"> </w:t>
      </w:r>
      <w:r w:rsidRPr="0049623E">
        <w:rPr>
          <w:bCs/>
          <w:lang w:val="el-GR" w:eastAsia="ar-SA"/>
        </w:rPr>
        <w:t xml:space="preserve">της παρούσας. </w:t>
      </w:r>
    </w:p>
    <w:p w14:paraId="2983799D"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33DD4F6E" w14:textId="77777777" w:rsidR="00A817FC" w:rsidRPr="00A334BA" w:rsidRDefault="00A817FC" w:rsidP="00821852">
      <w:pPr>
        <w:rPr>
          <w:lang w:val="el-GR"/>
        </w:rPr>
      </w:pPr>
    </w:p>
    <w:p w14:paraId="4C3D0F2B" w14:textId="77777777" w:rsidR="008338F0" w:rsidRPr="00FF489C" w:rsidRDefault="003355E7" w:rsidP="003A109E">
      <w:pPr>
        <w:pStyle w:val="4"/>
        <w:rPr>
          <w:lang w:val="el-GR"/>
        </w:rPr>
      </w:pPr>
      <w:bookmarkStart w:id="149" w:name="_Ref74505997"/>
      <w:bookmarkStart w:id="150" w:name="_Toc97194287"/>
      <w:bookmarkStart w:id="151" w:name="_Toc158026806"/>
      <w:r w:rsidRPr="00FF489C">
        <w:rPr>
          <w:lang w:val="el-GR"/>
        </w:rPr>
        <w:t>Προκαταρκτική απόδειξη κατά την υποβολή προσφορών</w:t>
      </w:r>
      <w:bookmarkEnd w:id="149"/>
      <w:bookmarkEnd w:id="150"/>
      <w:bookmarkEnd w:id="151"/>
      <w:r w:rsidRPr="00FF489C">
        <w:rPr>
          <w:lang w:val="el-GR"/>
        </w:rPr>
        <w:t xml:space="preserve"> </w:t>
      </w:r>
    </w:p>
    <w:p w14:paraId="5D7BC726" w14:textId="5A886892"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496541356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2.2.3</w:t>
      </w:r>
      <w:r w:rsidR="00526510">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B13B7D">
        <w:rPr>
          <w:lang w:val="el-GR"/>
        </w:rPr>
        <w:fldChar w:fldCharType="begin"/>
      </w:r>
      <w:r w:rsidR="007E61C0">
        <w:rPr>
          <w:lang w:val="el-GR"/>
        </w:rPr>
        <w:instrText xml:space="preserve"> REF _Ref74510337 \r \h </w:instrText>
      </w:r>
      <w:r w:rsidR="00B13B7D">
        <w:rPr>
          <w:lang w:val="el-GR"/>
        </w:rPr>
      </w:r>
      <w:r w:rsidR="00B13B7D">
        <w:rPr>
          <w:lang w:val="el-GR"/>
        </w:rPr>
        <w:fldChar w:fldCharType="separate"/>
      </w:r>
      <w:r w:rsidR="00A21A1B">
        <w:rPr>
          <w:lang w:val="el-GR"/>
        </w:rPr>
        <w:t>2.2.4</w:t>
      </w:r>
      <w:r w:rsidR="00B13B7D">
        <w:rPr>
          <w:lang w:val="el-GR"/>
        </w:rPr>
        <w:fldChar w:fldCharType="end"/>
      </w:r>
      <w:r w:rsidRPr="00603221">
        <w:rPr>
          <w:lang w:val="el-GR"/>
        </w:rPr>
        <w:t xml:space="preserve">,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496541309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2.2.5</w:t>
      </w:r>
      <w:r w:rsidR="00526510">
        <w:fldChar w:fldCharType="end"/>
      </w:r>
      <w:r w:rsidRPr="00603221">
        <w:rPr>
          <w:lang w:val="el-GR"/>
        </w:rPr>
        <w:t xml:space="preserve">,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496541329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2.2.6</w:t>
      </w:r>
      <w:r w:rsidR="00526510">
        <w:fldChar w:fldCharType="end"/>
      </w:r>
      <w:r w:rsidRPr="00603221">
        <w:rPr>
          <w:lang w:val="el-GR"/>
        </w:rPr>
        <w:t xml:space="preserve"> και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496541343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2.2.7</w:t>
      </w:r>
      <w:r w:rsidR="00526510">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510086970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603221">
        <w:rPr>
          <w:lang w:val="el-GR"/>
        </w:rPr>
        <w:t>ΕΥΡΩΠΑΙΚΟ ΕΝΙΑΙΟ ΕΓΓΡΑΦΟ ΣΥΜΒΑΣΗΣ (ΕΕΕΣ)</w:t>
      </w:r>
      <w:r w:rsidR="00526510">
        <w:fldChar w:fldCharType="end"/>
      </w:r>
      <w:r w:rsidR="00F64037">
        <w:rPr>
          <w:lang w:val="el-GR"/>
        </w:rPr>
        <w:t xml:space="preserve">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496624736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603221">
        <w:rPr>
          <w:color w:val="000099"/>
          <w:lang w:val="el-GR"/>
        </w:rPr>
        <w:t xml:space="preserve">ΠΑΡΑΡΤΗΜΑ ΙΙI – ΕΥΡΩΠΑΙΚΟ ΕΝΙΑΙΟ ΕΓΓΡΑΦΟ ΣΥΜΒΑΣΗΣ (ΕΕΕΣ) </w:t>
      </w:r>
      <w:r w:rsidR="00526510">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2"/>
      </w:r>
      <w:r w:rsidR="00F64037">
        <w:rPr>
          <w:lang w:val="el-GR"/>
        </w:rPr>
        <w:t>.</w:t>
      </w:r>
    </w:p>
    <w:p w14:paraId="7093F789" w14:textId="77777777" w:rsidR="00F64037" w:rsidRPr="00B739BB" w:rsidRDefault="00F64037" w:rsidP="00B739BB">
      <w:pPr>
        <w:rPr>
          <w:lang w:val="el-GR"/>
        </w:rPr>
      </w:pPr>
    </w:p>
    <w:p w14:paraId="778C30D6"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583A7B80"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6A0BDC8"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F9D8B27"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9F04DC8"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hyperlink>
      <w:hyperlink r:id="rId25"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hsppa</w:t>
        </w:r>
        <w:proofErr w:type="spellEnd"/>
        <w:r w:rsidR="00E14FF7" w:rsidRPr="00E14FF7">
          <w:rPr>
            <w:rStyle w:val="-"/>
            <w:lang w:val="el-GR"/>
          </w:rPr>
          <w:t>.</w:t>
        </w:r>
        <w:r w:rsidR="00E14FF7" w:rsidRPr="00E14FF7">
          <w:rPr>
            <w:rStyle w:val="-"/>
          </w:rPr>
          <w:t>gr</w:t>
        </w:r>
        <w:r w:rsidR="00E14FF7" w:rsidRPr="00E14FF7">
          <w:rPr>
            <w:rStyle w:val="-"/>
            <w:lang w:val="el-GR"/>
          </w:rPr>
          <w:t>/</w:t>
        </w:r>
      </w:hyperlink>
    </w:p>
    <w:p w14:paraId="62E4B9CF"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BB93753"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3"/>
      </w:r>
      <w:r w:rsidRPr="00E14C02">
        <w:rPr>
          <w:rFonts w:eastAsia="Calibri" w:cs="Times New Roman"/>
          <w:lang w:val="el-GR" w:eastAsia="en-US"/>
        </w:rPr>
        <w:t>.</w:t>
      </w:r>
    </w:p>
    <w:p w14:paraId="0B8C7865"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w:t>
      </w:r>
      <w:r w:rsidRPr="00E14C02">
        <w:rPr>
          <w:rFonts w:eastAsia="Calibri" w:cs="Times New Roman"/>
          <w:lang w:val="el-GR" w:eastAsia="en-US"/>
        </w:rPr>
        <w:lastRenderedPageBreak/>
        <w:t>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6F37D4E" w14:textId="77777777" w:rsidR="00F64037" w:rsidRPr="00821852" w:rsidRDefault="00F64037" w:rsidP="00B739BB">
      <w:pPr>
        <w:rPr>
          <w:iCs/>
          <w:color w:val="5B9BD5"/>
          <w:lang w:val="el-GR"/>
        </w:rPr>
      </w:pPr>
    </w:p>
    <w:p w14:paraId="661ADF2B" w14:textId="77777777" w:rsidR="00C0210C" w:rsidRPr="00FF489C" w:rsidRDefault="00C0210C" w:rsidP="00C0210C">
      <w:pPr>
        <w:pStyle w:val="4"/>
        <w:rPr>
          <w:lang w:val="el-GR"/>
        </w:rPr>
      </w:pPr>
      <w:bookmarkStart w:id="152" w:name="_Toc74566838"/>
      <w:bookmarkStart w:id="153" w:name="_Toc74566839"/>
      <w:bookmarkStart w:id="154" w:name="_Toc74566840"/>
      <w:bookmarkStart w:id="155" w:name="_Toc74566841"/>
      <w:bookmarkStart w:id="156" w:name="_Toc74566842"/>
      <w:bookmarkStart w:id="157" w:name="_Toc74566843"/>
      <w:bookmarkStart w:id="158" w:name="_Toc74566844"/>
      <w:bookmarkStart w:id="159" w:name="_Toc74566845"/>
      <w:bookmarkStart w:id="160" w:name="_Toc74566846"/>
      <w:bookmarkStart w:id="161" w:name="_Toc74566847"/>
      <w:bookmarkStart w:id="162" w:name="_Toc74566848"/>
      <w:bookmarkStart w:id="163" w:name="_Toc74566849"/>
      <w:bookmarkStart w:id="164" w:name="_Hlk35420523"/>
      <w:bookmarkStart w:id="165" w:name="_Ref40957856"/>
      <w:bookmarkStart w:id="166" w:name="_Toc97194288"/>
      <w:bookmarkStart w:id="167" w:name="_Toc158026807"/>
      <w:bookmarkEnd w:id="152"/>
      <w:bookmarkEnd w:id="153"/>
      <w:bookmarkEnd w:id="154"/>
      <w:bookmarkEnd w:id="155"/>
      <w:bookmarkEnd w:id="156"/>
      <w:bookmarkEnd w:id="157"/>
      <w:bookmarkEnd w:id="158"/>
      <w:bookmarkEnd w:id="159"/>
      <w:bookmarkEnd w:id="160"/>
      <w:bookmarkEnd w:id="161"/>
      <w:bookmarkEnd w:id="162"/>
      <w:bookmarkEnd w:id="163"/>
      <w:r w:rsidRPr="00FF489C">
        <w:rPr>
          <w:lang w:val="el-GR"/>
        </w:rPr>
        <w:t>Αποδεικτικά μέσα</w:t>
      </w:r>
      <w:r w:rsidRPr="00251D02">
        <w:rPr>
          <w:vertAlign w:val="superscript"/>
        </w:rPr>
        <w:footnoteReference w:id="4"/>
      </w:r>
      <w:bookmarkEnd w:id="164"/>
      <w:r w:rsidRPr="00FF489C">
        <w:rPr>
          <w:lang w:val="el-GR"/>
        </w:rPr>
        <w:t>- Δικαιολογητικά προσωρινού αναδόχου</w:t>
      </w:r>
      <w:bookmarkEnd w:id="165"/>
      <w:bookmarkEnd w:id="166"/>
      <w:bookmarkEnd w:id="167"/>
    </w:p>
    <w:p w14:paraId="2FF0598D" w14:textId="00C27DFC"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13B7D">
        <w:rPr>
          <w:bCs/>
          <w:lang w:val="el-GR"/>
        </w:rPr>
        <w:fldChar w:fldCharType="begin"/>
      </w:r>
      <w:r w:rsidR="00B9111A">
        <w:rPr>
          <w:bCs/>
          <w:lang w:val="el-GR"/>
        </w:rPr>
        <w:instrText xml:space="preserve"> REF _Ref67613215 \r \h </w:instrText>
      </w:r>
      <w:r w:rsidR="00B13B7D">
        <w:rPr>
          <w:bCs/>
          <w:lang w:val="el-GR"/>
        </w:rPr>
      </w:r>
      <w:r w:rsidR="00B13B7D">
        <w:rPr>
          <w:bCs/>
          <w:lang w:val="el-GR"/>
        </w:rPr>
        <w:fldChar w:fldCharType="separate"/>
      </w:r>
      <w:r w:rsidR="00A21A1B">
        <w:rPr>
          <w:bCs/>
          <w:lang w:val="el-GR"/>
        </w:rPr>
        <w:t>3.2</w:t>
      </w:r>
      <w:r w:rsidR="00B13B7D">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32A84366"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C2E7D5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E8B51EB" w14:textId="6907BA83"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B13B7D">
        <w:rPr>
          <w:bCs/>
          <w:lang w:val="el-GR"/>
        </w:rPr>
        <w:fldChar w:fldCharType="begin"/>
      </w:r>
      <w:r>
        <w:rPr>
          <w:bCs/>
          <w:lang w:val="el-GR"/>
        </w:rPr>
        <w:instrText xml:space="preserve"> REF _Ref67613215 \r \h </w:instrText>
      </w:r>
      <w:r w:rsidR="00B13B7D">
        <w:rPr>
          <w:bCs/>
          <w:lang w:val="el-GR"/>
        </w:rPr>
      </w:r>
      <w:r w:rsidR="00B13B7D">
        <w:rPr>
          <w:bCs/>
          <w:lang w:val="el-GR"/>
        </w:rPr>
        <w:fldChar w:fldCharType="separate"/>
      </w:r>
      <w:r w:rsidR="00A21A1B">
        <w:rPr>
          <w:bCs/>
          <w:lang w:val="el-GR"/>
        </w:rPr>
        <w:t>3.2</w:t>
      </w:r>
      <w:r w:rsidR="00B13B7D">
        <w:rPr>
          <w:bCs/>
          <w:lang w:val="el-GR"/>
        </w:rPr>
        <w:fldChar w:fldCharType="end"/>
      </w:r>
      <w:r w:rsidRPr="00B76605">
        <w:rPr>
          <w:bCs/>
          <w:lang w:val="el-GR"/>
        </w:rPr>
        <w:t xml:space="preserve"> της παρούσας.</w:t>
      </w:r>
    </w:p>
    <w:p w14:paraId="61D259A5" w14:textId="77777777" w:rsidR="00B9111A" w:rsidRPr="00BB06B6" w:rsidRDefault="347AD8FE" w:rsidP="00B9111A">
      <w:pPr>
        <w:rPr>
          <w:b/>
          <w:bCs/>
          <w:lang w:val="el-GR"/>
        </w:rPr>
      </w:pPr>
      <w:r w:rsidRPr="349A4216">
        <w:rPr>
          <w:lang w:val="el-GR"/>
        </w:rPr>
        <w:t>Τ</w:t>
      </w:r>
      <w:r w:rsidR="36BFE0F8" w:rsidRPr="349A4216">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DC5EE66" w14:textId="39FF2197"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B13B7D">
        <w:rPr>
          <w:lang w:val="el-GR"/>
        </w:rPr>
        <w:fldChar w:fldCharType="begin"/>
      </w:r>
      <w:r>
        <w:rPr>
          <w:lang w:val="el-GR"/>
        </w:rPr>
        <w:instrText xml:space="preserve"> REF _Ref496541356 \r \h </w:instrText>
      </w:r>
      <w:r w:rsidR="00B13B7D">
        <w:rPr>
          <w:lang w:val="el-GR"/>
        </w:rPr>
      </w:r>
      <w:r w:rsidR="00B13B7D">
        <w:rPr>
          <w:lang w:val="el-GR"/>
        </w:rPr>
        <w:fldChar w:fldCharType="separate"/>
      </w:r>
      <w:r w:rsidR="00A21A1B">
        <w:rPr>
          <w:lang w:val="el-GR"/>
        </w:rPr>
        <w:t>2.2.3</w:t>
      </w:r>
      <w:r w:rsidR="00B13B7D">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0D57A8A2" w14:textId="5A4C5D31"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B13B7D">
        <w:rPr>
          <w:color w:val="000000"/>
          <w:lang w:val="el-GR"/>
        </w:rPr>
        <w:fldChar w:fldCharType="begin"/>
      </w:r>
      <w:r>
        <w:rPr>
          <w:color w:val="000000"/>
          <w:lang w:val="el-GR"/>
        </w:rPr>
        <w:instrText xml:space="preserve"> REF _Ref496540586 \r \h </w:instrText>
      </w:r>
      <w:r w:rsidR="00B13B7D">
        <w:rPr>
          <w:color w:val="000000"/>
          <w:lang w:val="el-GR"/>
        </w:rPr>
      </w:r>
      <w:r w:rsidR="00B13B7D">
        <w:rPr>
          <w:color w:val="000000"/>
          <w:lang w:val="el-GR"/>
        </w:rPr>
        <w:fldChar w:fldCharType="separate"/>
      </w:r>
      <w:r w:rsidR="00A21A1B">
        <w:rPr>
          <w:color w:val="000000"/>
          <w:lang w:val="el-GR"/>
        </w:rPr>
        <w:t>2.2.3.3</w:t>
      </w:r>
      <w:r w:rsidR="00B13B7D">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B13B7D">
        <w:rPr>
          <w:color w:val="000000"/>
          <w:lang w:val="el-GR"/>
        </w:rPr>
        <w:fldChar w:fldCharType="begin"/>
      </w:r>
      <w:r>
        <w:rPr>
          <w:color w:val="000000"/>
          <w:lang w:val="el-GR"/>
        </w:rPr>
        <w:instrText xml:space="preserve"> REF _Ref496540586 \r \h </w:instrText>
      </w:r>
      <w:r w:rsidR="00B13B7D">
        <w:rPr>
          <w:color w:val="000000"/>
          <w:lang w:val="el-GR"/>
        </w:rPr>
      </w:r>
      <w:r w:rsidR="00B13B7D">
        <w:rPr>
          <w:color w:val="000000"/>
          <w:lang w:val="el-GR"/>
        </w:rPr>
        <w:fldChar w:fldCharType="separate"/>
      </w:r>
      <w:r w:rsidR="00A21A1B">
        <w:rPr>
          <w:color w:val="000000"/>
          <w:lang w:val="el-GR"/>
        </w:rPr>
        <w:t>2.2.3.3</w:t>
      </w:r>
      <w:r w:rsidR="00B13B7D">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76ECFFB4" w14:textId="77777777" w:rsidR="00C27CEC" w:rsidRPr="00BD65F6" w:rsidRDefault="00C27CEC" w:rsidP="00C27CEC">
      <w:pPr>
        <w:rPr>
          <w:lang w:val="el-GR"/>
        </w:rPr>
      </w:pPr>
      <w:r>
        <w:rPr>
          <w:color w:val="000000"/>
          <w:lang w:val="el-GR"/>
        </w:rPr>
        <w:t>Ειδικότερα οι οικονομικοί φορείς προσκομίζουν:</w:t>
      </w:r>
    </w:p>
    <w:p w14:paraId="7D1A86B6" w14:textId="1AE0916F" w:rsidR="00C27CEC" w:rsidRDefault="00C27CEC" w:rsidP="00C27CEC">
      <w:pPr>
        <w:rPr>
          <w:color w:val="000000"/>
          <w:lang w:val="el-GR"/>
        </w:rPr>
      </w:pPr>
      <w:r>
        <w:rPr>
          <w:b/>
          <w:bCs/>
          <w:lang w:val="el-GR"/>
        </w:rPr>
        <w:lastRenderedPageBreak/>
        <w:t>α)</w:t>
      </w:r>
      <w:r>
        <w:rPr>
          <w:lang w:val="el-GR"/>
        </w:rPr>
        <w:t xml:space="preserve"> για την παράγραφο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74507429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b/>
          <w:bCs/>
          <w:lang w:val="el-GR"/>
        </w:rPr>
        <w:t>2.2.3.1</w:t>
      </w:r>
      <w:r w:rsidR="00526510">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7DAEEABA" w14:textId="64B359ED"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74507429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2.2.3.1</w:t>
      </w:r>
      <w:r w:rsidR="00526510">
        <w:fldChar w:fldCharType="end"/>
      </w:r>
      <w:r w:rsidRPr="00C27CEC">
        <w:rPr>
          <w:color w:val="000000"/>
          <w:lang w:val="el-GR"/>
        </w:rPr>
        <w:t>,</w:t>
      </w:r>
    </w:p>
    <w:p w14:paraId="3A6FD017" w14:textId="0CF931A0"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503518036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b/>
          <w:bCs/>
          <w:color w:val="000000"/>
          <w:lang w:val="el-GR"/>
        </w:rPr>
        <w:t>2.2.3.2</w:t>
      </w:r>
      <w:r w:rsidR="00526510">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5"/>
      </w:r>
      <w:r w:rsidRPr="005609B2">
        <w:rPr>
          <w:color w:val="000000"/>
          <w:lang w:val="el-GR"/>
        </w:rPr>
        <w:t xml:space="preserve">  </w:t>
      </w:r>
    </w:p>
    <w:p w14:paraId="6E8ED93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92F4101" w14:textId="2329BE67"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503518036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color w:val="000000"/>
          <w:lang w:val="el-GR"/>
        </w:rPr>
        <w:t>2.2.3.2</w:t>
      </w:r>
      <w:r w:rsidR="00526510">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24DDCEA8" w14:textId="50BC0826"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503518036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b/>
          <w:bCs/>
          <w:color w:val="000000"/>
          <w:lang w:val="el-GR"/>
        </w:rPr>
        <w:t>2.2.3.2</w:t>
      </w:r>
      <w:r w:rsidR="00526510">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6C4DD048" w14:textId="5D848454"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503518036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color w:val="000000"/>
          <w:lang w:val="el-GR"/>
        </w:rPr>
        <w:t>2.2.3.2</w:t>
      </w:r>
      <w:r w:rsidR="00526510">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03C3E6A" w14:textId="7C857A0A"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B13B7D">
        <w:rPr>
          <w:color w:val="000000"/>
          <w:lang w:val="el-GR"/>
        </w:rPr>
        <w:fldChar w:fldCharType="begin"/>
      </w:r>
      <w:r w:rsidR="00614898">
        <w:rPr>
          <w:color w:val="000000"/>
          <w:lang w:val="el-GR"/>
        </w:rPr>
        <w:instrText xml:space="preserve"> REF _Ref496540586 \r \h </w:instrText>
      </w:r>
      <w:r w:rsidR="00B13B7D">
        <w:rPr>
          <w:color w:val="000000"/>
          <w:lang w:val="el-GR"/>
        </w:rPr>
      </w:r>
      <w:r w:rsidR="00B13B7D">
        <w:rPr>
          <w:color w:val="000000"/>
          <w:lang w:val="el-GR"/>
        </w:rPr>
        <w:fldChar w:fldCharType="separate"/>
      </w:r>
      <w:r w:rsidR="00A21A1B">
        <w:rPr>
          <w:color w:val="000000"/>
          <w:lang w:val="el-GR"/>
        </w:rPr>
        <w:t>2.2.3.3</w:t>
      </w:r>
      <w:r w:rsidR="00B13B7D">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2331D7C"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1DFEE1A3" w14:textId="77777777" w:rsidR="008E444E" w:rsidRDefault="008E444E" w:rsidP="008E444E">
      <w:pPr>
        <w:rPr>
          <w:b/>
          <w:lang w:val="el-GR"/>
        </w:rPr>
      </w:pPr>
      <w:bookmarkStart w:id="168"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6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622E5EF"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13DBD2C0"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7330C9D1"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31BB4E5D" w14:textId="6D5D62B9" w:rsidR="00614898" w:rsidRPr="005609B2" w:rsidRDefault="00614898" w:rsidP="00614898">
      <w:pPr>
        <w:rPr>
          <w:color w:val="000000"/>
          <w:lang w:val="el-GR"/>
        </w:rPr>
      </w:pPr>
      <w:r w:rsidRPr="005609B2">
        <w:rPr>
          <w:b/>
          <w:color w:val="000000"/>
          <w:lang w:val="el-GR"/>
        </w:rPr>
        <w:lastRenderedPageBreak/>
        <w:t>δ)</w:t>
      </w:r>
      <w:r w:rsidRPr="005609B2">
        <w:rPr>
          <w:color w:val="000000"/>
          <w:lang w:val="el-GR"/>
        </w:rPr>
        <w:t xml:space="preserve"> Για τις λοιπές περιπτώσεις της παραγράφου </w:t>
      </w:r>
      <w:r w:rsidR="00B13B7D">
        <w:rPr>
          <w:color w:val="000000"/>
          <w:lang w:val="el-GR"/>
        </w:rPr>
        <w:fldChar w:fldCharType="begin"/>
      </w:r>
      <w:r>
        <w:rPr>
          <w:color w:val="000000"/>
          <w:lang w:val="el-GR"/>
        </w:rPr>
        <w:instrText xml:space="preserve"> REF _Ref496540586 \r \h </w:instrText>
      </w:r>
      <w:r w:rsidR="00B13B7D">
        <w:rPr>
          <w:color w:val="000000"/>
          <w:lang w:val="el-GR"/>
        </w:rPr>
      </w:r>
      <w:r w:rsidR="00B13B7D">
        <w:rPr>
          <w:color w:val="000000"/>
          <w:lang w:val="el-GR"/>
        </w:rPr>
        <w:fldChar w:fldCharType="separate"/>
      </w:r>
      <w:r w:rsidR="00A21A1B">
        <w:rPr>
          <w:color w:val="000000"/>
          <w:lang w:val="el-GR"/>
        </w:rPr>
        <w:t>2.2.3.3</w:t>
      </w:r>
      <w:r w:rsidR="00B13B7D">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79BA0DF0" w14:textId="7137DE68"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B13B7D">
        <w:rPr>
          <w:lang w:val="el-GR"/>
        </w:rPr>
        <w:fldChar w:fldCharType="begin"/>
      </w:r>
      <w:r>
        <w:rPr>
          <w:lang w:val="el-GR"/>
        </w:rPr>
        <w:instrText xml:space="preserve"> REF _Ref496540821 \r \h </w:instrText>
      </w:r>
      <w:r w:rsidR="00B13B7D">
        <w:rPr>
          <w:lang w:val="el-GR"/>
        </w:rPr>
      </w:r>
      <w:r w:rsidR="00B13B7D">
        <w:rPr>
          <w:lang w:val="el-GR"/>
        </w:rPr>
        <w:fldChar w:fldCharType="separate"/>
      </w:r>
      <w:r w:rsidR="00A21A1B">
        <w:rPr>
          <w:lang w:val="el-GR"/>
        </w:rPr>
        <w:t>2.2.3.7</w:t>
      </w:r>
      <w:r w:rsidR="00B13B7D">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1B5AD51" w14:textId="77777777" w:rsidR="004D042A" w:rsidRPr="00DD1A4B" w:rsidRDefault="004D042A">
      <w:pPr>
        <w:rPr>
          <w:b/>
          <w:bCs/>
          <w:lang w:val="el-GR"/>
        </w:rPr>
      </w:pPr>
    </w:p>
    <w:p w14:paraId="61C6E373" w14:textId="73D2D9C7"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B13B7D">
        <w:rPr>
          <w:b/>
          <w:lang w:val="el-GR"/>
        </w:rPr>
        <w:fldChar w:fldCharType="begin"/>
      </w:r>
      <w:r w:rsidR="007E61C0">
        <w:rPr>
          <w:b/>
          <w:lang w:val="el-GR"/>
        </w:rPr>
        <w:instrText xml:space="preserve"> REF _Ref74510337 \r \h </w:instrText>
      </w:r>
      <w:r w:rsidR="00B13B7D">
        <w:rPr>
          <w:b/>
          <w:lang w:val="el-GR"/>
        </w:rPr>
      </w:r>
      <w:r w:rsidR="00B13B7D">
        <w:rPr>
          <w:b/>
          <w:lang w:val="el-GR"/>
        </w:rPr>
        <w:fldChar w:fldCharType="separate"/>
      </w:r>
      <w:r w:rsidR="00A21A1B">
        <w:rPr>
          <w:b/>
          <w:lang w:val="el-GR"/>
        </w:rPr>
        <w:t>2.2.4</w:t>
      </w:r>
      <w:r w:rsidR="00B13B7D">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9" w:name="_Hlk67663604"/>
      <w:r w:rsidR="00A61AA7" w:rsidRPr="00603221">
        <w:rPr>
          <w:b/>
          <w:lang w:val="el-GR"/>
        </w:rPr>
        <w:t xml:space="preserve">οι οικονομικοί φορείς </w:t>
      </w:r>
      <w:bookmarkEnd w:id="169"/>
      <w:r w:rsidR="00A61AA7" w:rsidRPr="00603221">
        <w:rPr>
          <w:b/>
          <w:lang w:val="el-GR"/>
        </w:rPr>
        <w:t>προσκομίζουν τα αναφερόμενα στον κατωτέρω πίνακα:</w:t>
      </w:r>
    </w:p>
    <w:p w14:paraId="2610A9B1"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052CE" w14:paraId="1AF118DD" w14:textId="77777777" w:rsidTr="009C5EA6">
        <w:trPr>
          <w:trHeight w:val="711"/>
        </w:trPr>
        <w:tc>
          <w:tcPr>
            <w:tcW w:w="675" w:type="dxa"/>
            <w:shd w:val="clear" w:color="auto" w:fill="D9D9D9"/>
          </w:tcPr>
          <w:p w14:paraId="684AA8E4"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133E1882"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στην παροχή </w:t>
            </w:r>
            <w:r w:rsidR="00372DB8">
              <w:rPr>
                <w:b/>
                <w:bCs/>
                <w:lang w:val="el-GR"/>
              </w:rPr>
              <w:t xml:space="preserve">υπηρεσιών </w:t>
            </w:r>
            <w:r w:rsidR="006116E4">
              <w:rPr>
                <w:b/>
                <w:bCs/>
                <w:lang w:val="el-GR"/>
              </w:rPr>
              <w:t>τεχνολογίας των πληροφοριών</w:t>
            </w:r>
            <w:r w:rsidR="00372DB8">
              <w:rPr>
                <w:b/>
                <w:bCs/>
                <w:lang w:val="el-GR"/>
              </w:rPr>
              <w:t>.</w:t>
            </w:r>
          </w:p>
          <w:p w14:paraId="503EF95C"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2052CE" w14:paraId="201CB65C" w14:textId="77777777" w:rsidTr="009C5EA6">
        <w:trPr>
          <w:trHeight w:val="1480"/>
        </w:trPr>
        <w:tc>
          <w:tcPr>
            <w:tcW w:w="675" w:type="dxa"/>
          </w:tcPr>
          <w:p w14:paraId="2E5392FA" w14:textId="77777777" w:rsidR="00D56132" w:rsidRPr="00603221" w:rsidRDefault="00D56132" w:rsidP="009C5EA6">
            <w:pPr>
              <w:rPr>
                <w:lang w:val="el-GR"/>
              </w:rPr>
            </w:pPr>
            <w:r w:rsidRPr="00603221">
              <w:rPr>
                <w:lang w:val="el-GR"/>
              </w:rPr>
              <w:t>1.1</w:t>
            </w:r>
          </w:p>
        </w:tc>
        <w:tc>
          <w:tcPr>
            <w:tcW w:w="9180" w:type="dxa"/>
          </w:tcPr>
          <w:p w14:paraId="573A5F9A"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5728E87"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46D2CD59" w14:textId="77777777" w:rsidR="00D05C7B" w:rsidRPr="00603221" w:rsidRDefault="00D05C7B" w:rsidP="00282306">
            <w:pPr>
              <w:autoSpaceDE w:val="0"/>
              <w:autoSpaceDN w:val="0"/>
              <w:adjustRightInd w:val="0"/>
              <w:spacing w:after="0"/>
              <w:rPr>
                <w:lang w:val="el-GR" w:eastAsia="el-GR"/>
              </w:rPr>
            </w:pPr>
          </w:p>
        </w:tc>
      </w:tr>
    </w:tbl>
    <w:p w14:paraId="088CB7E6" w14:textId="77777777" w:rsidR="0041248A" w:rsidRDefault="0041248A">
      <w:pPr>
        <w:rPr>
          <w:b/>
          <w:lang w:val="el-GR"/>
        </w:rPr>
      </w:pPr>
    </w:p>
    <w:p w14:paraId="1977A92E" w14:textId="77777777" w:rsidR="00282306" w:rsidRPr="0041248A" w:rsidRDefault="00282306" w:rsidP="00282306">
      <w:pPr>
        <w:rPr>
          <w:bCs/>
          <w:lang w:val="el-GR"/>
        </w:rPr>
      </w:pPr>
      <w:bookmarkStart w:id="170"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0"/>
    <w:p w14:paraId="1EA20D26" w14:textId="77777777" w:rsidR="00270326" w:rsidRPr="00603221" w:rsidRDefault="00270326">
      <w:pPr>
        <w:rPr>
          <w:lang w:val="el-GR"/>
        </w:rPr>
      </w:pPr>
    </w:p>
    <w:p w14:paraId="49DF3090" w14:textId="54FAB7B6"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496541508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b/>
          <w:lang w:val="el-GR"/>
        </w:rPr>
        <w:t>2.2.5</w:t>
      </w:r>
      <w:r w:rsidR="00526510">
        <w:fldChar w:fldCharType="end"/>
      </w:r>
      <w:r w:rsidRPr="00603221">
        <w:rPr>
          <w:b/>
          <w:lang w:val="el-GR"/>
        </w:rPr>
        <w:t xml:space="preserve"> </w:t>
      </w:r>
      <w:bookmarkStart w:id="171"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052CE" w14:paraId="32F84584" w14:textId="77777777" w:rsidTr="33179A12">
        <w:trPr>
          <w:trHeight w:val="711"/>
        </w:trPr>
        <w:tc>
          <w:tcPr>
            <w:tcW w:w="675" w:type="dxa"/>
            <w:shd w:val="clear" w:color="auto" w:fill="D9D9D9" w:themeFill="background1" w:themeFillShade="D9"/>
          </w:tcPr>
          <w:bookmarkEnd w:id="171"/>
          <w:p w14:paraId="1256E247"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hemeFill="background1" w:themeFillShade="D9"/>
          </w:tcPr>
          <w:p w14:paraId="2A3368BB" w14:textId="77777777" w:rsidR="00EC68AB" w:rsidRPr="00EC68AB" w:rsidRDefault="00FF5678" w:rsidP="00060F90">
            <w:pPr>
              <w:rPr>
                <w:color w:val="26282A"/>
                <w:lang w:val="el-GR" w:eastAsia="en-GB"/>
              </w:rPr>
            </w:pPr>
            <w:r w:rsidRPr="33179A12">
              <w:rPr>
                <w:b/>
                <w:bCs/>
                <w:lang w:val="el-GR"/>
              </w:rPr>
              <w:t>Οι οικονομικοί φορείς που συμμετέχουν στη διαδικασία σύναψης της παρούσας απαιτείται να έχουν</w:t>
            </w:r>
            <w:r w:rsidR="00060F90" w:rsidRPr="33179A12">
              <w:rPr>
                <w:b/>
                <w:bCs/>
                <w:lang w:val="el-GR"/>
              </w:rPr>
              <w:t xml:space="preserve"> </w:t>
            </w:r>
            <w:r w:rsidR="00B76FE4" w:rsidRPr="33179A12">
              <w:rPr>
                <w:color w:val="000000" w:themeColor="text1"/>
                <w:lang w:val="el-GR" w:eastAsia="en-GB"/>
              </w:rPr>
              <w:t>μέσο όρο</w:t>
            </w:r>
            <w:r w:rsidR="00EC68AB" w:rsidRPr="33179A12">
              <w:rPr>
                <w:color w:val="000000" w:themeColor="text1"/>
                <w:lang w:val="el-GR" w:eastAsia="en-GB"/>
              </w:rPr>
              <w:t xml:space="preserve"> κύκλου εργασιών των τριών τελευταίων διαχειριστικών χρήσεων</w:t>
            </w:r>
            <w:r w:rsidR="00EC68AB" w:rsidRPr="33179A12">
              <w:rPr>
                <w:color w:val="000000" w:themeColor="text1"/>
                <w:lang w:eastAsia="en-GB"/>
              </w:rPr>
              <w:t> </w:t>
            </w:r>
            <w:r w:rsidR="00EC68AB" w:rsidRPr="33179A12">
              <w:rPr>
                <w:color w:val="222222"/>
                <w:lang w:val="el-GR" w:eastAsia="en-GB"/>
              </w:rPr>
              <w:t>(202</w:t>
            </w:r>
            <w:r w:rsidR="00C00D27" w:rsidRPr="33179A12">
              <w:rPr>
                <w:color w:val="222222"/>
                <w:lang w:val="el-GR" w:eastAsia="en-GB"/>
              </w:rPr>
              <w:t>1</w:t>
            </w:r>
            <w:r w:rsidR="00EC68AB" w:rsidRPr="33179A12">
              <w:rPr>
                <w:color w:val="222222"/>
                <w:lang w:val="el-GR" w:eastAsia="en-GB"/>
              </w:rPr>
              <w:t>,</w:t>
            </w:r>
            <w:r w:rsidR="4F37C909" w:rsidRPr="33179A12">
              <w:rPr>
                <w:color w:val="222222"/>
                <w:lang w:val="el-GR" w:eastAsia="en-GB"/>
              </w:rPr>
              <w:t xml:space="preserve"> </w:t>
            </w:r>
            <w:r w:rsidR="00EC68AB" w:rsidRPr="33179A12">
              <w:rPr>
                <w:color w:val="222222"/>
                <w:lang w:val="el-GR" w:eastAsia="en-GB"/>
              </w:rPr>
              <w:t>202</w:t>
            </w:r>
            <w:r w:rsidR="00C00D27" w:rsidRPr="33179A12">
              <w:rPr>
                <w:color w:val="222222"/>
                <w:lang w:val="el-GR" w:eastAsia="en-GB"/>
              </w:rPr>
              <w:t>2</w:t>
            </w:r>
            <w:r w:rsidR="00EC68AB" w:rsidRPr="33179A12">
              <w:rPr>
                <w:color w:val="222222"/>
                <w:lang w:val="el-GR" w:eastAsia="en-GB"/>
              </w:rPr>
              <w:t>,</w:t>
            </w:r>
            <w:r w:rsidR="07F1E581" w:rsidRPr="33179A12">
              <w:rPr>
                <w:color w:val="222222"/>
                <w:lang w:val="el-GR" w:eastAsia="en-GB"/>
              </w:rPr>
              <w:t xml:space="preserve"> </w:t>
            </w:r>
            <w:r w:rsidR="00EC68AB" w:rsidRPr="33179A12">
              <w:rPr>
                <w:color w:val="222222"/>
                <w:lang w:val="el-GR" w:eastAsia="en-GB"/>
              </w:rPr>
              <w:t>202</w:t>
            </w:r>
            <w:r w:rsidR="00C00D27" w:rsidRPr="33179A12">
              <w:rPr>
                <w:color w:val="222222"/>
                <w:lang w:val="el-GR" w:eastAsia="en-GB"/>
              </w:rPr>
              <w:t>3</w:t>
            </w:r>
            <w:r w:rsidR="00EC68AB" w:rsidRPr="33179A12">
              <w:rPr>
                <w:color w:val="222222"/>
                <w:lang w:val="el-GR" w:eastAsia="en-GB"/>
              </w:rPr>
              <w:t>)</w:t>
            </w:r>
            <w:r w:rsidR="00EC68AB" w:rsidRPr="33179A12">
              <w:rPr>
                <w:color w:val="222222"/>
                <w:lang w:eastAsia="en-GB"/>
              </w:rPr>
              <w:t> </w:t>
            </w:r>
            <w:r w:rsidR="00EC68AB" w:rsidRPr="33179A12">
              <w:rPr>
                <w:color w:val="000000" w:themeColor="text1"/>
                <w:lang w:val="el-GR" w:eastAsia="en-GB"/>
              </w:rPr>
              <w:t xml:space="preserve">ή για όσο διάστημα ασκούν την επιχειρηματική τους δράση εφόσον είναι μικρότερο των τριών ετών, τουλάχιστον ίσου με το </w:t>
            </w:r>
            <w:r w:rsidR="00B76FE4" w:rsidRPr="33179A12">
              <w:rPr>
                <w:color w:val="000000" w:themeColor="text1"/>
                <w:lang w:val="el-GR" w:eastAsia="en-GB"/>
              </w:rPr>
              <w:t xml:space="preserve">εκατόν </w:t>
            </w:r>
            <w:r w:rsidR="001B5853" w:rsidRPr="33179A12">
              <w:rPr>
                <w:color w:val="000000" w:themeColor="text1"/>
                <w:lang w:val="el-GR" w:eastAsia="en-GB"/>
              </w:rPr>
              <w:t xml:space="preserve">πενήντα </w:t>
            </w:r>
            <w:r w:rsidR="00EC68AB" w:rsidRPr="33179A12">
              <w:rPr>
                <w:color w:val="000000" w:themeColor="text1"/>
                <w:lang w:val="el-GR" w:eastAsia="en-GB"/>
              </w:rPr>
              <w:t>τοις εκατό (</w:t>
            </w:r>
            <w:r w:rsidR="00B76FE4" w:rsidRPr="33179A12">
              <w:rPr>
                <w:color w:val="000000" w:themeColor="text1"/>
                <w:lang w:val="el-GR" w:eastAsia="en-GB"/>
              </w:rPr>
              <w:t>1</w:t>
            </w:r>
            <w:r w:rsidR="001B5853" w:rsidRPr="33179A12">
              <w:rPr>
                <w:color w:val="000000" w:themeColor="text1"/>
                <w:lang w:val="el-GR" w:eastAsia="en-GB"/>
              </w:rPr>
              <w:t>5</w:t>
            </w:r>
            <w:r w:rsidR="00EC68AB" w:rsidRPr="33179A12">
              <w:rPr>
                <w:color w:val="000000" w:themeColor="text1"/>
                <w:lang w:val="el-GR" w:eastAsia="en-GB"/>
              </w:rPr>
              <w:t>0%) του προϋπολογισμού του υπό ανάθεση έργου μη συμπεριλαμβανομένου ΦΠΑ.</w:t>
            </w:r>
          </w:p>
          <w:p w14:paraId="1145847C" w14:textId="77777777" w:rsidR="00D56132" w:rsidRPr="00603221" w:rsidRDefault="00EC68AB" w:rsidP="009C5EA6">
            <w:pPr>
              <w:autoSpaceDE w:val="0"/>
              <w:autoSpaceDN w:val="0"/>
              <w:adjustRightInd w:val="0"/>
              <w:rPr>
                <w:lang w:val="el-GR" w:eastAsia="el-GR"/>
              </w:rPr>
            </w:pPr>
            <w:r w:rsidRPr="00EC68AB">
              <w:rPr>
                <w:color w:val="000000"/>
                <w:lang w:val="el-GR" w:eastAsia="en-GB"/>
              </w:rPr>
              <w:t xml:space="preserve">Οι οικονομικοί φορείς οφείλουν να αποδείξουν το ανωτέρω κριτήριο ποιοτικής επιλογής </w:t>
            </w:r>
            <w:r w:rsidRPr="00EC68AB">
              <w:rPr>
                <w:color w:val="000000"/>
                <w:lang w:val="el-GR" w:eastAsia="en-GB"/>
              </w:rPr>
              <w:lastRenderedPageBreak/>
              <w:t>υποβάλλοντας ένα ή περισσότερα από τα ακόλουθα δικαιολογητικά:</w:t>
            </w:r>
          </w:p>
        </w:tc>
      </w:tr>
      <w:tr w:rsidR="00D56132" w:rsidRPr="002052CE" w14:paraId="45E23412" w14:textId="77777777" w:rsidTr="33179A12">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98FA2D4"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666A2F8" w14:textId="77777777" w:rsidR="00EC68AB" w:rsidRPr="00EC68AB" w:rsidRDefault="00EC68AB" w:rsidP="33179A12">
            <w:pPr>
              <w:suppressAutoHyphens w:val="0"/>
              <w:spacing w:before="100" w:beforeAutospacing="1" w:after="100" w:afterAutospacing="1"/>
              <w:ind w:left="142"/>
              <w:rPr>
                <w:color w:val="26282A"/>
                <w:lang w:val="el-GR" w:eastAsia="en-GB"/>
              </w:rPr>
            </w:pPr>
            <w:r w:rsidRPr="33179A12">
              <w:rPr>
                <w:color w:val="26282A"/>
                <w:lang w:val="el-GR" w:eastAsia="en-GB"/>
              </w:rPr>
              <w:t>-</w:t>
            </w:r>
            <w:r w:rsidRPr="33179A12">
              <w:rPr>
                <w:color w:val="26282A"/>
                <w:lang w:eastAsia="en-GB"/>
              </w:rPr>
              <w:t> </w:t>
            </w:r>
            <w:r w:rsidRPr="33179A12">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w:t>
            </w:r>
            <w:r w:rsidR="00C00D27" w:rsidRPr="33179A12">
              <w:rPr>
                <w:color w:val="26282A"/>
                <w:lang w:val="el-GR" w:eastAsia="en-GB"/>
              </w:rPr>
              <w:t>1</w:t>
            </w:r>
            <w:r w:rsidRPr="33179A12">
              <w:rPr>
                <w:color w:val="26282A"/>
                <w:lang w:val="el-GR" w:eastAsia="en-GB"/>
              </w:rPr>
              <w:t>,</w:t>
            </w:r>
            <w:r w:rsidR="2E8A3BA2" w:rsidRPr="33179A12">
              <w:rPr>
                <w:color w:val="26282A"/>
                <w:lang w:val="el-GR" w:eastAsia="en-GB"/>
              </w:rPr>
              <w:t xml:space="preserve"> </w:t>
            </w:r>
            <w:r w:rsidRPr="33179A12">
              <w:rPr>
                <w:color w:val="26282A"/>
                <w:lang w:val="el-GR" w:eastAsia="en-GB"/>
              </w:rPr>
              <w:t>202</w:t>
            </w:r>
            <w:r w:rsidR="00C00D27" w:rsidRPr="33179A12">
              <w:rPr>
                <w:color w:val="26282A"/>
                <w:lang w:val="el-GR" w:eastAsia="en-GB"/>
              </w:rPr>
              <w:t>2</w:t>
            </w:r>
            <w:r w:rsidRPr="33179A12">
              <w:rPr>
                <w:color w:val="26282A"/>
                <w:lang w:val="el-GR" w:eastAsia="en-GB"/>
              </w:rPr>
              <w:t>,</w:t>
            </w:r>
            <w:r w:rsidR="4A74C672" w:rsidRPr="33179A12">
              <w:rPr>
                <w:color w:val="26282A"/>
                <w:lang w:val="el-GR" w:eastAsia="en-GB"/>
              </w:rPr>
              <w:t xml:space="preserve"> </w:t>
            </w:r>
            <w:r w:rsidRPr="33179A12">
              <w:rPr>
                <w:color w:val="26282A"/>
                <w:lang w:val="el-GR" w:eastAsia="en-GB"/>
              </w:rPr>
              <w:t>202</w:t>
            </w:r>
            <w:r w:rsidR="00C00D27" w:rsidRPr="33179A12">
              <w:rPr>
                <w:color w:val="26282A"/>
                <w:lang w:val="el-GR" w:eastAsia="en-GB"/>
              </w:rPr>
              <w:t>3</w:t>
            </w:r>
            <w:r w:rsidRPr="33179A12">
              <w:rPr>
                <w:color w:val="26282A"/>
                <w:lang w:val="el-GR" w:eastAsia="en-GB"/>
              </w:rPr>
              <w:t>) ή για όσο διάστημα ασκούν την επιχειρηματική τους δράση εφόσον είναι μικρότερο των τριών ετών.</w:t>
            </w:r>
          </w:p>
          <w:p w14:paraId="7A86B29F" w14:textId="77777777" w:rsidR="00EC68AB" w:rsidRPr="00EC68AB" w:rsidRDefault="00EC68AB" w:rsidP="00EC68AB">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w:t>
            </w:r>
            <w:r w:rsidR="00C00D27">
              <w:rPr>
                <w:color w:val="26282A"/>
                <w:lang w:val="el-GR" w:eastAsia="en-GB"/>
              </w:rPr>
              <w:t>3</w:t>
            </w:r>
            <w:r w:rsidRPr="00EC68AB">
              <w:rPr>
                <w:color w:val="26282A"/>
                <w:lang w:val="el-GR" w:eastAsia="en-GB"/>
              </w:rPr>
              <w:t xml:space="preserve"> δεν έχουν δημοσιευτεί υποβάλλεται το ισοζύγιο του μηνός Δεκεμβρίου 202</w:t>
            </w:r>
            <w:r w:rsidR="00C00D27">
              <w:rPr>
                <w:color w:val="26282A"/>
                <w:lang w:val="el-GR" w:eastAsia="en-GB"/>
              </w:rPr>
              <w:t>3</w:t>
            </w:r>
            <w:r w:rsidRPr="00EC68AB">
              <w:rPr>
                <w:color w:val="26282A"/>
                <w:lang w:val="el-GR" w:eastAsia="en-GB"/>
              </w:rPr>
              <w:t xml:space="preserve"> συνοδευόμενο από δήλωση του ν. 1599/86 όπου δηλώνεται το ύψος του ετήσιου κύκλου εργασιών για το εν λόγω έτος.</w:t>
            </w:r>
          </w:p>
          <w:p w14:paraId="1C7F7640" w14:textId="77777777" w:rsidR="00EC68AB" w:rsidRPr="00EC68AB" w:rsidRDefault="00EC68AB" w:rsidP="33179A12">
            <w:pPr>
              <w:suppressAutoHyphens w:val="0"/>
              <w:spacing w:before="100" w:beforeAutospacing="1" w:after="100" w:afterAutospacing="1"/>
              <w:ind w:left="142"/>
              <w:rPr>
                <w:color w:val="26282A"/>
                <w:lang w:val="el-GR" w:eastAsia="en-GB"/>
              </w:rPr>
            </w:pPr>
            <w:r w:rsidRPr="33179A12">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w:t>
            </w:r>
            <w:r w:rsidR="00C00D27" w:rsidRPr="33179A12">
              <w:rPr>
                <w:color w:val="26282A"/>
                <w:lang w:val="el-GR" w:eastAsia="en-GB"/>
              </w:rPr>
              <w:t>1</w:t>
            </w:r>
            <w:r w:rsidRPr="33179A12">
              <w:rPr>
                <w:color w:val="26282A"/>
                <w:lang w:val="el-GR" w:eastAsia="en-GB"/>
              </w:rPr>
              <w:t>,</w:t>
            </w:r>
            <w:r w:rsidR="700FC6D6" w:rsidRPr="33179A12">
              <w:rPr>
                <w:color w:val="26282A"/>
                <w:lang w:val="el-GR" w:eastAsia="en-GB"/>
              </w:rPr>
              <w:t xml:space="preserve"> </w:t>
            </w:r>
            <w:r w:rsidRPr="33179A12">
              <w:rPr>
                <w:color w:val="26282A"/>
                <w:lang w:val="el-GR" w:eastAsia="en-GB"/>
              </w:rPr>
              <w:t>202</w:t>
            </w:r>
            <w:r w:rsidR="00C00D27" w:rsidRPr="33179A12">
              <w:rPr>
                <w:color w:val="26282A"/>
                <w:lang w:val="el-GR" w:eastAsia="en-GB"/>
              </w:rPr>
              <w:t>2</w:t>
            </w:r>
            <w:r w:rsidRPr="33179A12">
              <w:rPr>
                <w:color w:val="26282A"/>
                <w:lang w:val="el-GR" w:eastAsia="en-GB"/>
              </w:rPr>
              <w:t>,</w:t>
            </w:r>
            <w:r w:rsidR="7A251BDF" w:rsidRPr="33179A12">
              <w:rPr>
                <w:color w:val="26282A"/>
                <w:lang w:val="el-GR" w:eastAsia="en-GB"/>
              </w:rPr>
              <w:t xml:space="preserve"> </w:t>
            </w:r>
            <w:r w:rsidRPr="33179A12">
              <w:rPr>
                <w:color w:val="26282A"/>
                <w:lang w:val="el-GR" w:eastAsia="en-GB"/>
              </w:rPr>
              <w:t>202</w:t>
            </w:r>
            <w:r w:rsidR="00C00D27" w:rsidRPr="33179A12">
              <w:rPr>
                <w:color w:val="26282A"/>
                <w:lang w:val="el-GR" w:eastAsia="en-GB"/>
              </w:rPr>
              <w:t>3</w:t>
            </w:r>
            <w:r w:rsidRPr="33179A12">
              <w:rPr>
                <w:color w:val="26282A"/>
                <w:lang w:val="el-GR" w:eastAsia="en-GB"/>
              </w:rPr>
              <w:t>).</w:t>
            </w:r>
          </w:p>
          <w:p w14:paraId="60E82BB9" w14:textId="77777777" w:rsidR="00D56132" w:rsidRPr="00603221" w:rsidRDefault="00EC68AB" w:rsidP="33179A12">
            <w:pPr>
              <w:rPr>
                <w:b/>
                <w:lang w:val="el-GR" w:eastAsia="el-GR"/>
              </w:rPr>
            </w:pPr>
            <w:r w:rsidRPr="33179A12">
              <w:rPr>
                <w:color w:val="26282A"/>
                <w:lang w:val="el-GR" w:eastAsia="en-GB"/>
              </w:rPr>
              <w:t>-</w:t>
            </w:r>
            <w:r w:rsidRPr="33179A12">
              <w:rPr>
                <w:color w:val="26282A"/>
                <w:lang w:eastAsia="en-GB"/>
              </w:rPr>
              <w:t>   </w:t>
            </w:r>
            <w:r w:rsidRPr="33179A12">
              <w:rPr>
                <w:color w:val="26282A"/>
                <w:lang w:val="el-GR" w:eastAsia="en-GB"/>
              </w:rPr>
              <w:t xml:space="preserve">Υπεύθυνη δήλωση, όπου θα δηλώνεται ότι, </w:t>
            </w:r>
            <w:r w:rsidR="00B76FE4" w:rsidRPr="33179A12">
              <w:rPr>
                <w:color w:val="26282A"/>
                <w:lang w:val="el-GR" w:eastAsia="en-GB"/>
              </w:rPr>
              <w:t>ο μέσος όρος</w:t>
            </w:r>
            <w:r w:rsidRPr="33179A12">
              <w:rPr>
                <w:color w:val="26282A"/>
                <w:lang w:val="el-GR" w:eastAsia="en-GB"/>
              </w:rPr>
              <w:t xml:space="preserve"> του κύκλου εργασιών του προσφέροντος οικονομικού φορέα κατά τις τρεις (3) τελευταίες διαχειριστικές χρήσεις</w:t>
            </w:r>
            <w:r w:rsidRPr="33179A12">
              <w:rPr>
                <w:color w:val="26282A"/>
                <w:lang w:eastAsia="en-GB"/>
              </w:rPr>
              <w:t> </w:t>
            </w:r>
            <w:bookmarkStart w:id="172" w:name="m_7156982799556942414__Hlk120794400"/>
            <w:r w:rsidRPr="33179A12">
              <w:rPr>
                <w:color w:val="222222"/>
                <w:lang w:val="el-GR" w:eastAsia="en-GB"/>
              </w:rPr>
              <w:t>(202</w:t>
            </w:r>
            <w:r w:rsidR="00C00D27" w:rsidRPr="33179A12">
              <w:rPr>
                <w:color w:val="222222"/>
                <w:lang w:val="el-GR" w:eastAsia="en-GB"/>
              </w:rPr>
              <w:t>1</w:t>
            </w:r>
            <w:r w:rsidRPr="33179A12">
              <w:rPr>
                <w:color w:val="222222"/>
                <w:lang w:val="el-GR" w:eastAsia="en-GB"/>
              </w:rPr>
              <w:t>,</w:t>
            </w:r>
            <w:r w:rsidR="37A5F596" w:rsidRPr="33179A12">
              <w:rPr>
                <w:color w:val="222222"/>
                <w:lang w:val="el-GR" w:eastAsia="en-GB"/>
              </w:rPr>
              <w:t xml:space="preserve"> </w:t>
            </w:r>
            <w:r w:rsidRPr="33179A12">
              <w:rPr>
                <w:color w:val="222222"/>
                <w:lang w:val="el-GR" w:eastAsia="en-GB"/>
              </w:rPr>
              <w:t>202</w:t>
            </w:r>
            <w:r w:rsidR="00C00D27" w:rsidRPr="33179A12">
              <w:rPr>
                <w:color w:val="222222"/>
                <w:lang w:val="el-GR" w:eastAsia="en-GB"/>
              </w:rPr>
              <w:t>2</w:t>
            </w:r>
            <w:r w:rsidRPr="33179A12">
              <w:rPr>
                <w:color w:val="222222"/>
                <w:lang w:val="el-GR" w:eastAsia="en-GB"/>
              </w:rPr>
              <w:t>,</w:t>
            </w:r>
            <w:r w:rsidR="7573F039" w:rsidRPr="33179A12">
              <w:rPr>
                <w:color w:val="222222"/>
                <w:lang w:val="el-GR" w:eastAsia="en-GB"/>
              </w:rPr>
              <w:t xml:space="preserve"> </w:t>
            </w:r>
            <w:r w:rsidRPr="33179A12">
              <w:rPr>
                <w:color w:val="222222"/>
                <w:lang w:val="el-GR" w:eastAsia="en-GB"/>
              </w:rPr>
              <w:t>202</w:t>
            </w:r>
            <w:r w:rsidR="00C00D27" w:rsidRPr="33179A12">
              <w:rPr>
                <w:color w:val="222222"/>
                <w:lang w:val="el-GR" w:eastAsia="en-GB"/>
              </w:rPr>
              <w:t>3</w:t>
            </w:r>
            <w:r w:rsidRPr="33179A12">
              <w:rPr>
                <w:color w:val="222222"/>
                <w:lang w:val="el-GR" w:eastAsia="en-GB"/>
              </w:rPr>
              <w:t>)</w:t>
            </w:r>
            <w:r w:rsidRPr="33179A12">
              <w:rPr>
                <w:color w:val="222222"/>
                <w:lang w:eastAsia="en-GB"/>
              </w:rPr>
              <w:t> </w:t>
            </w:r>
            <w:bookmarkEnd w:id="172"/>
            <w:r w:rsidRPr="33179A12">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B76FE4" w:rsidRPr="33179A12">
              <w:rPr>
                <w:color w:val="26282A"/>
                <w:lang w:val="el-GR" w:eastAsia="en-GB"/>
              </w:rPr>
              <w:t xml:space="preserve">εκατόν </w:t>
            </w:r>
            <w:r w:rsidRPr="33179A12">
              <w:rPr>
                <w:color w:val="26282A"/>
                <w:lang w:val="el-GR" w:eastAsia="en-GB"/>
              </w:rPr>
              <w:t>πενήντα τοις εκατό (</w:t>
            </w:r>
            <w:r w:rsidR="00B76FE4" w:rsidRPr="33179A12">
              <w:rPr>
                <w:color w:val="26282A"/>
                <w:lang w:val="el-GR" w:eastAsia="en-GB"/>
              </w:rPr>
              <w:t>1</w:t>
            </w:r>
            <w:r w:rsidRPr="33179A12">
              <w:rPr>
                <w:color w:val="26282A"/>
                <w:lang w:val="el-GR" w:eastAsia="en-GB"/>
              </w:rPr>
              <w:t>50%) του προϋπολογισμού του υπό ανάθεση έργου, μη συμπεριλαμβανομένου Φ.Π.Α.</w:t>
            </w:r>
          </w:p>
        </w:tc>
      </w:tr>
    </w:tbl>
    <w:p w14:paraId="11F4648B" w14:textId="77777777" w:rsidR="00D56132" w:rsidRPr="00603221" w:rsidRDefault="00D56132">
      <w:pPr>
        <w:rPr>
          <w:b/>
          <w:lang w:val="el-GR"/>
        </w:rPr>
      </w:pPr>
    </w:p>
    <w:p w14:paraId="67C1DF57" w14:textId="47EBFF55"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496541556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b/>
          <w:lang w:val="el-GR"/>
        </w:rPr>
        <w:t>2.2.6</w:t>
      </w:r>
      <w:r w:rsidR="00526510">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2052CE" w14:paraId="52FFEF96" w14:textId="77777777" w:rsidTr="5282ABDB">
        <w:trPr>
          <w:trHeight w:val="758"/>
        </w:trPr>
        <w:tc>
          <w:tcPr>
            <w:tcW w:w="675" w:type="dxa"/>
            <w:shd w:val="clear" w:color="auto" w:fill="D9D9D9" w:themeFill="background1" w:themeFillShade="D9"/>
          </w:tcPr>
          <w:p w14:paraId="13A20B50" w14:textId="77777777" w:rsidR="007340CA" w:rsidRPr="00603221" w:rsidRDefault="00C40FB9" w:rsidP="009C5EA6">
            <w:pPr>
              <w:rPr>
                <w:b/>
                <w:lang w:val="el-GR"/>
              </w:rPr>
            </w:pPr>
            <w:r w:rsidRPr="00603221">
              <w:rPr>
                <w:b/>
                <w:lang w:val="el-GR"/>
              </w:rPr>
              <w:t>3</w:t>
            </w:r>
          </w:p>
        </w:tc>
        <w:tc>
          <w:tcPr>
            <w:tcW w:w="9180" w:type="dxa"/>
            <w:shd w:val="clear" w:color="auto" w:fill="D9D9D9" w:themeFill="background1" w:themeFillShade="D9"/>
          </w:tcPr>
          <w:p w14:paraId="4A98B575" w14:textId="33716316"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51D02">
              <w:rPr>
                <w:rFonts w:cs="Tahoma"/>
                <w:b/>
                <w:sz w:val="22"/>
                <w:szCs w:val="22"/>
              </w:rPr>
              <w:t xml:space="preserve"> </w:t>
            </w:r>
            <w:r w:rsidR="00B13B7D">
              <w:rPr>
                <w:rFonts w:cs="Tahoma"/>
                <w:b/>
                <w:sz w:val="22"/>
                <w:szCs w:val="22"/>
              </w:rPr>
              <w:fldChar w:fldCharType="begin"/>
            </w:r>
            <w:r w:rsidR="002A37B5">
              <w:rPr>
                <w:rFonts w:cs="Tahoma"/>
                <w:b/>
                <w:sz w:val="22"/>
                <w:szCs w:val="22"/>
              </w:rPr>
              <w:instrText xml:space="preserve"> REF _Ref40965350 \r \h </w:instrText>
            </w:r>
            <w:r w:rsidR="00B13B7D">
              <w:rPr>
                <w:rFonts w:cs="Tahoma"/>
                <w:b/>
                <w:sz w:val="22"/>
                <w:szCs w:val="22"/>
              </w:rPr>
            </w:r>
            <w:r w:rsidR="00B13B7D">
              <w:rPr>
                <w:rFonts w:cs="Tahoma"/>
                <w:b/>
                <w:sz w:val="22"/>
                <w:szCs w:val="22"/>
              </w:rPr>
              <w:fldChar w:fldCharType="separate"/>
            </w:r>
            <w:r w:rsidR="00A21A1B">
              <w:rPr>
                <w:rFonts w:cs="Tahoma"/>
                <w:b/>
                <w:sz w:val="22"/>
                <w:szCs w:val="22"/>
              </w:rPr>
              <w:t>2.2.6.1</w:t>
            </w:r>
            <w:r w:rsidR="00B13B7D">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F762896"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2052CE" w14:paraId="0E316E49" w14:textId="77777777" w:rsidTr="5282ABDB">
        <w:tc>
          <w:tcPr>
            <w:tcW w:w="675" w:type="dxa"/>
          </w:tcPr>
          <w:p w14:paraId="3F973950" w14:textId="77777777" w:rsidR="007340CA" w:rsidRPr="00603221" w:rsidRDefault="00C40FB9" w:rsidP="009C5EA6">
            <w:r w:rsidRPr="00603221">
              <w:rPr>
                <w:lang w:val="el-GR"/>
              </w:rPr>
              <w:t>3</w:t>
            </w:r>
            <w:r w:rsidR="007340CA" w:rsidRPr="00603221">
              <w:t>.1</w:t>
            </w:r>
          </w:p>
        </w:tc>
        <w:tc>
          <w:tcPr>
            <w:tcW w:w="9180" w:type="dxa"/>
          </w:tcPr>
          <w:p w14:paraId="277E9A84"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2052CE" w14:paraId="601059F1" w14:textId="77777777" w:rsidTr="009C5EA6">
              <w:tc>
                <w:tcPr>
                  <w:tcW w:w="171" w:type="pct"/>
                  <w:shd w:val="clear" w:color="auto" w:fill="D9D9D9"/>
                </w:tcPr>
                <w:p w14:paraId="3EFA755F"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297598ED"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1F7886A7"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6DD2843D"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4028149E"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CABBFF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43F1883B"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24041D2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4CDFDD60"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433C952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0632B484"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243DA0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2052CE" w14:paraId="5C6E5083" w14:textId="77777777" w:rsidTr="009C5EA6">
              <w:tc>
                <w:tcPr>
                  <w:tcW w:w="171" w:type="pct"/>
                </w:tcPr>
                <w:p w14:paraId="6E57681C" w14:textId="77777777" w:rsidR="007340CA" w:rsidRPr="00603221" w:rsidRDefault="007340CA" w:rsidP="009C5EA6">
                  <w:pPr>
                    <w:tabs>
                      <w:tab w:val="left" w:pos="-2268"/>
                    </w:tabs>
                    <w:spacing w:line="276" w:lineRule="auto"/>
                    <w:rPr>
                      <w:b/>
                      <w:lang w:val="el-GR"/>
                    </w:rPr>
                  </w:pPr>
                </w:p>
              </w:tc>
              <w:tc>
                <w:tcPr>
                  <w:tcW w:w="547" w:type="pct"/>
                </w:tcPr>
                <w:p w14:paraId="2A41FA27" w14:textId="77777777" w:rsidR="007340CA" w:rsidRPr="00603221" w:rsidRDefault="007340CA" w:rsidP="009C5EA6">
                  <w:pPr>
                    <w:tabs>
                      <w:tab w:val="left" w:pos="-2268"/>
                    </w:tabs>
                    <w:spacing w:line="276" w:lineRule="auto"/>
                    <w:ind w:left="-108"/>
                    <w:rPr>
                      <w:b/>
                      <w:lang w:val="el-GR"/>
                    </w:rPr>
                  </w:pPr>
                </w:p>
              </w:tc>
              <w:tc>
                <w:tcPr>
                  <w:tcW w:w="640" w:type="pct"/>
                </w:tcPr>
                <w:p w14:paraId="402666EF" w14:textId="77777777" w:rsidR="007340CA" w:rsidRPr="00603221" w:rsidRDefault="007340CA" w:rsidP="009C5EA6">
                  <w:pPr>
                    <w:tabs>
                      <w:tab w:val="left" w:pos="-2268"/>
                    </w:tabs>
                    <w:spacing w:line="276" w:lineRule="auto"/>
                    <w:ind w:left="-108"/>
                    <w:rPr>
                      <w:b/>
                      <w:lang w:val="el-GR"/>
                    </w:rPr>
                  </w:pPr>
                </w:p>
              </w:tc>
              <w:tc>
                <w:tcPr>
                  <w:tcW w:w="645" w:type="pct"/>
                </w:tcPr>
                <w:p w14:paraId="1C47C494" w14:textId="77777777" w:rsidR="007340CA" w:rsidRPr="00603221" w:rsidRDefault="007340CA" w:rsidP="009C5EA6">
                  <w:pPr>
                    <w:tabs>
                      <w:tab w:val="left" w:pos="-2268"/>
                    </w:tabs>
                    <w:spacing w:line="276" w:lineRule="auto"/>
                    <w:ind w:left="-108"/>
                    <w:rPr>
                      <w:b/>
                      <w:lang w:val="el-GR"/>
                    </w:rPr>
                  </w:pPr>
                </w:p>
              </w:tc>
              <w:tc>
                <w:tcPr>
                  <w:tcW w:w="607" w:type="pct"/>
                </w:tcPr>
                <w:p w14:paraId="084D2EDF" w14:textId="77777777" w:rsidR="007340CA" w:rsidRPr="00603221" w:rsidRDefault="007340CA" w:rsidP="009C5EA6">
                  <w:pPr>
                    <w:tabs>
                      <w:tab w:val="left" w:pos="-2268"/>
                    </w:tabs>
                    <w:spacing w:line="276" w:lineRule="auto"/>
                    <w:ind w:left="72"/>
                    <w:rPr>
                      <w:b/>
                      <w:lang w:val="el-GR"/>
                    </w:rPr>
                  </w:pPr>
                </w:p>
              </w:tc>
              <w:tc>
                <w:tcPr>
                  <w:tcW w:w="763" w:type="pct"/>
                </w:tcPr>
                <w:p w14:paraId="140BD0F8" w14:textId="77777777" w:rsidR="007340CA" w:rsidRPr="00603221" w:rsidRDefault="007340CA" w:rsidP="009C5EA6">
                  <w:pPr>
                    <w:tabs>
                      <w:tab w:val="left" w:pos="-2268"/>
                    </w:tabs>
                    <w:spacing w:line="276" w:lineRule="auto"/>
                    <w:rPr>
                      <w:b/>
                      <w:lang w:val="el-GR"/>
                    </w:rPr>
                  </w:pPr>
                </w:p>
              </w:tc>
              <w:tc>
                <w:tcPr>
                  <w:tcW w:w="845" w:type="pct"/>
                </w:tcPr>
                <w:p w14:paraId="245C772A" w14:textId="77777777" w:rsidR="007340CA" w:rsidRPr="00603221" w:rsidRDefault="007340CA" w:rsidP="009C5EA6">
                  <w:pPr>
                    <w:tabs>
                      <w:tab w:val="left" w:pos="-2268"/>
                    </w:tabs>
                    <w:spacing w:line="276" w:lineRule="auto"/>
                    <w:rPr>
                      <w:b/>
                      <w:lang w:val="el-GR"/>
                    </w:rPr>
                  </w:pPr>
                </w:p>
              </w:tc>
              <w:tc>
                <w:tcPr>
                  <w:tcW w:w="781" w:type="pct"/>
                </w:tcPr>
                <w:p w14:paraId="0A543B29" w14:textId="77777777" w:rsidR="007340CA" w:rsidRPr="00603221" w:rsidRDefault="007340CA" w:rsidP="009C5EA6">
                  <w:pPr>
                    <w:tabs>
                      <w:tab w:val="left" w:pos="-2268"/>
                    </w:tabs>
                    <w:spacing w:line="276" w:lineRule="auto"/>
                    <w:rPr>
                      <w:b/>
                      <w:lang w:val="el-GR"/>
                    </w:rPr>
                  </w:pPr>
                </w:p>
              </w:tc>
            </w:tr>
          </w:tbl>
          <w:p w14:paraId="0F138969" w14:textId="77777777" w:rsidR="007340CA" w:rsidRPr="00603221" w:rsidRDefault="007340CA" w:rsidP="009C5EA6">
            <w:pPr>
              <w:pStyle w:val="Tabletext"/>
              <w:spacing w:line="276" w:lineRule="auto"/>
              <w:jc w:val="both"/>
              <w:rPr>
                <w:rFonts w:cs="Tahoma"/>
                <w:sz w:val="22"/>
                <w:szCs w:val="22"/>
              </w:rPr>
            </w:pPr>
          </w:p>
          <w:p w14:paraId="7B8B301F"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25C21132" w14:textId="77777777" w:rsidR="007340CA" w:rsidRPr="00603221" w:rsidRDefault="007340CA">
            <w:pPr>
              <w:numPr>
                <w:ilvl w:val="0"/>
                <w:numId w:val="1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211A6F6D" w14:textId="77777777" w:rsidR="007340CA" w:rsidRPr="00FF5678" w:rsidRDefault="007340CA">
            <w:pPr>
              <w:numPr>
                <w:ilvl w:val="0"/>
                <w:numId w:val="1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lastRenderedPageBreak/>
              <w:t>οικονομικού φορέα.</w:t>
            </w:r>
          </w:p>
        </w:tc>
      </w:tr>
      <w:tr w:rsidR="00135A3A" w:rsidRPr="002052CE" w14:paraId="31388DE0" w14:textId="77777777" w:rsidTr="5282ABDB">
        <w:tc>
          <w:tcPr>
            <w:tcW w:w="675" w:type="dxa"/>
            <w:shd w:val="clear" w:color="auto" w:fill="D9D9D9" w:themeFill="background1" w:themeFillShade="D9"/>
          </w:tcPr>
          <w:p w14:paraId="19609727"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hemeFill="background1" w:themeFillShade="D9"/>
          </w:tcPr>
          <w:p w14:paraId="2993623A" w14:textId="4C49ED30"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B13B7D">
              <w:rPr>
                <w:b/>
                <w:bCs/>
                <w:lang w:val="el-GR" w:eastAsia="el-GR"/>
              </w:rPr>
              <w:fldChar w:fldCharType="begin"/>
            </w:r>
            <w:r w:rsidR="00F05738">
              <w:rPr>
                <w:b/>
                <w:bCs/>
                <w:lang w:val="el-GR" w:eastAsia="el-GR"/>
              </w:rPr>
              <w:instrText xml:space="preserve"> REF _Ref122528826 \r \h </w:instrText>
            </w:r>
            <w:r w:rsidR="00B13B7D">
              <w:rPr>
                <w:b/>
                <w:bCs/>
                <w:lang w:val="el-GR" w:eastAsia="el-GR"/>
              </w:rPr>
            </w:r>
            <w:r w:rsidR="00B13B7D">
              <w:rPr>
                <w:b/>
                <w:bCs/>
                <w:lang w:val="el-GR" w:eastAsia="el-GR"/>
              </w:rPr>
              <w:fldChar w:fldCharType="separate"/>
            </w:r>
            <w:r w:rsidR="00A21A1B">
              <w:rPr>
                <w:b/>
                <w:bCs/>
                <w:lang w:val="el-GR" w:eastAsia="el-GR"/>
              </w:rPr>
              <w:t>2.2.6.2</w:t>
            </w:r>
            <w:r w:rsidR="00B13B7D">
              <w:rPr>
                <w:b/>
                <w:bCs/>
                <w:lang w:val="el-GR" w:eastAsia="el-GR"/>
              </w:rPr>
              <w:fldChar w:fldCharType="end"/>
            </w:r>
          </w:p>
          <w:p w14:paraId="162C013F"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2052CE" w14:paraId="6DF4B613" w14:textId="77777777" w:rsidTr="5282ABDB">
        <w:trPr>
          <w:trHeight w:val="1063"/>
        </w:trPr>
        <w:tc>
          <w:tcPr>
            <w:tcW w:w="675" w:type="dxa"/>
          </w:tcPr>
          <w:p w14:paraId="61A7A8DC" w14:textId="77777777" w:rsidR="00135A3A" w:rsidRPr="00603221" w:rsidRDefault="00135A3A" w:rsidP="00135A3A">
            <w:r w:rsidRPr="00603221">
              <w:rPr>
                <w:lang w:val="el-GR"/>
              </w:rPr>
              <w:t>4</w:t>
            </w:r>
            <w:r w:rsidRPr="00603221">
              <w:t>.1</w:t>
            </w:r>
          </w:p>
        </w:tc>
        <w:tc>
          <w:tcPr>
            <w:tcW w:w="9180" w:type="dxa"/>
          </w:tcPr>
          <w:p w14:paraId="7805DBA2"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2052CE" w14:paraId="40AABD88" w14:textId="77777777" w:rsidTr="00F05738">
              <w:trPr>
                <w:trHeight w:val="788"/>
              </w:trPr>
              <w:tc>
                <w:tcPr>
                  <w:tcW w:w="262" w:type="pct"/>
                  <w:shd w:val="clear" w:color="auto" w:fill="E0E0E0"/>
                  <w:vAlign w:val="center"/>
                </w:tcPr>
                <w:p w14:paraId="13C7BC48" w14:textId="77777777" w:rsidR="00135A3A" w:rsidRPr="00603221" w:rsidRDefault="00135A3A" w:rsidP="00135A3A">
                  <w:pPr>
                    <w:spacing w:line="276" w:lineRule="auto"/>
                  </w:pPr>
                  <w:r w:rsidRPr="00603221">
                    <w:t>Α/Α</w:t>
                  </w:r>
                </w:p>
              </w:tc>
              <w:tc>
                <w:tcPr>
                  <w:tcW w:w="1130" w:type="pct"/>
                  <w:shd w:val="clear" w:color="auto" w:fill="E0E0E0"/>
                  <w:vAlign w:val="center"/>
                </w:tcPr>
                <w:p w14:paraId="708ED551"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329A895A"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6D93FE2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618A5B23"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13D72B74"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2052CE" w14:paraId="56F72237" w14:textId="77777777" w:rsidTr="00F05738">
              <w:trPr>
                <w:trHeight w:val="394"/>
              </w:trPr>
              <w:tc>
                <w:tcPr>
                  <w:tcW w:w="262" w:type="pct"/>
                  <w:vAlign w:val="center"/>
                </w:tcPr>
                <w:p w14:paraId="7135F3AE" w14:textId="77777777" w:rsidR="00135A3A" w:rsidRPr="00603221" w:rsidRDefault="00135A3A" w:rsidP="00135A3A">
                  <w:pPr>
                    <w:spacing w:line="276" w:lineRule="auto"/>
                    <w:rPr>
                      <w:lang w:val="el-GR"/>
                    </w:rPr>
                  </w:pPr>
                </w:p>
              </w:tc>
              <w:tc>
                <w:tcPr>
                  <w:tcW w:w="1130" w:type="pct"/>
                  <w:vAlign w:val="center"/>
                </w:tcPr>
                <w:p w14:paraId="3DD23BEB" w14:textId="77777777" w:rsidR="00135A3A" w:rsidRPr="00603221" w:rsidRDefault="00135A3A" w:rsidP="00135A3A">
                  <w:pPr>
                    <w:spacing w:line="276" w:lineRule="auto"/>
                    <w:rPr>
                      <w:lang w:val="el-GR"/>
                    </w:rPr>
                  </w:pPr>
                </w:p>
              </w:tc>
              <w:tc>
                <w:tcPr>
                  <w:tcW w:w="1130" w:type="pct"/>
                  <w:vAlign w:val="center"/>
                </w:tcPr>
                <w:p w14:paraId="45517AD1" w14:textId="77777777" w:rsidR="00135A3A" w:rsidRPr="00603221" w:rsidRDefault="00135A3A" w:rsidP="00135A3A">
                  <w:pPr>
                    <w:spacing w:line="276" w:lineRule="auto"/>
                    <w:rPr>
                      <w:lang w:val="el-GR"/>
                    </w:rPr>
                  </w:pPr>
                </w:p>
              </w:tc>
              <w:tc>
                <w:tcPr>
                  <w:tcW w:w="1132" w:type="pct"/>
                  <w:vAlign w:val="center"/>
                </w:tcPr>
                <w:p w14:paraId="61E17299" w14:textId="77777777" w:rsidR="00135A3A" w:rsidRPr="00603221" w:rsidRDefault="00135A3A" w:rsidP="00135A3A">
                  <w:pPr>
                    <w:spacing w:line="276" w:lineRule="auto"/>
                    <w:rPr>
                      <w:lang w:val="el-GR"/>
                    </w:rPr>
                  </w:pPr>
                </w:p>
              </w:tc>
              <w:tc>
                <w:tcPr>
                  <w:tcW w:w="552" w:type="pct"/>
                  <w:vAlign w:val="center"/>
                </w:tcPr>
                <w:p w14:paraId="20F64D26" w14:textId="77777777" w:rsidR="00135A3A" w:rsidRPr="00603221" w:rsidRDefault="00135A3A" w:rsidP="00135A3A">
                  <w:pPr>
                    <w:spacing w:line="276" w:lineRule="auto"/>
                    <w:rPr>
                      <w:lang w:val="el-GR"/>
                    </w:rPr>
                  </w:pPr>
                </w:p>
              </w:tc>
              <w:tc>
                <w:tcPr>
                  <w:tcW w:w="794" w:type="pct"/>
                  <w:shd w:val="clear" w:color="auto" w:fill="C0C0C0"/>
                </w:tcPr>
                <w:p w14:paraId="23FA5E0F" w14:textId="77777777" w:rsidR="00135A3A" w:rsidRPr="00603221" w:rsidRDefault="00135A3A" w:rsidP="00135A3A">
                  <w:pPr>
                    <w:spacing w:line="276" w:lineRule="auto"/>
                    <w:rPr>
                      <w:lang w:val="el-GR"/>
                    </w:rPr>
                  </w:pPr>
                </w:p>
              </w:tc>
            </w:tr>
            <w:tr w:rsidR="00135A3A" w:rsidRPr="002052CE" w14:paraId="03FE1E51" w14:textId="77777777" w:rsidTr="00F05738">
              <w:trPr>
                <w:trHeight w:val="394"/>
              </w:trPr>
              <w:tc>
                <w:tcPr>
                  <w:tcW w:w="262" w:type="pct"/>
                  <w:vAlign w:val="center"/>
                </w:tcPr>
                <w:p w14:paraId="61E87DBB" w14:textId="77777777" w:rsidR="00135A3A" w:rsidRPr="00603221" w:rsidRDefault="00135A3A" w:rsidP="00135A3A">
                  <w:pPr>
                    <w:spacing w:line="276" w:lineRule="auto"/>
                    <w:rPr>
                      <w:lang w:val="el-GR"/>
                    </w:rPr>
                  </w:pPr>
                </w:p>
              </w:tc>
              <w:tc>
                <w:tcPr>
                  <w:tcW w:w="1130" w:type="pct"/>
                  <w:vAlign w:val="center"/>
                </w:tcPr>
                <w:p w14:paraId="2F2C6266" w14:textId="77777777" w:rsidR="00135A3A" w:rsidRPr="00603221" w:rsidRDefault="00135A3A" w:rsidP="00135A3A">
                  <w:pPr>
                    <w:spacing w:line="276" w:lineRule="auto"/>
                    <w:rPr>
                      <w:lang w:val="el-GR"/>
                    </w:rPr>
                  </w:pPr>
                </w:p>
              </w:tc>
              <w:tc>
                <w:tcPr>
                  <w:tcW w:w="1130" w:type="pct"/>
                  <w:vAlign w:val="center"/>
                </w:tcPr>
                <w:p w14:paraId="54C7B95F" w14:textId="77777777" w:rsidR="00135A3A" w:rsidRPr="00603221" w:rsidRDefault="00135A3A" w:rsidP="00135A3A">
                  <w:pPr>
                    <w:spacing w:line="276" w:lineRule="auto"/>
                    <w:rPr>
                      <w:lang w:val="el-GR"/>
                    </w:rPr>
                  </w:pPr>
                </w:p>
              </w:tc>
              <w:tc>
                <w:tcPr>
                  <w:tcW w:w="1132" w:type="pct"/>
                  <w:vAlign w:val="center"/>
                </w:tcPr>
                <w:p w14:paraId="0D1F54F2" w14:textId="77777777" w:rsidR="00135A3A" w:rsidRPr="00603221" w:rsidRDefault="00135A3A" w:rsidP="00135A3A">
                  <w:pPr>
                    <w:spacing w:line="276" w:lineRule="auto"/>
                    <w:rPr>
                      <w:lang w:val="el-GR"/>
                    </w:rPr>
                  </w:pPr>
                </w:p>
              </w:tc>
              <w:tc>
                <w:tcPr>
                  <w:tcW w:w="552" w:type="pct"/>
                  <w:vAlign w:val="center"/>
                </w:tcPr>
                <w:p w14:paraId="060A7CD1" w14:textId="77777777" w:rsidR="00135A3A" w:rsidRPr="00603221" w:rsidRDefault="00135A3A" w:rsidP="00135A3A">
                  <w:pPr>
                    <w:spacing w:line="276" w:lineRule="auto"/>
                    <w:rPr>
                      <w:lang w:val="el-GR"/>
                    </w:rPr>
                  </w:pPr>
                </w:p>
              </w:tc>
              <w:tc>
                <w:tcPr>
                  <w:tcW w:w="794" w:type="pct"/>
                  <w:shd w:val="clear" w:color="auto" w:fill="C0C0C0"/>
                </w:tcPr>
                <w:p w14:paraId="5B631A8B" w14:textId="77777777" w:rsidR="00135A3A" w:rsidRPr="00603221" w:rsidRDefault="00135A3A" w:rsidP="00135A3A">
                  <w:pPr>
                    <w:spacing w:line="276" w:lineRule="auto"/>
                    <w:rPr>
                      <w:lang w:val="el-GR"/>
                    </w:rPr>
                  </w:pPr>
                </w:p>
              </w:tc>
            </w:tr>
            <w:tr w:rsidR="00135A3A" w:rsidRPr="002052CE" w14:paraId="201C218A" w14:textId="77777777" w:rsidTr="00F05738">
              <w:trPr>
                <w:trHeight w:val="394"/>
              </w:trPr>
              <w:tc>
                <w:tcPr>
                  <w:tcW w:w="262" w:type="pct"/>
                  <w:vAlign w:val="center"/>
                </w:tcPr>
                <w:p w14:paraId="46DDB868" w14:textId="77777777" w:rsidR="00135A3A" w:rsidRPr="00603221" w:rsidRDefault="00135A3A" w:rsidP="00135A3A">
                  <w:pPr>
                    <w:spacing w:line="276" w:lineRule="auto"/>
                    <w:rPr>
                      <w:lang w:val="el-GR"/>
                    </w:rPr>
                  </w:pPr>
                </w:p>
              </w:tc>
              <w:tc>
                <w:tcPr>
                  <w:tcW w:w="1130" w:type="pct"/>
                  <w:vAlign w:val="center"/>
                </w:tcPr>
                <w:p w14:paraId="42F84359" w14:textId="77777777" w:rsidR="00135A3A" w:rsidRPr="00603221" w:rsidRDefault="00135A3A" w:rsidP="00135A3A">
                  <w:pPr>
                    <w:spacing w:line="276" w:lineRule="auto"/>
                    <w:rPr>
                      <w:lang w:val="el-GR"/>
                    </w:rPr>
                  </w:pPr>
                </w:p>
              </w:tc>
              <w:tc>
                <w:tcPr>
                  <w:tcW w:w="1130" w:type="pct"/>
                  <w:vAlign w:val="center"/>
                </w:tcPr>
                <w:p w14:paraId="493C97CE" w14:textId="77777777" w:rsidR="00135A3A" w:rsidRPr="00603221" w:rsidRDefault="00135A3A" w:rsidP="00135A3A">
                  <w:pPr>
                    <w:spacing w:line="276" w:lineRule="auto"/>
                    <w:rPr>
                      <w:lang w:val="el-GR"/>
                    </w:rPr>
                  </w:pPr>
                </w:p>
              </w:tc>
              <w:tc>
                <w:tcPr>
                  <w:tcW w:w="1132" w:type="pct"/>
                  <w:vAlign w:val="center"/>
                </w:tcPr>
                <w:p w14:paraId="349897F2" w14:textId="77777777" w:rsidR="00135A3A" w:rsidRPr="00603221" w:rsidRDefault="00135A3A" w:rsidP="00135A3A">
                  <w:pPr>
                    <w:spacing w:line="276" w:lineRule="auto"/>
                    <w:rPr>
                      <w:lang w:val="el-GR"/>
                    </w:rPr>
                  </w:pPr>
                </w:p>
              </w:tc>
              <w:tc>
                <w:tcPr>
                  <w:tcW w:w="552" w:type="pct"/>
                  <w:vAlign w:val="center"/>
                </w:tcPr>
                <w:p w14:paraId="5D09FE25" w14:textId="77777777" w:rsidR="00135A3A" w:rsidRPr="00603221" w:rsidRDefault="00135A3A" w:rsidP="00135A3A">
                  <w:pPr>
                    <w:spacing w:line="276" w:lineRule="auto"/>
                    <w:rPr>
                      <w:lang w:val="el-GR"/>
                    </w:rPr>
                  </w:pPr>
                </w:p>
              </w:tc>
              <w:tc>
                <w:tcPr>
                  <w:tcW w:w="794" w:type="pct"/>
                  <w:shd w:val="clear" w:color="auto" w:fill="C0C0C0"/>
                </w:tcPr>
                <w:p w14:paraId="6367CC79" w14:textId="77777777" w:rsidR="00135A3A" w:rsidRPr="00603221" w:rsidRDefault="00135A3A" w:rsidP="00135A3A">
                  <w:pPr>
                    <w:spacing w:line="276" w:lineRule="auto"/>
                    <w:rPr>
                      <w:lang w:val="el-GR"/>
                    </w:rPr>
                  </w:pPr>
                </w:p>
              </w:tc>
            </w:tr>
            <w:tr w:rsidR="00135A3A" w:rsidRPr="002052CE" w14:paraId="02070E17" w14:textId="77777777" w:rsidTr="00F05738">
              <w:trPr>
                <w:trHeight w:val="380"/>
              </w:trPr>
              <w:tc>
                <w:tcPr>
                  <w:tcW w:w="3654" w:type="pct"/>
                  <w:gridSpan w:val="4"/>
                  <w:tcBorders>
                    <w:bottom w:val="single" w:sz="4" w:space="0" w:color="000080"/>
                  </w:tcBorders>
                  <w:shd w:val="clear" w:color="auto" w:fill="C0C0C0"/>
                  <w:vAlign w:val="center"/>
                </w:tcPr>
                <w:p w14:paraId="723F6DF7"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066A9DD6"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4335CD05" w14:textId="77777777" w:rsidR="00135A3A" w:rsidRPr="00603221" w:rsidRDefault="00135A3A" w:rsidP="00135A3A">
                  <w:pPr>
                    <w:spacing w:line="276" w:lineRule="auto"/>
                    <w:rPr>
                      <w:lang w:val="el-GR"/>
                    </w:rPr>
                  </w:pPr>
                </w:p>
              </w:tc>
            </w:tr>
          </w:tbl>
          <w:p w14:paraId="63B43097" w14:textId="77777777" w:rsidR="00135A3A" w:rsidRPr="00603221" w:rsidRDefault="00135A3A" w:rsidP="00135A3A">
            <w:pPr>
              <w:autoSpaceDE w:val="0"/>
              <w:autoSpaceDN w:val="0"/>
              <w:adjustRightInd w:val="0"/>
              <w:spacing w:after="70"/>
              <w:jc w:val="left"/>
              <w:rPr>
                <w:b/>
                <w:bCs/>
                <w:lang w:val="el-GR" w:eastAsia="el-GR"/>
              </w:rPr>
            </w:pPr>
          </w:p>
          <w:p w14:paraId="12B8FF74"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2052CE" w14:paraId="2060E734" w14:textId="77777777" w:rsidTr="00F05738">
              <w:trPr>
                <w:trHeight w:val="788"/>
              </w:trPr>
              <w:tc>
                <w:tcPr>
                  <w:tcW w:w="262" w:type="pct"/>
                  <w:shd w:val="clear" w:color="auto" w:fill="E0E0E0"/>
                  <w:vAlign w:val="center"/>
                </w:tcPr>
                <w:p w14:paraId="5E2CD38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78BB48A4"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43DEA5AD"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4F86BF7B"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F6C9F28"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0522BAB2"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2052CE" w14:paraId="73AC87A8" w14:textId="77777777" w:rsidTr="00F05738">
              <w:trPr>
                <w:trHeight w:val="380"/>
              </w:trPr>
              <w:tc>
                <w:tcPr>
                  <w:tcW w:w="262" w:type="pct"/>
                  <w:vAlign w:val="center"/>
                </w:tcPr>
                <w:p w14:paraId="409273A2" w14:textId="77777777" w:rsidR="00135A3A" w:rsidRPr="00603221" w:rsidRDefault="00135A3A" w:rsidP="00135A3A">
                  <w:pPr>
                    <w:spacing w:line="276" w:lineRule="auto"/>
                    <w:rPr>
                      <w:lang w:val="el-GR"/>
                    </w:rPr>
                  </w:pPr>
                </w:p>
              </w:tc>
              <w:tc>
                <w:tcPr>
                  <w:tcW w:w="1147" w:type="pct"/>
                  <w:vAlign w:val="center"/>
                </w:tcPr>
                <w:p w14:paraId="4D6ADB1A" w14:textId="77777777" w:rsidR="00135A3A" w:rsidRPr="00603221" w:rsidRDefault="00135A3A" w:rsidP="00135A3A">
                  <w:pPr>
                    <w:spacing w:line="276" w:lineRule="auto"/>
                    <w:rPr>
                      <w:lang w:val="el-GR"/>
                    </w:rPr>
                  </w:pPr>
                </w:p>
              </w:tc>
              <w:tc>
                <w:tcPr>
                  <w:tcW w:w="1146" w:type="pct"/>
                  <w:vAlign w:val="center"/>
                </w:tcPr>
                <w:p w14:paraId="176458B4" w14:textId="77777777" w:rsidR="00135A3A" w:rsidRPr="00603221" w:rsidRDefault="00135A3A" w:rsidP="00135A3A">
                  <w:pPr>
                    <w:spacing w:line="276" w:lineRule="auto"/>
                    <w:rPr>
                      <w:lang w:val="el-GR"/>
                    </w:rPr>
                  </w:pPr>
                </w:p>
              </w:tc>
              <w:tc>
                <w:tcPr>
                  <w:tcW w:w="1147" w:type="pct"/>
                  <w:vAlign w:val="center"/>
                </w:tcPr>
                <w:p w14:paraId="7FABA636" w14:textId="77777777" w:rsidR="00135A3A" w:rsidRPr="00603221" w:rsidRDefault="00135A3A" w:rsidP="00135A3A">
                  <w:pPr>
                    <w:spacing w:line="276" w:lineRule="auto"/>
                    <w:rPr>
                      <w:lang w:val="el-GR"/>
                    </w:rPr>
                  </w:pPr>
                </w:p>
              </w:tc>
              <w:tc>
                <w:tcPr>
                  <w:tcW w:w="504" w:type="pct"/>
                  <w:vAlign w:val="center"/>
                </w:tcPr>
                <w:p w14:paraId="771467FD" w14:textId="77777777" w:rsidR="00135A3A" w:rsidRPr="00603221" w:rsidRDefault="00135A3A" w:rsidP="00135A3A">
                  <w:pPr>
                    <w:spacing w:line="276" w:lineRule="auto"/>
                    <w:rPr>
                      <w:lang w:val="el-GR"/>
                    </w:rPr>
                  </w:pPr>
                </w:p>
              </w:tc>
              <w:tc>
                <w:tcPr>
                  <w:tcW w:w="794" w:type="pct"/>
                  <w:shd w:val="clear" w:color="auto" w:fill="C0C0C0"/>
                </w:tcPr>
                <w:p w14:paraId="64E65735" w14:textId="77777777" w:rsidR="00135A3A" w:rsidRPr="00603221" w:rsidRDefault="00135A3A" w:rsidP="00135A3A">
                  <w:pPr>
                    <w:spacing w:line="276" w:lineRule="auto"/>
                    <w:rPr>
                      <w:lang w:val="el-GR"/>
                    </w:rPr>
                  </w:pPr>
                </w:p>
              </w:tc>
            </w:tr>
            <w:tr w:rsidR="00135A3A" w:rsidRPr="002052CE" w14:paraId="5AD118BD" w14:textId="77777777" w:rsidTr="00F05738">
              <w:trPr>
                <w:trHeight w:val="394"/>
              </w:trPr>
              <w:tc>
                <w:tcPr>
                  <w:tcW w:w="262" w:type="pct"/>
                  <w:vAlign w:val="center"/>
                </w:tcPr>
                <w:p w14:paraId="3CDD3E74" w14:textId="77777777" w:rsidR="00135A3A" w:rsidRPr="00603221" w:rsidRDefault="00135A3A" w:rsidP="00135A3A">
                  <w:pPr>
                    <w:spacing w:line="276" w:lineRule="auto"/>
                    <w:rPr>
                      <w:lang w:val="el-GR"/>
                    </w:rPr>
                  </w:pPr>
                </w:p>
              </w:tc>
              <w:tc>
                <w:tcPr>
                  <w:tcW w:w="1147" w:type="pct"/>
                  <w:vAlign w:val="center"/>
                </w:tcPr>
                <w:p w14:paraId="0EB1BCE3" w14:textId="77777777" w:rsidR="00135A3A" w:rsidRPr="00603221" w:rsidRDefault="00135A3A" w:rsidP="00135A3A">
                  <w:pPr>
                    <w:spacing w:line="276" w:lineRule="auto"/>
                    <w:rPr>
                      <w:lang w:val="el-GR"/>
                    </w:rPr>
                  </w:pPr>
                </w:p>
              </w:tc>
              <w:tc>
                <w:tcPr>
                  <w:tcW w:w="1146" w:type="pct"/>
                  <w:vAlign w:val="center"/>
                </w:tcPr>
                <w:p w14:paraId="53A814A6" w14:textId="77777777" w:rsidR="00135A3A" w:rsidRPr="00603221" w:rsidRDefault="00135A3A" w:rsidP="00135A3A">
                  <w:pPr>
                    <w:spacing w:line="276" w:lineRule="auto"/>
                    <w:rPr>
                      <w:lang w:val="el-GR"/>
                    </w:rPr>
                  </w:pPr>
                </w:p>
              </w:tc>
              <w:tc>
                <w:tcPr>
                  <w:tcW w:w="1147" w:type="pct"/>
                  <w:vAlign w:val="center"/>
                </w:tcPr>
                <w:p w14:paraId="722D0961" w14:textId="77777777" w:rsidR="00135A3A" w:rsidRPr="00603221" w:rsidRDefault="00135A3A" w:rsidP="00135A3A">
                  <w:pPr>
                    <w:spacing w:line="276" w:lineRule="auto"/>
                    <w:rPr>
                      <w:lang w:val="el-GR"/>
                    </w:rPr>
                  </w:pPr>
                </w:p>
              </w:tc>
              <w:tc>
                <w:tcPr>
                  <w:tcW w:w="504" w:type="pct"/>
                  <w:vAlign w:val="center"/>
                </w:tcPr>
                <w:p w14:paraId="44CDCFB7" w14:textId="77777777" w:rsidR="00135A3A" w:rsidRPr="00603221" w:rsidRDefault="00135A3A" w:rsidP="00135A3A">
                  <w:pPr>
                    <w:spacing w:line="276" w:lineRule="auto"/>
                    <w:rPr>
                      <w:lang w:val="el-GR"/>
                    </w:rPr>
                  </w:pPr>
                </w:p>
              </w:tc>
              <w:tc>
                <w:tcPr>
                  <w:tcW w:w="794" w:type="pct"/>
                  <w:shd w:val="clear" w:color="auto" w:fill="C0C0C0"/>
                </w:tcPr>
                <w:p w14:paraId="26A67487" w14:textId="77777777" w:rsidR="00135A3A" w:rsidRPr="00603221" w:rsidRDefault="00135A3A" w:rsidP="00135A3A">
                  <w:pPr>
                    <w:spacing w:line="276" w:lineRule="auto"/>
                    <w:rPr>
                      <w:lang w:val="el-GR"/>
                    </w:rPr>
                  </w:pPr>
                </w:p>
              </w:tc>
            </w:tr>
            <w:tr w:rsidR="00135A3A" w:rsidRPr="002052CE" w14:paraId="3762CDEF" w14:textId="77777777" w:rsidTr="00F05738">
              <w:trPr>
                <w:trHeight w:val="394"/>
              </w:trPr>
              <w:tc>
                <w:tcPr>
                  <w:tcW w:w="262" w:type="pct"/>
                  <w:vAlign w:val="center"/>
                </w:tcPr>
                <w:p w14:paraId="22AEDF42" w14:textId="77777777" w:rsidR="00135A3A" w:rsidRPr="00603221" w:rsidRDefault="00135A3A" w:rsidP="00135A3A">
                  <w:pPr>
                    <w:spacing w:line="276" w:lineRule="auto"/>
                    <w:rPr>
                      <w:lang w:val="el-GR"/>
                    </w:rPr>
                  </w:pPr>
                </w:p>
              </w:tc>
              <w:tc>
                <w:tcPr>
                  <w:tcW w:w="1147" w:type="pct"/>
                  <w:vAlign w:val="center"/>
                </w:tcPr>
                <w:p w14:paraId="29B79D3A" w14:textId="77777777" w:rsidR="00135A3A" w:rsidRPr="00603221" w:rsidRDefault="00135A3A" w:rsidP="00135A3A">
                  <w:pPr>
                    <w:spacing w:line="276" w:lineRule="auto"/>
                    <w:rPr>
                      <w:lang w:val="el-GR"/>
                    </w:rPr>
                  </w:pPr>
                </w:p>
              </w:tc>
              <w:tc>
                <w:tcPr>
                  <w:tcW w:w="1146" w:type="pct"/>
                  <w:vAlign w:val="center"/>
                </w:tcPr>
                <w:p w14:paraId="04178108" w14:textId="77777777" w:rsidR="00135A3A" w:rsidRPr="00603221" w:rsidRDefault="00135A3A" w:rsidP="00135A3A">
                  <w:pPr>
                    <w:spacing w:line="276" w:lineRule="auto"/>
                    <w:rPr>
                      <w:lang w:val="el-GR"/>
                    </w:rPr>
                  </w:pPr>
                </w:p>
              </w:tc>
              <w:tc>
                <w:tcPr>
                  <w:tcW w:w="1147" w:type="pct"/>
                  <w:vAlign w:val="center"/>
                </w:tcPr>
                <w:p w14:paraId="14BDC3E9" w14:textId="77777777" w:rsidR="00135A3A" w:rsidRPr="00603221" w:rsidRDefault="00135A3A" w:rsidP="00135A3A">
                  <w:pPr>
                    <w:spacing w:line="276" w:lineRule="auto"/>
                    <w:rPr>
                      <w:lang w:val="el-GR"/>
                    </w:rPr>
                  </w:pPr>
                </w:p>
              </w:tc>
              <w:tc>
                <w:tcPr>
                  <w:tcW w:w="504" w:type="pct"/>
                  <w:vAlign w:val="center"/>
                </w:tcPr>
                <w:p w14:paraId="4F11775E" w14:textId="77777777" w:rsidR="00135A3A" w:rsidRPr="00603221" w:rsidRDefault="00135A3A" w:rsidP="00135A3A">
                  <w:pPr>
                    <w:spacing w:line="276" w:lineRule="auto"/>
                    <w:rPr>
                      <w:lang w:val="el-GR"/>
                    </w:rPr>
                  </w:pPr>
                </w:p>
              </w:tc>
              <w:tc>
                <w:tcPr>
                  <w:tcW w:w="794" w:type="pct"/>
                  <w:shd w:val="clear" w:color="auto" w:fill="C0C0C0"/>
                </w:tcPr>
                <w:p w14:paraId="6C1D340D" w14:textId="77777777" w:rsidR="00135A3A" w:rsidRPr="00603221" w:rsidRDefault="00135A3A" w:rsidP="00135A3A">
                  <w:pPr>
                    <w:spacing w:line="276" w:lineRule="auto"/>
                    <w:rPr>
                      <w:lang w:val="el-GR"/>
                    </w:rPr>
                  </w:pPr>
                </w:p>
              </w:tc>
            </w:tr>
            <w:tr w:rsidR="00135A3A" w:rsidRPr="002052CE" w14:paraId="10867D1D" w14:textId="77777777" w:rsidTr="00F05738">
              <w:trPr>
                <w:trHeight w:val="394"/>
              </w:trPr>
              <w:tc>
                <w:tcPr>
                  <w:tcW w:w="3702" w:type="pct"/>
                  <w:gridSpan w:val="4"/>
                  <w:tcBorders>
                    <w:bottom w:val="single" w:sz="4" w:space="0" w:color="000080"/>
                  </w:tcBorders>
                  <w:shd w:val="clear" w:color="auto" w:fill="C0C0C0"/>
                  <w:vAlign w:val="center"/>
                </w:tcPr>
                <w:p w14:paraId="6483235D"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15F082F3"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46DC67CA" w14:textId="77777777" w:rsidR="00135A3A" w:rsidRPr="00603221" w:rsidRDefault="00135A3A" w:rsidP="00135A3A">
                  <w:pPr>
                    <w:spacing w:line="276" w:lineRule="auto"/>
                    <w:rPr>
                      <w:lang w:val="el-GR"/>
                    </w:rPr>
                  </w:pPr>
                </w:p>
              </w:tc>
            </w:tr>
          </w:tbl>
          <w:p w14:paraId="127A7504" w14:textId="77777777" w:rsidR="00135A3A" w:rsidRPr="00603221" w:rsidRDefault="00135A3A" w:rsidP="00135A3A">
            <w:pPr>
              <w:autoSpaceDE w:val="0"/>
              <w:autoSpaceDN w:val="0"/>
              <w:adjustRightInd w:val="0"/>
              <w:spacing w:after="70"/>
              <w:jc w:val="left"/>
              <w:rPr>
                <w:b/>
                <w:bCs/>
                <w:lang w:val="el-GR" w:eastAsia="el-GR"/>
              </w:rPr>
            </w:pPr>
          </w:p>
          <w:p w14:paraId="7EE7C5C2"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2052CE" w14:paraId="2B388B06" w14:textId="77777777" w:rsidTr="00F05738">
              <w:trPr>
                <w:trHeight w:val="788"/>
              </w:trPr>
              <w:tc>
                <w:tcPr>
                  <w:tcW w:w="262" w:type="pct"/>
                  <w:shd w:val="clear" w:color="auto" w:fill="E0E0E0"/>
                  <w:vAlign w:val="center"/>
                </w:tcPr>
                <w:p w14:paraId="1C9AA33B"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7374DCBB"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6544EB04"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1FF8E6AD"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2AB635BE"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2052CE" w14:paraId="0EBD769B" w14:textId="77777777" w:rsidTr="00F05738">
              <w:trPr>
                <w:trHeight w:val="394"/>
              </w:trPr>
              <w:tc>
                <w:tcPr>
                  <w:tcW w:w="262" w:type="pct"/>
                  <w:vAlign w:val="center"/>
                </w:tcPr>
                <w:p w14:paraId="333A2638" w14:textId="77777777" w:rsidR="00135A3A" w:rsidRPr="00603221" w:rsidRDefault="00135A3A" w:rsidP="00135A3A">
                  <w:pPr>
                    <w:spacing w:line="276" w:lineRule="auto"/>
                    <w:rPr>
                      <w:lang w:val="el-GR"/>
                    </w:rPr>
                  </w:pPr>
                </w:p>
              </w:tc>
              <w:tc>
                <w:tcPr>
                  <w:tcW w:w="2261" w:type="pct"/>
                  <w:vAlign w:val="center"/>
                </w:tcPr>
                <w:p w14:paraId="58D8FF4B" w14:textId="77777777" w:rsidR="00135A3A" w:rsidRPr="00603221" w:rsidRDefault="00135A3A" w:rsidP="00135A3A">
                  <w:pPr>
                    <w:spacing w:line="276" w:lineRule="auto"/>
                    <w:rPr>
                      <w:lang w:val="el-GR"/>
                    </w:rPr>
                  </w:pPr>
                </w:p>
              </w:tc>
              <w:tc>
                <w:tcPr>
                  <w:tcW w:w="1130" w:type="pct"/>
                  <w:vAlign w:val="center"/>
                </w:tcPr>
                <w:p w14:paraId="17C6CEFE" w14:textId="77777777" w:rsidR="00135A3A" w:rsidRPr="00603221" w:rsidRDefault="00135A3A" w:rsidP="00135A3A">
                  <w:pPr>
                    <w:spacing w:line="276" w:lineRule="auto"/>
                    <w:rPr>
                      <w:lang w:val="el-GR"/>
                    </w:rPr>
                  </w:pPr>
                </w:p>
              </w:tc>
              <w:tc>
                <w:tcPr>
                  <w:tcW w:w="553" w:type="pct"/>
                  <w:vAlign w:val="center"/>
                </w:tcPr>
                <w:p w14:paraId="40FFAB95" w14:textId="77777777" w:rsidR="00135A3A" w:rsidRPr="00603221" w:rsidRDefault="00135A3A" w:rsidP="00135A3A">
                  <w:pPr>
                    <w:spacing w:line="276" w:lineRule="auto"/>
                    <w:rPr>
                      <w:lang w:val="el-GR"/>
                    </w:rPr>
                  </w:pPr>
                </w:p>
              </w:tc>
              <w:tc>
                <w:tcPr>
                  <w:tcW w:w="795" w:type="pct"/>
                  <w:shd w:val="clear" w:color="auto" w:fill="C0C0C0"/>
                </w:tcPr>
                <w:p w14:paraId="2B664DA5" w14:textId="77777777" w:rsidR="00135A3A" w:rsidRPr="00603221" w:rsidRDefault="00135A3A" w:rsidP="00135A3A">
                  <w:pPr>
                    <w:spacing w:line="276" w:lineRule="auto"/>
                    <w:rPr>
                      <w:lang w:val="el-GR"/>
                    </w:rPr>
                  </w:pPr>
                </w:p>
              </w:tc>
            </w:tr>
            <w:tr w:rsidR="00135A3A" w:rsidRPr="002052CE" w14:paraId="52A21A35" w14:textId="77777777" w:rsidTr="00F05738">
              <w:trPr>
                <w:trHeight w:val="394"/>
              </w:trPr>
              <w:tc>
                <w:tcPr>
                  <w:tcW w:w="262" w:type="pct"/>
                  <w:vAlign w:val="center"/>
                </w:tcPr>
                <w:p w14:paraId="157BCC9D" w14:textId="77777777" w:rsidR="00135A3A" w:rsidRPr="00603221" w:rsidRDefault="00135A3A" w:rsidP="00135A3A">
                  <w:pPr>
                    <w:spacing w:line="276" w:lineRule="auto"/>
                    <w:rPr>
                      <w:lang w:val="el-GR"/>
                    </w:rPr>
                  </w:pPr>
                </w:p>
              </w:tc>
              <w:tc>
                <w:tcPr>
                  <w:tcW w:w="2261" w:type="pct"/>
                  <w:vAlign w:val="center"/>
                </w:tcPr>
                <w:p w14:paraId="49654E45" w14:textId="77777777" w:rsidR="00135A3A" w:rsidRPr="00603221" w:rsidRDefault="00135A3A" w:rsidP="00135A3A">
                  <w:pPr>
                    <w:spacing w:line="276" w:lineRule="auto"/>
                    <w:rPr>
                      <w:lang w:val="el-GR"/>
                    </w:rPr>
                  </w:pPr>
                </w:p>
              </w:tc>
              <w:tc>
                <w:tcPr>
                  <w:tcW w:w="1130" w:type="pct"/>
                  <w:vAlign w:val="center"/>
                </w:tcPr>
                <w:p w14:paraId="4E787F7D" w14:textId="77777777" w:rsidR="00135A3A" w:rsidRPr="00603221" w:rsidRDefault="00135A3A" w:rsidP="00135A3A">
                  <w:pPr>
                    <w:spacing w:line="276" w:lineRule="auto"/>
                    <w:rPr>
                      <w:lang w:val="el-GR"/>
                    </w:rPr>
                  </w:pPr>
                </w:p>
              </w:tc>
              <w:tc>
                <w:tcPr>
                  <w:tcW w:w="553" w:type="pct"/>
                  <w:vAlign w:val="center"/>
                </w:tcPr>
                <w:p w14:paraId="7FBFB0C1" w14:textId="77777777" w:rsidR="00135A3A" w:rsidRPr="00603221" w:rsidRDefault="00135A3A" w:rsidP="00135A3A">
                  <w:pPr>
                    <w:spacing w:line="276" w:lineRule="auto"/>
                    <w:rPr>
                      <w:lang w:val="el-GR"/>
                    </w:rPr>
                  </w:pPr>
                </w:p>
              </w:tc>
              <w:tc>
                <w:tcPr>
                  <w:tcW w:w="795" w:type="pct"/>
                  <w:shd w:val="clear" w:color="auto" w:fill="C0C0C0"/>
                </w:tcPr>
                <w:p w14:paraId="77ECCDDA" w14:textId="77777777" w:rsidR="00135A3A" w:rsidRPr="00603221" w:rsidRDefault="00135A3A" w:rsidP="00135A3A">
                  <w:pPr>
                    <w:spacing w:line="276" w:lineRule="auto"/>
                    <w:rPr>
                      <w:lang w:val="el-GR"/>
                    </w:rPr>
                  </w:pPr>
                </w:p>
              </w:tc>
            </w:tr>
            <w:tr w:rsidR="00135A3A" w:rsidRPr="002052CE" w14:paraId="7FE00DFE" w14:textId="77777777" w:rsidTr="00F05738">
              <w:trPr>
                <w:trHeight w:val="394"/>
              </w:trPr>
              <w:tc>
                <w:tcPr>
                  <w:tcW w:w="262" w:type="pct"/>
                  <w:vAlign w:val="center"/>
                </w:tcPr>
                <w:p w14:paraId="2FD44064" w14:textId="77777777" w:rsidR="00135A3A" w:rsidRPr="00603221" w:rsidRDefault="00135A3A" w:rsidP="00135A3A">
                  <w:pPr>
                    <w:spacing w:line="276" w:lineRule="auto"/>
                    <w:rPr>
                      <w:lang w:val="el-GR"/>
                    </w:rPr>
                  </w:pPr>
                </w:p>
              </w:tc>
              <w:tc>
                <w:tcPr>
                  <w:tcW w:w="2261" w:type="pct"/>
                  <w:vAlign w:val="center"/>
                </w:tcPr>
                <w:p w14:paraId="7CB70DB2" w14:textId="77777777" w:rsidR="00135A3A" w:rsidRPr="00603221" w:rsidRDefault="00135A3A" w:rsidP="00135A3A">
                  <w:pPr>
                    <w:spacing w:line="276" w:lineRule="auto"/>
                    <w:rPr>
                      <w:lang w:val="el-GR"/>
                    </w:rPr>
                  </w:pPr>
                </w:p>
              </w:tc>
              <w:tc>
                <w:tcPr>
                  <w:tcW w:w="1130" w:type="pct"/>
                  <w:vAlign w:val="center"/>
                </w:tcPr>
                <w:p w14:paraId="15956FE9" w14:textId="77777777" w:rsidR="00135A3A" w:rsidRPr="00603221" w:rsidRDefault="00135A3A" w:rsidP="00135A3A">
                  <w:pPr>
                    <w:spacing w:line="276" w:lineRule="auto"/>
                    <w:rPr>
                      <w:lang w:val="el-GR"/>
                    </w:rPr>
                  </w:pPr>
                </w:p>
              </w:tc>
              <w:tc>
                <w:tcPr>
                  <w:tcW w:w="553" w:type="pct"/>
                  <w:vAlign w:val="center"/>
                </w:tcPr>
                <w:p w14:paraId="20F2F611" w14:textId="77777777" w:rsidR="00135A3A" w:rsidRPr="00603221" w:rsidRDefault="00135A3A" w:rsidP="00135A3A">
                  <w:pPr>
                    <w:spacing w:line="276" w:lineRule="auto"/>
                    <w:rPr>
                      <w:lang w:val="el-GR"/>
                    </w:rPr>
                  </w:pPr>
                </w:p>
              </w:tc>
              <w:tc>
                <w:tcPr>
                  <w:tcW w:w="795" w:type="pct"/>
                  <w:shd w:val="clear" w:color="auto" w:fill="C0C0C0"/>
                </w:tcPr>
                <w:p w14:paraId="23D6BB66" w14:textId="77777777" w:rsidR="00135A3A" w:rsidRPr="00603221" w:rsidRDefault="00135A3A" w:rsidP="00135A3A">
                  <w:pPr>
                    <w:spacing w:line="276" w:lineRule="auto"/>
                    <w:rPr>
                      <w:lang w:val="el-GR"/>
                    </w:rPr>
                  </w:pPr>
                </w:p>
              </w:tc>
            </w:tr>
            <w:tr w:rsidR="00135A3A" w:rsidRPr="002052CE" w14:paraId="5877223F" w14:textId="77777777" w:rsidTr="00F05738">
              <w:trPr>
                <w:trHeight w:val="380"/>
              </w:trPr>
              <w:tc>
                <w:tcPr>
                  <w:tcW w:w="3653" w:type="pct"/>
                  <w:gridSpan w:val="3"/>
                  <w:shd w:val="clear" w:color="auto" w:fill="C0C0C0"/>
                  <w:vAlign w:val="center"/>
                </w:tcPr>
                <w:p w14:paraId="5185D696"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16862883" w14:textId="77777777" w:rsidR="00135A3A" w:rsidRPr="00603221" w:rsidRDefault="00135A3A" w:rsidP="00135A3A">
                  <w:pPr>
                    <w:spacing w:line="276" w:lineRule="auto"/>
                    <w:rPr>
                      <w:lang w:val="el-GR"/>
                    </w:rPr>
                  </w:pPr>
                </w:p>
              </w:tc>
              <w:tc>
                <w:tcPr>
                  <w:tcW w:w="795" w:type="pct"/>
                  <w:shd w:val="clear" w:color="auto" w:fill="C0C0C0"/>
                </w:tcPr>
                <w:p w14:paraId="33CCF245" w14:textId="77777777" w:rsidR="00135A3A" w:rsidRPr="00603221" w:rsidRDefault="00135A3A" w:rsidP="00135A3A">
                  <w:pPr>
                    <w:spacing w:line="276" w:lineRule="auto"/>
                    <w:rPr>
                      <w:lang w:val="el-GR"/>
                    </w:rPr>
                  </w:pPr>
                </w:p>
              </w:tc>
            </w:tr>
          </w:tbl>
          <w:p w14:paraId="6D69BB47" w14:textId="77777777" w:rsidR="00135A3A" w:rsidRPr="00603221" w:rsidRDefault="00135A3A" w:rsidP="00135A3A">
            <w:pPr>
              <w:spacing w:line="276" w:lineRule="auto"/>
              <w:rPr>
                <w:lang w:val="el-GR"/>
              </w:rPr>
            </w:pPr>
            <w:r w:rsidRPr="5282ABDB">
              <w:rPr>
                <w:lang w:val="el-GR"/>
              </w:rPr>
              <w:t xml:space="preserve">*ως </w:t>
            </w:r>
            <w:r w:rsidRPr="5282ABDB">
              <w:rPr>
                <w:b/>
                <w:bCs/>
                <w:lang w:val="el-GR"/>
              </w:rPr>
              <w:t>Ποσοστό Συμμετοχής</w:t>
            </w:r>
            <w:r w:rsidRPr="5282ABDB">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46306680" w:rsidRPr="5282ABDB">
              <w:rPr>
                <w:lang w:val="el-GR"/>
              </w:rPr>
              <w:t xml:space="preserve"> </w:t>
            </w:r>
            <w:r w:rsidRPr="5282ABDB">
              <w:rPr>
                <w:lang w:val="el-GR"/>
              </w:rPr>
              <w:t>2,</w:t>
            </w:r>
            <w:r w:rsidR="1AD8C729" w:rsidRPr="5282ABDB">
              <w:rPr>
                <w:lang w:val="el-GR"/>
              </w:rPr>
              <w:t xml:space="preserve"> </w:t>
            </w:r>
            <w:r w:rsidRPr="5282ABDB">
              <w:rPr>
                <w:lang w:val="el-GR"/>
              </w:rPr>
              <w:t>3)</w:t>
            </w:r>
          </w:p>
          <w:p w14:paraId="0C427E52" w14:textId="77777777" w:rsidR="00135A3A" w:rsidRPr="00603221" w:rsidRDefault="00135A3A" w:rsidP="00135A3A">
            <w:pPr>
              <w:autoSpaceDE w:val="0"/>
              <w:autoSpaceDN w:val="0"/>
              <w:adjustRightInd w:val="0"/>
              <w:spacing w:after="70"/>
              <w:rPr>
                <w:b/>
                <w:bCs/>
                <w:lang w:val="el-GR" w:eastAsia="el-GR"/>
              </w:rPr>
            </w:pPr>
            <w:r w:rsidRPr="00603221">
              <w:rPr>
                <w:lang w:val="el-GR"/>
              </w:rPr>
              <w:t xml:space="preserve">Ο Οικονομικός Φορέας, συμπληρωματικά με τον παραπάνω Πίνακα, θα πρέπει να καταθέσει </w:t>
            </w:r>
            <w:r w:rsidRPr="00603221">
              <w:rPr>
                <w:lang w:val="el-GR"/>
              </w:rPr>
              <w:lastRenderedPageBreak/>
              <w:t>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111CC7FC" w14:textId="77777777" w:rsidTr="5282ABDB">
        <w:tc>
          <w:tcPr>
            <w:tcW w:w="675" w:type="dxa"/>
          </w:tcPr>
          <w:p w14:paraId="5FF9F022" w14:textId="77777777" w:rsidR="00135A3A" w:rsidRPr="00603221" w:rsidRDefault="00135A3A" w:rsidP="00135A3A">
            <w:r w:rsidRPr="00603221">
              <w:rPr>
                <w:lang w:val="el-GR"/>
              </w:rPr>
              <w:lastRenderedPageBreak/>
              <w:t>4</w:t>
            </w:r>
            <w:r w:rsidRPr="00603221">
              <w:t>.2</w:t>
            </w:r>
          </w:p>
        </w:tc>
        <w:tc>
          <w:tcPr>
            <w:tcW w:w="9180" w:type="dxa"/>
          </w:tcPr>
          <w:p w14:paraId="127E44A9" w14:textId="1B97B53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526510">
              <w:fldChar w:fldCharType="begin"/>
            </w:r>
            <w:r w:rsidR="00526510">
              <w:instrText xml:space="preserve"> REF _Ref496624509 \h  \* MERGEFORMAT </w:instrText>
            </w:r>
            <w:r w:rsidR="00526510">
              <w:fldChar w:fldCharType="separate"/>
            </w:r>
            <w:r w:rsidR="00A21A1B" w:rsidRPr="00603221">
              <w:rPr>
                <w:lang w:val="el-GR"/>
              </w:rPr>
              <w:t xml:space="preserve">ΠΑΡΑΡΤΗΜΑ </w:t>
            </w:r>
            <w:r w:rsidR="00A21A1B" w:rsidRPr="00A21A1B">
              <w:t>Ι</w:t>
            </w:r>
            <w:r w:rsidR="00A21A1B" w:rsidRPr="00603221">
              <w:t>V</w:t>
            </w:r>
            <w:r w:rsidR="00A21A1B" w:rsidRPr="00603221">
              <w:rPr>
                <w:lang w:val="el-GR"/>
              </w:rPr>
              <w:t xml:space="preserve"> – Υπόδειγμα Βιογραφικού Σημειώματος</w:t>
            </w:r>
            <w:r w:rsidR="00526510">
              <w:fldChar w:fldCharType="end"/>
            </w:r>
            <w:r w:rsidRPr="00603221">
              <w:rPr>
                <w:lang w:val="el-GR"/>
              </w:rPr>
              <w:t>»)</w:t>
            </w:r>
          </w:p>
        </w:tc>
      </w:tr>
    </w:tbl>
    <w:p w14:paraId="1830D80E" w14:textId="77777777" w:rsidR="00814752" w:rsidRPr="00603221" w:rsidRDefault="00814752">
      <w:pPr>
        <w:rPr>
          <w:b/>
          <w:bCs/>
          <w:lang w:val="el-GR"/>
        </w:rPr>
      </w:pPr>
    </w:p>
    <w:p w14:paraId="24DD4BD5" w14:textId="2451A857"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496541651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b/>
          <w:lang w:val="el-GR"/>
        </w:rPr>
        <w:t>2.2.7</w:t>
      </w:r>
      <w:r w:rsidR="00526510">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2052CE" w14:paraId="1C80D30E" w14:textId="77777777" w:rsidTr="009C5EA6">
        <w:trPr>
          <w:trHeight w:val="711"/>
        </w:trPr>
        <w:tc>
          <w:tcPr>
            <w:tcW w:w="675" w:type="dxa"/>
            <w:shd w:val="clear" w:color="auto" w:fill="D9D9D9"/>
          </w:tcPr>
          <w:p w14:paraId="58B2ED70"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34BD154" w14:textId="6F5F5177"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496541651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b/>
                <w:lang w:val="el-GR"/>
              </w:rPr>
              <w:t>2.2.7</w:t>
            </w:r>
            <w:r w:rsidR="00526510">
              <w:fldChar w:fldCharType="end"/>
            </w:r>
          </w:p>
          <w:p w14:paraId="6EAA7614"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2052CE" w14:paraId="712FC2C2" w14:textId="77777777" w:rsidTr="009C5EA6">
        <w:trPr>
          <w:trHeight w:val="1480"/>
        </w:trPr>
        <w:tc>
          <w:tcPr>
            <w:tcW w:w="675" w:type="dxa"/>
          </w:tcPr>
          <w:p w14:paraId="152D883F" w14:textId="77777777" w:rsidR="00BD358F" w:rsidRPr="00603221" w:rsidRDefault="00C40FB9" w:rsidP="009C5EA6">
            <w:r w:rsidRPr="00603221">
              <w:rPr>
                <w:lang w:val="el-GR"/>
              </w:rPr>
              <w:t>5</w:t>
            </w:r>
            <w:r w:rsidR="00BD358F" w:rsidRPr="00603221">
              <w:t>.1</w:t>
            </w:r>
          </w:p>
        </w:tc>
        <w:tc>
          <w:tcPr>
            <w:tcW w:w="9180" w:type="dxa"/>
          </w:tcPr>
          <w:p w14:paraId="0ED0894B"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504F7560" w14:textId="77777777" w:rsidR="00221291" w:rsidRPr="00603221" w:rsidRDefault="00221291">
      <w:pPr>
        <w:rPr>
          <w:b/>
          <w:bCs/>
          <w:lang w:val="el-GR"/>
        </w:rPr>
      </w:pPr>
    </w:p>
    <w:p w14:paraId="1356C91B"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036DD38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27577BF1"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623A86FE" w14:textId="77777777" w:rsidR="002B2F6A" w:rsidRPr="00374B84" w:rsidRDefault="002B2F6A" w:rsidP="002B2F6A">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7A59B22F"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5E15B533"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1D556C0" w14:textId="77777777" w:rsidR="002B2F6A" w:rsidRPr="005609B2" w:rsidRDefault="002B2F6A" w:rsidP="002B2F6A">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w:t>
      </w:r>
      <w:r>
        <w:rPr>
          <w:color w:val="000000"/>
          <w:lang w:val="el-GR"/>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06DA278"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8FEC19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054BEB4" w14:textId="77777777" w:rsidR="002B2F6A" w:rsidRPr="005609B2" w:rsidRDefault="381D00AB" w:rsidP="002B2F6A">
      <w:pPr>
        <w:rPr>
          <w:color w:val="000000"/>
          <w:lang w:val="el-GR"/>
        </w:rPr>
      </w:pPr>
      <w:r w:rsidRPr="5282ABDB">
        <w:rPr>
          <w:color w:val="000000" w:themeColor="text1"/>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5282ABDB">
        <w:rPr>
          <w:color w:val="000000" w:themeColor="text1"/>
          <w:lang w:val="el-GR"/>
        </w:rPr>
        <w:t>ουν</w:t>
      </w:r>
      <w:proofErr w:type="spellEnd"/>
      <w:r w:rsidRPr="5282ABDB">
        <w:rPr>
          <w:color w:val="000000" w:themeColor="text1"/>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διοίκησης/νόμιμου εκπροσώπου.</w:t>
      </w:r>
    </w:p>
    <w:p w14:paraId="6E24CFDC" w14:textId="77777777" w:rsidR="008338F0" w:rsidRPr="00603221" w:rsidRDefault="008338F0">
      <w:pPr>
        <w:rPr>
          <w:b/>
          <w:bCs/>
          <w:lang w:val="el-GR"/>
        </w:rPr>
      </w:pPr>
    </w:p>
    <w:p w14:paraId="15472E46"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66C6F6F0"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9FC4846"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5E6DA5A1"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2F78099A" w14:textId="77777777" w:rsidR="00C81258" w:rsidRDefault="00C81258" w:rsidP="00AC2E76">
      <w:pPr>
        <w:rPr>
          <w:lang w:val="el-GR"/>
        </w:rPr>
      </w:pPr>
    </w:p>
    <w:p w14:paraId="2B1512F1"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28471A7"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E090629" w14:textId="77777777" w:rsidR="00C81258" w:rsidRPr="00603221" w:rsidRDefault="00C81258" w:rsidP="00AC2E76">
      <w:pPr>
        <w:rPr>
          <w:b/>
          <w:bCs/>
          <w:i/>
          <w:color w:val="5B9BD5"/>
          <w:lang w:val="el-GR"/>
        </w:rPr>
      </w:pPr>
    </w:p>
    <w:p w14:paraId="0B3E1B5B" w14:textId="77777777" w:rsidR="002B2F6A" w:rsidRDefault="003355E7" w:rsidP="002B2F6A">
      <w:pPr>
        <w:rPr>
          <w:lang w:val="el-GR"/>
        </w:rPr>
      </w:pPr>
      <w:r w:rsidRPr="00603221">
        <w:rPr>
          <w:b/>
          <w:bCs/>
          <w:lang w:val="el-GR"/>
        </w:rPr>
        <w:t>Β.</w:t>
      </w:r>
      <w:r w:rsidR="00771EC1">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w:t>
      </w:r>
      <w:r w:rsidR="002B2F6A" w:rsidRPr="002B2F6A">
        <w:rPr>
          <w:lang w:val="el-GR"/>
        </w:rPr>
        <w:lastRenderedPageBreak/>
        <w:t xml:space="preserve">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8AC17F8"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854FEB">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D2081DA"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53224C3B" w14:textId="77777777" w:rsidR="00771EC1" w:rsidRDefault="00771EC1" w:rsidP="002B2F6A">
      <w:pPr>
        <w:rPr>
          <w:color w:val="000000"/>
          <w:lang w:val="el-GR"/>
        </w:rPr>
      </w:pPr>
    </w:p>
    <w:p w14:paraId="65D34A93" w14:textId="77777777" w:rsidR="00771EC1" w:rsidRDefault="00EB1543" w:rsidP="00EB1543">
      <w:pPr>
        <w:rPr>
          <w:lang w:val="el-GR"/>
        </w:rPr>
      </w:pPr>
      <w:r w:rsidRPr="00603221">
        <w:rPr>
          <w:b/>
          <w:bCs/>
          <w:lang w:val="el-GR"/>
        </w:rPr>
        <w:t>Β.</w:t>
      </w:r>
      <w:r w:rsidR="00771EC1">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75E0CCC1" w14:textId="77777777" w:rsidR="00771EC1" w:rsidRPr="00603221" w:rsidRDefault="00771EC1" w:rsidP="00EB1543">
      <w:pPr>
        <w:rPr>
          <w:color w:val="000000"/>
          <w:lang w:val="el-GR"/>
        </w:rPr>
      </w:pPr>
    </w:p>
    <w:p w14:paraId="4C1C02C5" w14:textId="77777777" w:rsidR="002B2F6A" w:rsidRPr="00611572" w:rsidRDefault="002B2F6A" w:rsidP="002B2F6A">
      <w:pPr>
        <w:rPr>
          <w:b/>
          <w:bCs/>
          <w:lang w:val="el-GR"/>
        </w:rPr>
      </w:pPr>
      <w:r>
        <w:rPr>
          <w:b/>
          <w:bCs/>
          <w:lang w:val="el-GR"/>
        </w:rPr>
        <w:t>Β.</w:t>
      </w:r>
      <w:r w:rsidR="00C22ADD">
        <w:rPr>
          <w:b/>
          <w:bCs/>
          <w:lang w:val="el-GR"/>
        </w:rPr>
        <w:t>1</w:t>
      </w:r>
      <w:r w:rsidR="00E95348">
        <w:rPr>
          <w:b/>
          <w:bCs/>
          <w:lang w:val="el-GR"/>
        </w:rPr>
        <w:t>1</w:t>
      </w:r>
      <w:r>
        <w:rPr>
          <w:b/>
          <w:bCs/>
          <w:lang w:val="el-GR"/>
        </w:rPr>
        <w:t xml:space="preserve">. </w:t>
      </w:r>
      <w:r w:rsidRPr="00611572">
        <w:rPr>
          <w:b/>
          <w:bCs/>
          <w:lang w:val="el-GR"/>
        </w:rPr>
        <w:t>Επισημαίνεται ότι γίνονται αποδεκτές:</w:t>
      </w:r>
    </w:p>
    <w:p w14:paraId="69A326BE" w14:textId="77777777" w:rsidR="002B2F6A" w:rsidRPr="00611572" w:rsidRDefault="002B2F6A">
      <w:pPr>
        <w:numPr>
          <w:ilvl w:val="0"/>
          <w:numId w:val="1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3312256F" w14:textId="77777777" w:rsidR="00C40FB9" w:rsidRPr="00FF489C" w:rsidRDefault="002B2F6A">
      <w:pPr>
        <w:numPr>
          <w:ilvl w:val="0"/>
          <w:numId w:val="15"/>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C22ADD">
        <w:rPr>
          <w:b/>
          <w:bCs/>
          <w:lang w:val="el-GR"/>
        </w:rPr>
        <w:t>τους.</w:t>
      </w:r>
    </w:p>
    <w:p w14:paraId="5A32E811" w14:textId="77777777" w:rsidR="00C22ADD" w:rsidRDefault="00C22ADD">
      <w:pPr>
        <w:suppressAutoHyphens w:val="0"/>
        <w:spacing w:after="0"/>
        <w:jc w:val="left"/>
        <w:rPr>
          <w:lang w:val="el-GR"/>
        </w:rPr>
      </w:pPr>
      <w:r>
        <w:rPr>
          <w:lang w:val="el-GR"/>
        </w:rPr>
        <w:br w:type="page"/>
      </w:r>
    </w:p>
    <w:p w14:paraId="6DFDBEB9" w14:textId="77777777" w:rsidR="00C22ADD" w:rsidRPr="00603221" w:rsidRDefault="00C22ADD" w:rsidP="00FF489C">
      <w:pPr>
        <w:ind w:left="720"/>
        <w:rPr>
          <w:lang w:val="el-GR"/>
        </w:rPr>
      </w:pPr>
    </w:p>
    <w:p w14:paraId="3A8AA449" w14:textId="77777777" w:rsidR="00C33C73" w:rsidRPr="00603221" w:rsidRDefault="00C33C73" w:rsidP="003A109E">
      <w:pPr>
        <w:pStyle w:val="2"/>
        <w:rPr>
          <w:rFonts w:cs="Tahoma"/>
          <w:lang w:val="el-GR"/>
        </w:rPr>
      </w:pPr>
      <w:r w:rsidRPr="00603221">
        <w:rPr>
          <w:rFonts w:cs="Tahoma"/>
          <w:lang w:val="el-GR"/>
        </w:rPr>
        <w:tab/>
      </w:r>
      <w:bookmarkStart w:id="173" w:name="_Toc97194289"/>
      <w:bookmarkStart w:id="174" w:name="_Toc97194431"/>
      <w:bookmarkStart w:id="175" w:name="_Toc158026808"/>
      <w:r w:rsidRPr="00603221">
        <w:rPr>
          <w:rFonts w:cs="Tahoma"/>
          <w:lang w:val="el-GR"/>
        </w:rPr>
        <w:t>Κριτήρια Ανάθεσης</w:t>
      </w:r>
      <w:bookmarkEnd w:id="173"/>
      <w:bookmarkEnd w:id="174"/>
      <w:bookmarkEnd w:id="175"/>
      <w:r w:rsidRPr="00603221">
        <w:rPr>
          <w:rFonts w:cs="Tahoma"/>
          <w:lang w:val="el-GR"/>
        </w:rPr>
        <w:t xml:space="preserve"> </w:t>
      </w:r>
    </w:p>
    <w:p w14:paraId="73CD5FB4" w14:textId="77777777" w:rsidR="008338F0" w:rsidRPr="00603221" w:rsidRDefault="003355E7" w:rsidP="00A9034C">
      <w:pPr>
        <w:pStyle w:val="3"/>
        <w:ind w:left="709" w:hanging="709"/>
        <w:rPr>
          <w:lang w:val="el-GR"/>
        </w:rPr>
      </w:pPr>
      <w:bookmarkStart w:id="176" w:name="_Ref496542191"/>
      <w:bookmarkStart w:id="177" w:name="_Toc97194290"/>
      <w:bookmarkStart w:id="178" w:name="_Toc97194432"/>
      <w:bookmarkStart w:id="179" w:name="_Toc158026809"/>
      <w:r w:rsidRPr="00603221">
        <w:rPr>
          <w:lang w:val="el-GR"/>
        </w:rPr>
        <w:t>Κριτήριο ανάθεσης</w:t>
      </w:r>
      <w:bookmarkEnd w:id="176"/>
      <w:bookmarkEnd w:id="177"/>
      <w:bookmarkEnd w:id="178"/>
      <w:bookmarkEnd w:id="179"/>
    </w:p>
    <w:p w14:paraId="28DD7EC5"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54550124"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5C19970C" w14:textId="77777777" w:rsidR="00C40FB9" w:rsidRPr="00603221" w:rsidRDefault="00C40FB9" w:rsidP="0001217D">
      <w:pPr>
        <w:rPr>
          <w:lang w:val="el-GR"/>
        </w:rPr>
      </w:pPr>
    </w:p>
    <w:p w14:paraId="5CC48073" w14:textId="77777777" w:rsidR="0001217D" w:rsidRPr="00603221" w:rsidRDefault="0001217D" w:rsidP="00603221">
      <w:pPr>
        <w:pStyle w:val="4"/>
        <w:rPr>
          <w:rFonts w:cs="Tahoma"/>
          <w:szCs w:val="22"/>
          <w:u w:val="single"/>
          <w:lang w:val="el-GR"/>
        </w:rPr>
      </w:pPr>
      <w:bookmarkStart w:id="180" w:name="_Toc9049526"/>
      <w:bookmarkStart w:id="181" w:name="_Toc9050798"/>
      <w:bookmarkStart w:id="182" w:name="_Toc16061711"/>
      <w:bookmarkStart w:id="183" w:name="_Toc25743321"/>
      <w:bookmarkStart w:id="184" w:name="_Toc26592535"/>
      <w:bookmarkStart w:id="185" w:name="_Toc43634791"/>
      <w:bookmarkStart w:id="186" w:name="_Toc44821171"/>
      <w:bookmarkStart w:id="187" w:name="_Toc48552963"/>
      <w:bookmarkStart w:id="188" w:name="_Toc49074409"/>
      <w:bookmarkStart w:id="189" w:name="_Toc286055470"/>
      <w:bookmarkStart w:id="190" w:name="_Toc97194294"/>
      <w:bookmarkStart w:id="191" w:name="_Toc158026810"/>
      <w:r w:rsidRPr="00603221">
        <w:rPr>
          <w:rFonts w:cs="Tahoma"/>
          <w:szCs w:val="22"/>
          <w:u w:val="single"/>
          <w:lang w:val="el-GR"/>
        </w:rPr>
        <w:t>Διαμόρφωση συγκριτικού κόστους Προσφοράς</w:t>
      </w:r>
      <w:bookmarkEnd w:id="180"/>
      <w:bookmarkEnd w:id="181"/>
      <w:bookmarkEnd w:id="182"/>
      <w:bookmarkEnd w:id="183"/>
      <w:bookmarkEnd w:id="184"/>
      <w:bookmarkEnd w:id="185"/>
      <w:bookmarkEnd w:id="186"/>
      <w:bookmarkEnd w:id="187"/>
      <w:bookmarkEnd w:id="188"/>
      <w:bookmarkEnd w:id="189"/>
      <w:bookmarkEnd w:id="190"/>
      <w:bookmarkEnd w:id="191"/>
    </w:p>
    <w:p w14:paraId="7980947D"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54CD8202" w14:textId="6BCFCBA7" w:rsidR="0001217D" w:rsidRPr="00123153" w:rsidRDefault="0001217D">
      <w:pPr>
        <w:numPr>
          <w:ilvl w:val="0"/>
          <w:numId w:val="21"/>
        </w:numPr>
        <w:suppressAutoHyphens w:val="0"/>
        <w:ind w:left="60"/>
        <w:rPr>
          <w:lang w:val="el-GR"/>
        </w:rPr>
      </w:pPr>
      <w:r w:rsidRPr="00123153">
        <w:rPr>
          <w:lang w:val="el-GR"/>
        </w:rPr>
        <w:t xml:space="preserve">το συνολικό κόστος για το Έργο, χωρίς ΦΠΑ {βλ. </w:t>
      </w:r>
      <w:r w:rsidR="00B13B7D" w:rsidRPr="00123153">
        <w:rPr>
          <w:lang w:val="el-GR"/>
        </w:rPr>
        <w:fldChar w:fldCharType="begin"/>
      </w:r>
      <w:r w:rsidR="00694974" w:rsidRPr="00123153">
        <w:rPr>
          <w:lang w:val="el-GR"/>
        </w:rPr>
        <w:instrText xml:space="preserve"> REF _Ref40980023 \h </w:instrText>
      </w:r>
      <w:r w:rsidR="00B13B7D" w:rsidRPr="00123153">
        <w:rPr>
          <w:lang w:val="el-GR"/>
        </w:rPr>
      </w:r>
      <w:r w:rsidR="00B13B7D" w:rsidRPr="00123153">
        <w:rPr>
          <w:lang w:val="el-GR"/>
        </w:rPr>
        <w:fldChar w:fldCharType="separate"/>
      </w:r>
      <w:r w:rsidR="00A21A1B" w:rsidRPr="00603221">
        <w:rPr>
          <w:lang w:val="el-GR"/>
        </w:rPr>
        <w:t xml:space="preserve">ΠΑΡΑΡΤΗΜΑ </w:t>
      </w:r>
      <w:r w:rsidR="00A21A1B" w:rsidRPr="00603221">
        <w:t>VI</w:t>
      </w:r>
      <w:r w:rsidR="00A21A1B" w:rsidRPr="00603221">
        <w:rPr>
          <w:lang w:val="el-GR"/>
        </w:rPr>
        <w:t xml:space="preserve"> – Υπόδειγμα Οικονομικής Προσφοράς</w:t>
      </w:r>
      <w:r w:rsidR="00B13B7D" w:rsidRPr="00123153">
        <w:rPr>
          <w:lang w:val="el-GR"/>
        </w:rPr>
        <w:fldChar w:fldCharType="end"/>
      </w:r>
      <w:r w:rsidR="007F03FD" w:rsidRPr="00123153">
        <w:rPr>
          <w:lang w:val="el-GR"/>
        </w:rPr>
        <w:t xml:space="preserve">, </w:t>
      </w:r>
      <w:r w:rsidR="00B13B7D" w:rsidRPr="00123153">
        <w:rPr>
          <w:lang w:val="en-US"/>
        </w:rPr>
        <w:fldChar w:fldCharType="begin"/>
      </w:r>
      <w:r w:rsidR="00123153" w:rsidRPr="00123153">
        <w:rPr>
          <w:lang w:val="el-GR"/>
        </w:rPr>
        <w:instrText xml:space="preserve"> REF _Ref104352824 \h </w:instrText>
      </w:r>
      <w:r w:rsidR="00B13B7D" w:rsidRPr="00123153">
        <w:rPr>
          <w:lang w:val="en-US"/>
        </w:rPr>
      </w:r>
      <w:r w:rsidR="00B13B7D" w:rsidRPr="00123153">
        <w:rPr>
          <w:lang w:val="en-US"/>
        </w:rPr>
        <w:fldChar w:fldCharType="separate"/>
      </w:r>
      <w:r w:rsidR="00A21A1B" w:rsidRPr="00C4217E">
        <w:rPr>
          <w:lang w:val="el-GR"/>
        </w:rPr>
        <w:t>Συγκεντρωτικός Πίνακας Οικονομικής Προσφοράς Έργου</w:t>
      </w:r>
      <w:r w:rsidR="00B13B7D"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6B0177A4" w14:textId="77777777" w:rsidR="00EB4B2B" w:rsidRPr="00603221" w:rsidRDefault="00EB4B2B" w:rsidP="00766AC6">
      <w:pPr>
        <w:rPr>
          <w:b/>
          <w:u w:val="single"/>
          <w:lang w:val="el-GR"/>
        </w:rPr>
      </w:pPr>
    </w:p>
    <w:p w14:paraId="3257C484" w14:textId="77777777" w:rsidR="00221291" w:rsidRPr="00603221" w:rsidRDefault="00221291">
      <w:pPr>
        <w:suppressAutoHyphens w:val="0"/>
        <w:spacing w:after="0"/>
        <w:jc w:val="left"/>
        <w:rPr>
          <w:lang w:val="el-GR"/>
        </w:rPr>
      </w:pPr>
      <w:r w:rsidRPr="00603221">
        <w:rPr>
          <w:lang w:val="el-GR"/>
        </w:rPr>
        <w:br w:type="page"/>
      </w:r>
    </w:p>
    <w:p w14:paraId="6C1AD231" w14:textId="77777777" w:rsidR="004629AE" w:rsidRPr="00603221" w:rsidRDefault="004629AE">
      <w:pPr>
        <w:rPr>
          <w:lang w:val="el-GR"/>
        </w:rPr>
      </w:pPr>
    </w:p>
    <w:p w14:paraId="5BFEA4A0" w14:textId="77777777" w:rsidR="008338F0" w:rsidRPr="00603221" w:rsidRDefault="003355E7" w:rsidP="003A109E">
      <w:pPr>
        <w:pStyle w:val="2"/>
        <w:rPr>
          <w:rFonts w:cs="Tahoma"/>
          <w:lang w:val="el-GR"/>
        </w:rPr>
      </w:pPr>
      <w:r w:rsidRPr="00603221">
        <w:rPr>
          <w:rFonts w:cs="Tahoma"/>
          <w:lang w:val="el-GR"/>
        </w:rPr>
        <w:tab/>
      </w:r>
      <w:bookmarkStart w:id="192" w:name="_Toc97194296"/>
      <w:bookmarkStart w:id="193" w:name="_Toc97194435"/>
      <w:bookmarkStart w:id="194" w:name="_Toc158026811"/>
      <w:r w:rsidRPr="00603221">
        <w:rPr>
          <w:rFonts w:cs="Tahoma"/>
          <w:lang w:val="el-GR"/>
        </w:rPr>
        <w:t>Κατάρτιση - Περιεχόμενο Προσφορών</w:t>
      </w:r>
      <w:bookmarkEnd w:id="192"/>
      <w:bookmarkEnd w:id="193"/>
      <w:bookmarkEnd w:id="194"/>
    </w:p>
    <w:p w14:paraId="52FE6DA8" w14:textId="77777777" w:rsidR="008338F0" w:rsidRPr="00603221" w:rsidRDefault="003355E7" w:rsidP="005A1609">
      <w:pPr>
        <w:pStyle w:val="3"/>
        <w:ind w:left="709" w:hanging="709"/>
        <w:rPr>
          <w:lang w:val="el-GR"/>
        </w:rPr>
      </w:pPr>
      <w:bookmarkStart w:id="195" w:name="_Ref496542253"/>
      <w:bookmarkStart w:id="196" w:name="_Toc97194297"/>
      <w:bookmarkStart w:id="197" w:name="_Toc97194436"/>
      <w:bookmarkStart w:id="198" w:name="_Toc158026812"/>
      <w:r w:rsidRPr="00603221">
        <w:rPr>
          <w:lang w:val="el-GR"/>
        </w:rPr>
        <w:t>Γενικοί όροι υποβολής προσφορών</w:t>
      </w:r>
      <w:bookmarkEnd w:id="195"/>
      <w:bookmarkEnd w:id="196"/>
      <w:bookmarkEnd w:id="197"/>
      <w:bookmarkEnd w:id="198"/>
    </w:p>
    <w:p w14:paraId="05C1B694"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7385F87F" w14:textId="77777777" w:rsidR="008338F0" w:rsidRDefault="003355E7">
      <w:pPr>
        <w:rPr>
          <w:i/>
          <w:iCs/>
          <w:color w:val="5B9BD5"/>
          <w:lang w:val="el-GR"/>
        </w:rPr>
      </w:pPr>
      <w:r w:rsidRPr="00603221">
        <w:rPr>
          <w:lang w:val="el-GR"/>
        </w:rPr>
        <w:t>Δεν επιτρέπονται εναλλακτικές προσφορές</w:t>
      </w:r>
      <w:r w:rsidR="00DA2742">
        <w:rPr>
          <w:lang w:val="el-GR"/>
        </w:rPr>
        <w:t>.</w:t>
      </w:r>
    </w:p>
    <w:p w14:paraId="759B0AD5"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6"/>
      </w:r>
      <w:r>
        <w:rPr>
          <w:rFonts w:cs="Helvetica"/>
          <w:color w:val="000000"/>
          <w:lang w:val="el-GR" w:eastAsia="el-GR"/>
        </w:rPr>
        <w:t>.</w:t>
      </w:r>
    </w:p>
    <w:p w14:paraId="57FB806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7"/>
      </w:r>
    </w:p>
    <w:p w14:paraId="667975A3" w14:textId="77777777" w:rsidR="002B2F6A" w:rsidRPr="002B2F6A" w:rsidRDefault="002B2F6A" w:rsidP="002B2F6A">
      <w:pPr>
        <w:rPr>
          <w:color w:val="000000"/>
          <w:lang w:val="el-GR" w:eastAsia="el-GR"/>
        </w:rPr>
      </w:pPr>
    </w:p>
    <w:p w14:paraId="5CA2CAFA" w14:textId="77777777" w:rsidR="008338F0" w:rsidRPr="00603221" w:rsidRDefault="003355E7" w:rsidP="005A1609">
      <w:pPr>
        <w:pStyle w:val="3"/>
        <w:ind w:left="709" w:hanging="709"/>
        <w:rPr>
          <w:lang w:val="el-GR"/>
        </w:rPr>
      </w:pPr>
      <w:bookmarkStart w:id="199" w:name="_Toc74566860"/>
      <w:bookmarkStart w:id="200" w:name="_Ref496542299"/>
      <w:bookmarkStart w:id="201" w:name="_Toc97194298"/>
      <w:bookmarkStart w:id="202" w:name="_Toc97194437"/>
      <w:bookmarkStart w:id="203" w:name="_Toc158026813"/>
      <w:bookmarkEnd w:id="199"/>
      <w:r w:rsidRPr="00603221">
        <w:rPr>
          <w:lang w:val="el-GR"/>
        </w:rPr>
        <w:t>Χρόνος και Τρόπος υποβολής προσφορών</w:t>
      </w:r>
      <w:bookmarkEnd w:id="200"/>
      <w:bookmarkEnd w:id="201"/>
      <w:bookmarkEnd w:id="202"/>
      <w:bookmarkEnd w:id="203"/>
      <w:r w:rsidRPr="00603221">
        <w:rPr>
          <w:lang w:val="el-GR"/>
        </w:rPr>
        <w:t xml:space="preserve"> </w:t>
      </w:r>
    </w:p>
    <w:p w14:paraId="6C51ADB6" w14:textId="77777777" w:rsidR="008338F0" w:rsidRDefault="008338F0" w:rsidP="00DB2BAF">
      <w:pPr>
        <w:rPr>
          <w:lang w:val="el-GR"/>
        </w:rPr>
      </w:pPr>
    </w:p>
    <w:p w14:paraId="1482179B" w14:textId="1DF99DD4" w:rsidR="004B759E" w:rsidRPr="00821852" w:rsidRDefault="000F0E29" w:rsidP="00D472F0">
      <w:pPr>
        <w:rPr>
          <w:b/>
          <w:bCs/>
          <w:lang w:val="el-GR"/>
        </w:rPr>
      </w:pPr>
      <w:bookmarkStart w:id="204" w:name="_Toc74566862"/>
      <w:bookmarkStart w:id="205" w:name="_Toc97194299"/>
      <w:bookmarkEnd w:id="20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40979373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1.5</w:t>
      </w:r>
      <w:r w:rsidR="00526510">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5"/>
      <w:r w:rsidR="00797CD9">
        <w:rPr>
          <w:lang w:val="el-GR"/>
        </w:rPr>
        <w:t>.</w:t>
      </w:r>
    </w:p>
    <w:p w14:paraId="5DD04BC8"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AF81385" w14:textId="77777777" w:rsidR="000F0E29" w:rsidRPr="000F0E29" w:rsidRDefault="000F0E29" w:rsidP="00D472F0">
      <w:pPr>
        <w:rPr>
          <w:lang w:val="el-GR"/>
        </w:rPr>
      </w:pPr>
      <w:bookmarkStart w:id="206" w:name="_Toc97194300"/>
    </w:p>
    <w:p w14:paraId="3A11A351"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6"/>
    </w:p>
    <w:p w14:paraId="51B337A3"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36A408E" w14:textId="77777777" w:rsidR="004B759E" w:rsidRPr="00A334BA" w:rsidRDefault="004B759E" w:rsidP="00821852">
      <w:pPr>
        <w:rPr>
          <w:lang w:val="el-GR"/>
        </w:rPr>
      </w:pPr>
    </w:p>
    <w:p w14:paraId="7E3B6757"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7F87A0D" w14:textId="77777777" w:rsidR="000F0E29" w:rsidRPr="000F0E29" w:rsidRDefault="000F0E29" w:rsidP="00D472F0">
      <w:pPr>
        <w:rPr>
          <w:lang w:val="el-GR"/>
        </w:rPr>
      </w:pPr>
      <w:bookmarkStart w:id="207" w:name="_Toc74566865"/>
      <w:bookmarkStart w:id="208" w:name="_Toc97194301"/>
      <w:bookmarkEnd w:id="207"/>
    </w:p>
    <w:p w14:paraId="226F31E5"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8"/>
      <w:r w:rsidR="004B759E" w:rsidRPr="00821852">
        <w:rPr>
          <w:lang w:val="el-GR"/>
        </w:rPr>
        <w:t xml:space="preserve"> </w:t>
      </w:r>
    </w:p>
    <w:p w14:paraId="1ED9EA9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290A93BB"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5D228BB"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A713F76"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59C6E2E" w14:textId="77777777" w:rsidR="00D472F0" w:rsidRPr="00D472F0" w:rsidRDefault="00D472F0" w:rsidP="000F0E29">
      <w:pPr>
        <w:rPr>
          <w:lang w:val="el-GR"/>
        </w:rPr>
      </w:pPr>
      <w:bookmarkStart w:id="209" w:name="_Ref75869622"/>
      <w:bookmarkStart w:id="210" w:name="_Toc97194302"/>
    </w:p>
    <w:p w14:paraId="7D3BAC28" w14:textId="5B817C6B"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8"/>
      </w:r>
      <w:r w:rsidR="00486D17" w:rsidRPr="00821852">
        <w:rPr>
          <w:lang w:val="el-GR"/>
        </w:rPr>
        <w:t xml:space="preserve">.  </w:t>
      </w:r>
      <w:bookmarkStart w:id="211" w:name="_Toc74566867"/>
      <w:bookmarkStart w:id="212" w:name="_Toc74566868"/>
      <w:bookmarkStart w:id="213" w:name="_Toc74566869"/>
      <w:bookmarkStart w:id="214" w:name="_Toc74566870"/>
      <w:bookmarkEnd w:id="211"/>
      <w:bookmarkEnd w:id="212"/>
      <w:bookmarkEnd w:id="213"/>
      <w:bookmarkEnd w:id="214"/>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510087097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ΠΑΡΑΡΤΗΜΑ V – Υπόδειγμα Τεχνικής Προσφοράς</w:t>
      </w:r>
      <w:r w:rsidR="00526510">
        <w:fldChar w:fldCharType="end"/>
      </w:r>
      <w:r w:rsidR="00AE32CA" w:rsidRPr="00821852">
        <w:rPr>
          <w:lang w:val="el-GR"/>
        </w:rPr>
        <w:t xml:space="preserve"> &amp;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510087099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603221">
        <w:rPr>
          <w:lang w:val="el-GR"/>
        </w:rPr>
        <w:t xml:space="preserve">ΠΑΡΑΡΤΗΜΑ </w:t>
      </w:r>
      <w:r w:rsidR="00A21A1B" w:rsidRPr="00A21A1B">
        <w:rPr>
          <w:lang w:val="el-GR"/>
        </w:rPr>
        <w:t>VI</w:t>
      </w:r>
      <w:r w:rsidR="00A21A1B" w:rsidRPr="00603221">
        <w:rPr>
          <w:lang w:val="el-GR"/>
        </w:rPr>
        <w:t xml:space="preserve"> – Υπόδειγμα Οικονομικής Προσφοράς</w:t>
      </w:r>
      <w:r w:rsidR="00526510">
        <w:fldChar w:fldCharType="end"/>
      </w:r>
      <w:r w:rsidR="00E1337D" w:rsidRPr="4191ED7B">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9"/>
      <w:bookmarkEnd w:id="210"/>
    </w:p>
    <w:p w14:paraId="75486560" w14:textId="77777777" w:rsidR="00FC039B" w:rsidRPr="00FC039B" w:rsidRDefault="00FC039B" w:rsidP="00FC039B">
      <w:pPr>
        <w:rPr>
          <w:lang w:val="el-GR"/>
        </w:rPr>
      </w:pPr>
    </w:p>
    <w:p w14:paraId="756614F9" w14:textId="77777777" w:rsidR="004E36A7" w:rsidRPr="00821852" w:rsidRDefault="000F0E29" w:rsidP="00D472F0">
      <w:pPr>
        <w:rPr>
          <w:lang w:val="el-GR"/>
        </w:rPr>
      </w:pPr>
      <w:bookmarkStart w:id="215" w:name="_Toc74566872"/>
      <w:bookmarkStart w:id="216" w:name="_Toc74566873"/>
      <w:bookmarkStart w:id="217" w:name="_Toc97194304"/>
      <w:bookmarkEnd w:id="215"/>
      <w:bookmarkEnd w:id="216"/>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17"/>
    </w:p>
    <w:p w14:paraId="683F9375" w14:textId="77777777" w:rsidR="004E36A7" w:rsidRPr="008A2283" w:rsidRDefault="004E36A7" w:rsidP="004E36A7">
      <w:pPr>
        <w:rPr>
          <w:color w:val="000000"/>
          <w:lang w:val="el-GR"/>
        </w:rPr>
      </w:pPr>
      <w:bookmarkStart w:id="218"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6A08EB35"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002D6ED5">
        <w:rPr>
          <w:color w:val="000000"/>
          <w:lang w:val="el-GR"/>
        </w:rPr>
        <w:t>,</w:t>
      </w:r>
      <w:r w:rsidRPr="00CB7A20">
        <w:rPr>
          <w:color w:val="000000"/>
          <w:lang w:val="el-GR"/>
        </w:rPr>
        <w:t xml:space="preserve"> </w:t>
      </w:r>
    </w:p>
    <w:p w14:paraId="73344C2F" w14:textId="77777777" w:rsidR="004E36A7" w:rsidRPr="00CB7A20" w:rsidRDefault="004E36A7" w:rsidP="004E36A7">
      <w:pPr>
        <w:rPr>
          <w:color w:val="000000"/>
          <w:lang w:val="el-GR"/>
        </w:rPr>
      </w:pPr>
      <w:r w:rsidRPr="00CB7A20">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775483">
        <w:rPr>
          <w:color w:val="000000"/>
          <w:lang w:val="el-GR"/>
        </w:rPr>
        <w:t>,</w:t>
      </w:r>
      <w:r w:rsidRPr="00CB7A20">
        <w:rPr>
          <w:color w:val="000000"/>
          <w:lang w:val="el-GR"/>
        </w:rPr>
        <w:t xml:space="preserve"> </w:t>
      </w:r>
    </w:p>
    <w:p w14:paraId="385B918C"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BEB860C"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05823A34"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6FFF8713"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38EDC7DC"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004821A6">
        <w:rPr>
          <w:color w:val="000000"/>
          <w:lang w:val="el-GR"/>
        </w:rPr>
        <w:t>.</w:t>
      </w:r>
      <w:r w:rsidRPr="00026E2E">
        <w:rPr>
          <w:b/>
          <w:color w:val="000000"/>
          <w:lang w:val="el-GR"/>
        </w:rPr>
        <w:t xml:space="preserve"> </w:t>
      </w:r>
      <w:bookmarkEnd w:id="218"/>
    </w:p>
    <w:p w14:paraId="15190264" w14:textId="77777777" w:rsidR="000674D2" w:rsidRPr="00CB7A20" w:rsidRDefault="000674D2" w:rsidP="000674D2">
      <w:pPr>
        <w:rPr>
          <w:lang w:val="el-GR"/>
        </w:rPr>
      </w:pPr>
      <w:r w:rsidRPr="4191ED7B">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4191ED7B">
        <w:rPr>
          <w:lang w:val="el-GR"/>
        </w:rPr>
        <w:t>ούς</w:t>
      </w:r>
      <w:proofErr w:type="spellEnd"/>
      <w:r w:rsidRPr="4191ED7B">
        <w:rPr>
          <w:lang w:val="el-GR"/>
        </w:rPr>
        <w:t xml:space="preserve"> φάκελο-</w:t>
      </w:r>
      <w:proofErr w:type="spellStart"/>
      <w:r w:rsidRPr="4191ED7B">
        <w:rPr>
          <w:lang w:val="el-GR"/>
        </w:rPr>
        <w:t>ους</w:t>
      </w:r>
      <w:proofErr w:type="spellEnd"/>
      <w:r w:rsidRPr="4191ED7B">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4191ED7B">
        <w:rPr>
          <w:rFonts w:ascii="Times New Roman" w:eastAsia="Calibri" w:hAnsi="Times New Roman" w:cs="Times New Roman"/>
          <w:lang w:val="el-GR" w:eastAsia="el-GR"/>
        </w:rPr>
        <w:t xml:space="preserve"> </w:t>
      </w:r>
      <w:r w:rsidRPr="4191ED7B">
        <w:rPr>
          <w:lang w:val="el-GR"/>
        </w:rPr>
        <w:t>Τέτοια στοιχεία και δικαιολογητικά ενδεικτικά είναι:</w:t>
      </w:r>
    </w:p>
    <w:p w14:paraId="7B7D6408"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4737F78"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2DEDDC1C"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1921FCE2"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47EF345B"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EB8611F"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4272C8D7" w14:textId="77777777" w:rsidR="000674D2" w:rsidRPr="00CE38E4" w:rsidRDefault="000674D2" w:rsidP="000674D2">
      <w:pPr>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488FAD22"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AF1C0B3"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77A7A94"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70BD5AA7" w14:textId="77777777" w:rsidR="00CA1F25" w:rsidRPr="00603221" w:rsidRDefault="00CA1F25">
      <w:pPr>
        <w:rPr>
          <w:i/>
          <w:iCs/>
          <w:color w:val="5B9BD5"/>
          <w:lang w:val="el-GR"/>
        </w:rPr>
      </w:pPr>
    </w:p>
    <w:p w14:paraId="2B4B9F2C" w14:textId="77777777" w:rsidR="008338F0" w:rsidRPr="005A1609" w:rsidRDefault="003355E7" w:rsidP="005A1609">
      <w:pPr>
        <w:pStyle w:val="3"/>
        <w:ind w:left="709" w:hanging="709"/>
        <w:rPr>
          <w:lang w:val="el-GR"/>
        </w:rPr>
      </w:pPr>
      <w:bookmarkStart w:id="219" w:name="_Ref496542340"/>
      <w:bookmarkStart w:id="220" w:name="_Toc97194305"/>
      <w:bookmarkStart w:id="221" w:name="_Toc97194438"/>
      <w:bookmarkStart w:id="222" w:name="_Toc158026814"/>
      <w:r w:rsidRPr="00603221">
        <w:rPr>
          <w:lang w:val="el-GR"/>
        </w:rPr>
        <w:t>Περιεχόμενα Φακέλου «Δικαιολογητικά Συμμετοχής - Τεχνική Προσφορά»</w:t>
      </w:r>
      <w:bookmarkEnd w:id="219"/>
      <w:bookmarkEnd w:id="220"/>
      <w:bookmarkEnd w:id="221"/>
      <w:bookmarkEnd w:id="222"/>
      <w:r w:rsidRPr="00603221">
        <w:rPr>
          <w:lang w:val="el-GR"/>
        </w:rPr>
        <w:t xml:space="preserve"> </w:t>
      </w:r>
    </w:p>
    <w:p w14:paraId="0F26210C" w14:textId="77777777" w:rsidR="002C7E9A" w:rsidRPr="003329FF" w:rsidRDefault="002C7E9A" w:rsidP="0069435C">
      <w:pPr>
        <w:pStyle w:val="4"/>
        <w:rPr>
          <w:rStyle w:val="Heading4Char"/>
          <w:rFonts w:ascii="Tahoma" w:hAnsi="Tahoma" w:cs="Tahoma"/>
          <w:b/>
          <w:bCs/>
          <w:sz w:val="22"/>
        </w:rPr>
      </w:pPr>
      <w:bookmarkStart w:id="223" w:name="_Toc74566876"/>
      <w:bookmarkStart w:id="224" w:name="_Ref55324286"/>
      <w:bookmarkStart w:id="225" w:name="_Toc97194306"/>
      <w:bookmarkStart w:id="226" w:name="_Toc158026815"/>
      <w:bookmarkEnd w:id="223"/>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24"/>
      <w:bookmarkEnd w:id="225"/>
      <w:bookmarkEnd w:id="226"/>
      <w:proofErr w:type="spellEnd"/>
    </w:p>
    <w:p w14:paraId="44CE7677"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3FA39A68"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02676632" w14:textId="267D3AA5"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7" w:name="_Hlk118712722"/>
      <w:r w:rsidR="00B13B7D"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B13B7D" w:rsidRPr="00603221">
        <w:rPr>
          <w:lang w:val="el-GR"/>
        </w:rPr>
      </w:r>
      <w:r w:rsidR="00B13B7D" w:rsidRPr="00603221">
        <w:rPr>
          <w:lang w:val="el-GR"/>
        </w:rPr>
        <w:fldChar w:fldCharType="separate"/>
      </w:r>
      <w:r w:rsidR="00A21A1B">
        <w:rPr>
          <w:lang w:val="el-GR"/>
        </w:rPr>
        <w:t>2.1.5</w:t>
      </w:r>
      <w:r w:rsidR="00B13B7D" w:rsidRPr="00603221">
        <w:rPr>
          <w:lang w:val="el-GR"/>
        </w:rPr>
        <w:fldChar w:fldCharType="end"/>
      </w:r>
      <w:bookmarkEnd w:id="227"/>
      <w:r w:rsidRPr="00603221">
        <w:rPr>
          <w:lang w:val="el-GR"/>
        </w:rPr>
        <w:t xml:space="preserve"> και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496542081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color w:val="000000"/>
          <w:lang w:val="el-GR"/>
        </w:rPr>
        <w:t>2.2.2</w:t>
      </w:r>
      <w:r w:rsidR="00526510">
        <w:fldChar w:fldCharType="end"/>
      </w:r>
      <w:r>
        <w:rPr>
          <w:color w:val="000000"/>
          <w:lang w:val="el-GR"/>
        </w:rPr>
        <w:t xml:space="preserve"> </w:t>
      </w:r>
      <w:r w:rsidRPr="00BD7E89">
        <w:rPr>
          <w:lang w:val="el-GR"/>
        </w:rPr>
        <w:t xml:space="preserve">αντίστοιχα της παρούσας διακήρυξης.  </w:t>
      </w:r>
    </w:p>
    <w:p w14:paraId="53C83A8B" w14:textId="5915388A" w:rsidR="00CD4F51" w:rsidRPr="00B07864" w:rsidRDefault="00CD4F51" w:rsidP="00CD4F51">
      <w:pPr>
        <w:rPr>
          <w:lang w:val="el-GR"/>
        </w:rPr>
      </w:pPr>
      <w:bookmarkStart w:id="228"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B13B7D">
        <w:rPr>
          <w:lang w:val="el-GR"/>
        </w:rPr>
        <w:fldChar w:fldCharType="begin"/>
      </w:r>
      <w:r w:rsidR="009F688B">
        <w:rPr>
          <w:lang w:val="el-GR"/>
        </w:rPr>
        <w:instrText xml:space="preserve"> REF _Ref494118533 \h </w:instrText>
      </w:r>
      <w:r w:rsidR="00B13B7D">
        <w:rPr>
          <w:lang w:val="el-GR"/>
        </w:rPr>
      </w:r>
      <w:r w:rsidR="00B13B7D">
        <w:rPr>
          <w:lang w:val="el-GR"/>
        </w:rPr>
        <w:fldChar w:fldCharType="separate"/>
      </w:r>
      <w:r w:rsidR="00A21A1B" w:rsidRPr="00603221">
        <w:rPr>
          <w:lang w:val="el-GR"/>
        </w:rPr>
        <w:t xml:space="preserve">ΠΑΡΑΡΤΗΜΑ </w:t>
      </w:r>
      <w:r w:rsidR="00A21A1B" w:rsidRPr="00603221">
        <w:t>VI</w:t>
      </w:r>
      <w:r w:rsidR="00A21A1B" w:rsidRPr="00603221">
        <w:rPr>
          <w:lang w:val="el-GR"/>
        </w:rPr>
        <w:t>Ι – Άλλες Δηλώσεις</w:t>
      </w:r>
      <w:r w:rsidR="00B13B7D">
        <w:rPr>
          <w:lang w:val="el-GR"/>
        </w:rPr>
        <w:fldChar w:fldCharType="end"/>
      </w:r>
      <w:r w:rsidRPr="00B07864">
        <w:rPr>
          <w:lang w:val="el-GR"/>
        </w:rPr>
        <w:t>.</w:t>
      </w:r>
    </w:p>
    <w:bookmarkEnd w:id="228"/>
    <w:p w14:paraId="437AD10C" w14:textId="77777777" w:rsidR="007702DC" w:rsidRDefault="007702DC" w:rsidP="002C7E9A">
      <w:pPr>
        <w:rPr>
          <w:lang w:val="el-GR"/>
        </w:rPr>
      </w:pPr>
    </w:p>
    <w:p w14:paraId="59B28F13" w14:textId="5F95B276"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B13B7D">
        <w:rPr>
          <w:lang w:val="el-GR"/>
        </w:rPr>
        <w:fldChar w:fldCharType="begin"/>
      </w:r>
      <w:r>
        <w:rPr>
          <w:lang w:val="el-GR"/>
        </w:rPr>
        <w:instrText xml:space="preserve"> REF _Ref496624736 \h </w:instrText>
      </w:r>
      <w:r w:rsidR="00B13B7D">
        <w:rPr>
          <w:lang w:val="el-GR"/>
        </w:rPr>
      </w:r>
      <w:r w:rsidR="00B13B7D">
        <w:rPr>
          <w:lang w:val="el-GR"/>
        </w:rPr>
        <w:fldChar w:fldCharType="separate"/>
      </w:r>
      <w:r w:rsidR="00A21A1B" w:rsidRPr="00603221">
        <w:rPr>
          <w:color w:val="000099"/>
          <w:lang w:val="el-GR"/>
        </w:rPr>
        <w:t xml:space="preserve">ΠΑΡΑΡΤΗΜΑ ΙΙI – ΕΥΡΩΠΑΙΚΟ ΕΝΙΑΙΟ ΕΓΓΡΑΦΟ ΣΥΜΒΑΣΗΣ (ΕΕΕΣ) </w:t>
      </w:r>
      <w:r w:rsidR="00B13B7D">
        <w:rPr>
          <w:lang w:val="el-GR"/>
        </w:rPr>
        <w:fldChar w:fldCharType="end"/>
      </w:r>
      <w:r w:rsidRPr="00197834">
        <w:rPr>
          <w:lang w:val="el-GR"/>
        </w:rPr>
        <w:t xml:space="preserve"> ως Παράρτημα  αυτής. </w:t>
      </w:r>
    </w:p>
    <w:p w14:paraId="3227C450"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3AA306EE" w14:textId="77777777" w:rsidR="00D705C7" w:rsidRDefault="00197834" w:rsidP="00197834">
      <w:pPr>
        <w:rPr>
          <w:lang w:val="el-GR"/>
        </w:rPr>
      </w:pPr>
      <w:r w:rsidRPr="00197834">
        <w:rPr>
          <w:lang w:val="el-GR"/>
        </w:rPr>
        <w:lastRenderedPageBreak/>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1B4DB872" w14:textId="77777777"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6" w:history="1">
        <w:r w:rsidRPr="00821852">
          <w:rPr>
            <w:lang w:val="el-GR"/>
          </w:rPr>
          <w:t>www.promitheus.gov.gr</w:t>
        </w:r>
      </w:hyperlink>
      <w:r w:rsidRPr="00821852">
        <w:rPr>
          <w:lang w:val="el-GR"/>
        </w:rPr>
        <w:t>) του ΟΠΣ ΕΣΗΔΗΣ.</w:t>
      </w:r>
    </w:p>
    <w:p w14:paraId="0FA9BB0B"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D794F5D" w14:textId="77777777" w:rsidR="00606EF6" w:rsidRPr="00603221" w:rsidRDefault="00606EF6">
      <w:pPr>
        <w:rPr>
          <w:b/>
          <w:u w:val="single"/>
          <w:lang w:val="el-GR"/>
        </w:rPr>
      </w:pPr>
    </w:p>
    <w:p w14:paraId="31E68FBB"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7524D6F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2157C05D" w14:textId="77777777" w:rsidR="00704D1F" w:rsidRPr="00603221" w:rsidRDefault="00704D1F">
      <w:pPr>
        <w:rPr>
          <w:b/>
          <w:u w:val="single"/>
          <w:lang w:val="el-GR"/>
        </w:rPr>
      </w:pPr>
    </w:p>
    <w:p w14:paraId="3E7B625D" w14:textId="05C65298"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496624736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603221">
        <w:rPr>
          <w:color w:val="000099"/>
          <w:lang w:val="el-GR"/>
        </w:rPr>
        <w:t xml:space="preserve">ΠΑΡΑΡΤΗΜΑ ΙΙI – ΕΥΡΩΠΑΙΚΟ ΕΝΙΑΙΟ ΕΓΓΡΑΦΟ ΣΥΜΒΑΣΗΣ (ΕΕΕΣ) </w:t>
      </w:r>
      <w:r w:rsidR="00526510">
        <w:fldChar w:fldCharType="end"/>
      </w:r>
      <w:r w:rsidRPr="00603221">
        <w:rPr>
          <w:lang w:val="el-GR"/>
        </w:rPr>
        <w:t xml:space="preserve">. </w:t>
      </w:r>
    </w:p>
    <w:p w14:paraId="1E795491"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2FADFCCB"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40C7C17A"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4A5634F8"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683AEB27"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375C27F0" w14:textId="77777777" w:rsidR="00704D1F" w:rsidRPr="00603221" w:rsidRDefault="00704D1F">
      <w:pPr>
        <w:pStyle w:val="aff"/>
        <w:numPr>
          <w:ilvl w:val="0"/>
          <w:numId w:val="1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6574E3D3"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054F3FD"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6620FEAF"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1AD76E3F"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55AD253A"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w:t>
      </w:r>
      <w:r w:rsidRPr="00603221">
        <w:rPr>
          <w:lang w:val="el-GR"/>
        </w:rPr>
        <w:lastRenderedPageBreak/>
        <w:t xml:space="preserve">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6E7A00B4"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979E30A" w14:textId="77777777" w:rsidR="00FB65FD" w:rsidRPr="00603221" w:rsidRDefault="00FB65FD">
      <w:pPr>
        <w:rPr>
          <w:b/>
          <w:bCs/>
          <w:lang w:val="el-GR"/>
        </w:rPr>
      </w:pPr>
    </w:p>
    <w:p w14:paraId="3407D4F8" w14:textId="77777777" w:rsidR="002C7E9A" w:rsidRPr="00603221" w:rsidRDefault="002C7E9A">
      <w:pPr>
        <w:pStyle w:val="4"/>
        <w:rPr>
          <w:rFonts w:cs="Tahoma"/>
          <w:szCs w:val="22"/>
          <w:lang w:val="el-GR"/>
        </w:rPr>
      </w:pPr>
      <w:bookmarkStart w:id="229" w:name="_Toc97194307"/>
      <w:bookmarkStart w:id="230" w:name="_Toc158026816"/>
      <w:r w:rsidRPr="00603221">
        <w:rPr>
          <w:rFonts w:cs="Tahoma"/>
          <w:szCs w:val="22"/>
          <w:lang w:val="el-GR"/>
        </w:rPr>
        <w:t>Τεχνική Προσφορά</w:t>
      </w:r>
      <w:bookmarkEnd w:id="229"/>
      <w:bookmarkEnd w:id="230"/>
      <w:r w:rsidRPr="00603221">
        <w:rPr>
          <w:rFonts w:cs="Tahoma"/>
          <w:szCs w:val="22"/>
          <w:lang w:val="el-GR"/>
        </w:rPr>
        <w:t xml:space="preserve"> </w:t>
      </w:r>
      <w:r w:rsidR="00E1337D" w:rsidRPr="00603221">
        <w:rPr>
          <w:rFonts w:cs="Tahoma"/>
          <w:szCs w:val="22"/>
          <w:lang w:val="el-GR"/>
        </w:rPr>
        <w:t xml:space="preserve"> </w:t>
      </w:r>
    </w:p>
    <w:p w14:paraId="2B81FBDF" w14:textId="5CDEEFDC"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B13B7D">
        <w:rPr>
          <w:lang w:val="el-GR"/>
        </w:rPr>
        <w:fldChar w:fldCharType="begin"/>
      </w:r>
      <w:r w:rsidR="006712BB">
        <w:rPr>
          <w:lang w:val="el-GR"/>
        </w:rPr>
        <w:instrText xml:space="preserve"> REF _Ref496625830 \h </w:instrText>
      </w:r>
      <w:r w:rsidR="00B13B7D">
        <w:rPr>
          <w:lang w:val="el-GR"/>
        </w:rPr>
      </w:r>
      <w:r w:rsidR="00B13B7D">
        <w:rPr>
          <w:lang w:val="el-GR"/>
        </w:rPr>
        <w:fldChar w:fldCharType="separate"/>
      </w:r>
      <w:r w:rsidR="00A21A1B" w:rsidRPr="00603221">
        <w:rPr>
          <w:lang w:val="el-GR"/>
        </w:rPr>
        <w:t>ΠΑΡΑΡΤΗΜΑ Ι – Αναλυτική Περιγραφή Φυσικού και Οικονομικού Αντικειμένου της Σύμβασης</w:t>
      </w:r>
      <w:r w:rsidR="00B13B7D">
        <w:rPr>
          <w:lang w:val="el-GR"/>
        </w:rPr>
        <w:fldChar w:fldCharType="end"/>
      </w:r>
      <w:r w:rsidRPr="00603221">
        <w:rPr>
          <w:lang w:val="el-GR"/>
        </w:rPr>
        <w:t xml:space="preserve">  &amp;</w:t>
      </w:r>
      <w:r w:rsidR="00827CEF">
        <w:rPr>
          <w:lang w:val="el-GR"/>
        </w:rPr>
        <w:t xml:space="preserve"> </w:t>
      </w:r>
      <w:r w:rsidR="00B13B7D">
        <w:rPr>
          <w:lang w:val="el-GR"/>
        </w:rPr>
        <w:fldChar w:fldCharType="begin"/>
      </w:r>
      <w:r w:rsidR="006712BB">
        <w:rPr>
          <w:lang w:val="el-GR"/>
        </w:rPr>
        <w:instrText xml:space="preserve"> REF _Ref40980421 \h </w:instrText>
      </w:r>
      <w:r w:rsidR="00B13B7D">
        <w:rPr>
          <w:lang w:val="el-GR"/>
        </w:rPr>
      </w:r>
      <w:r w:rsidR="00B13B7D">
        <w:rPr>
          <w:lang w:val="el-GR"/>
        </w:rPr>
        <w:fldChar w:fldCharType="separate"/>
      </w:r>
      <w:r w:rsidR="00A21A1B" w:rsidRPr="00603221">
        <w:rPr>
          <w:lang w:val="el-GR"/>
        </w:rPr>
        <w:t>ΠΑΡΑΡΤΗΜΑ ΙΙ – Πίνακες Συμμόρφωσης</w:t>
      </w:r>
      <w:r w:rsidR="00B13B7D">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34A86252" w14:textId="55C30EF2"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B13B7D">
        <w:rPr>
          <w:highlight w:val="magenta"/>
          <w:lang w:val="el-GR"/>
        </w:rPr>
        <w:fldChar w:fldCharType="begin"/>
      </w:r>
      <w:r w:rsidR="007D2CC2">
        <w:rPr>
          <w:highlight w:val="magenta"/>
          <w:lang w:val="el-GR"/>
        </w:rPr>
        <w:instrText xml:space="preserve"> REF _Ref40980475 \h </w:instrText>
      </w:r>
      <w:r w:rsidR="00B13B7D">
        <w:rPr>
          <w:highlight w:val="magenta"/>
          <w:lang w:val="el-GR"/>
        </w:rPr>
      </w:r>
      <w:r w:rsidR="00B13B7D">
        <w:rPr>
          <w:highlight w:val="magenta"/>
          <w:lang w:val="el-GR"/>
        </w:rPr>
        <w:fldChar w:fldCharType="separate"/>
      </w:r>
      <w:r w:rsidR="00A21A1B" w:rsidRPr="00A21A1B">
        <w:rPr>
          <w:lang w:val="el-GR"/>
        </w:rPr>
        <w:t xml:space="preserve">ΠΑΡΑΡΤΗΜΑ </w:t>
      </w:r>
      <w:r w:rsidR="00A21A1B" w:rsidRPr="00603221">
        <w:t>V</w:t>
      </w:r>
      <w:r w:rsidR="00A21A1B" w:rsidRPr="00A21A1B">
        <w:rPr>
          <w:lang w:val="el-GR"/>
        </w:rPr>
        <w:t xml:space="preserve"> – Υπόδειγμα Τεχνικής Προσφοράς</w:t>
      </w:r>
      <w:r w:rsidR="00B13B7D">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CD0735">
        <w:rPr>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AD0A221" w14:textId="77777777" w:rsidR="008338F0" w:rsidRPr="00603221" w:rsidRDefault="008338F0" w:rsidP="007A3AC0">
      <w:pPr>
        <w:rPr>
          <w:lang w:val="el-GR"/>
        </w:rPr>
      </w:pPr>
    </w:p>
    <w:p w14:paraId="70E8AA9F" w14:textId="77777777" w:rsidR="008338F0" w:rsidRPr="00603221" w:rsidRDefault="003355E7" w:rsidP="005A1609">
      <w:pPr>
        <w:pStyle w:val="3"/>
        <w:ind w:left="709" w:hanging="709"/>
        <w:rPr>
          <w:lang w:val="el-GR"/>
        </w:rPr>
      </w:pPr>
      <w:bookmarkStart w:id="231" w:name="_Ref496542376"/>
      <w:bookmarkStart w:id="232" w:name="_Toc97194308"/>
      <w:bookmarkStart w:id="233" w:name="_Toc97194439"/>
      <w:bookmarkStart w:id="234" w:name="_Toc158026817"/>
      <w:r w:rsidRPr="00603221">
        <w:rPr>
          <w:lang w:val="el-GR"/>
        </w:rPr>
        <w:t>Περιεχόμενα Φακέλου «Οικονομική Προσφορά» / Τρόπος σύνταξης και υποβολής οικονομικών προσφορών</w:t>
      </w:r>
      <w:bookmarkEnd w:id="231"/>
      <w:bookmarkEnd w:id="232"/>
      <w:bookmarkEnd w:id="233"/>
      <w:bookmarkEnd w:id="234"/>
    </w:p>
    <w:p w14:paraId="28E67F6A" w14:textId="77777777" w:rsidR="001E3C20" w:rsidRPr="00603221" w:rsidRDefault="001E3C20" w:rsidP="00422D27">
      <w:pPr>
        <w:autoSpaceDE w:val="0"/>
        <w:autoSpaceDN w:val="0"/>
        <w:adjustRightInd w:val="0"/>
        <w:spacing w:after="0" w:line="276" w:lineRule="auto"/>
        <w:rPr>
          <w:lang w:val="el-GR"/>
        </w:rPr>
      </w:pPr>
    </w:p>
    <w:p w14:paraId="2DB2BD7B" w14:textId="2720A6DA"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B13B7D">
        <w:rPr>
          <w:lang w:val="el-GR" w:eastAsia="el-GR"/>
        </w:rPr>
        <w:fldChar w:fldCharType="begin"/>
      </w:r>
      <w:r w:rsidR="007D2CC2">
        <w:rPr>
          <w:lang w:val="el-GR" w:eastAsia="el-GR"/>
        </w:rPr>
        <w:instrText xml:space="preserve"> REF _Ref40980548 \h </w:instrText>
      </w:r>
      <w:r w:rsidR="00B13B7D">
        <w:rPr>
          <w:lang w:val="el-GR" w:eastAsia="el-GR"/>
        </w:rPr>
      </w:r>
      <w:r w:rsidR="00B13B7D">
        <w:rPr>
          <w:lang w:val="el-GR" w:eastAsia="el-GR"/>
        </w:rPr>
        <w:fldChar w:fldCharType="separate"/>
      </w:r>
      <w:r w:rsidR="00A21A1B" w:rsidRPr="00603221">
        <w:rPr>
          <w:lang w:val="el-GR"/>
        </w:rPr>
        <w:t xml:space="preserve">ΠΑΡΑΡΤΗΜΑ </w:t>
      </w:r>
      <w:r w:rsidR="00A21A1B" w:rsidRPr="00603221">
        <w:t>VI</w:t>
      </w:r>
      <w:r w:rsidR="00A21A1B" w:rsidRPr="00603221">
        <w:rPr>
          <w:lang w:val="el-GR"/>
        </w:rPr>
        <w:t xml:space="preserve"> – Υπόδειγμα Οικονομικής Προσφοράς</w:t>
      </w:r>
      <w:r w:rsidR="00B13B7D">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3D1BE576" w14:textId="77777777" w:rsidR="001E3C20" w:rsidRPr="00603221" w:rsidRDefault="001E3C20" w:rsidP="001E3C20">
      <w:pPr>
        <w:suppressAutoHyphens w:val="0"/>
        <w:autoSpaceDE w:val="0"/>
        <w:autoSpaceDN w:val="0"/>
        <w:adjustRightInd w:val="0"/>
        <w:spacing w:after="0"/>
        <w:jc w:val="left"/>
        <w:rPr>
          <w:lang w:val="el-GR" w:eastAsia="el-GR"/>
        </w:rPr>
      </w:pPr>
    </w:p>
    <w:p w14:paraId="723EA82C"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68C684B0"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22DD3293" w14:textId="77777777" w:rsidR="0037597D" w:rsidRDefault="0037597D">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w:t>
      </w:r>
      <w:r>
        <w:rPr>
          <w:lang w:val="el-GR"/>
        </w:rPr>
        <w:t xml:space="preserve"> ΟΠΕΚΑ (πρώην</w:t>
      </w:r>
      <w:r w:rsidRPr="00603221">
        <w:rPr>
          <w:lang w:val="el-GR"/>
        </w:rPr>
        <w:t xml:space="preserve"> ΟΓΑ</w:t>
      </w:r>
      <w:r>
        <w:rPr>
          <w:lang w:val="el-GR"/>
        </w:rPr>
        <w:t>)</w:t>
      </w:r>
      <w:r w:rsidRPr="00603221">
        <w:rPr>
          <w:lang w:val="el-GR"/>
        </w:rPr>
        <w:t>.</w:t>
      </w:r>
    </w:p>
    <w:p w14:paraId="1AE9F4B1" w14:textId="77777777" w:rsidR="008338F0" w:rsidRPr="00603221" w:rsidRDefault="003355E7">
      <w:pPr>
        <w:rPr>
          <w:lang w:val="el-GR"/>
        </w:rPr>
      </w:pPr>
      <w:r w:rsidRPr="5841F26B">
        <w:rPr>
          <w:lang w:val="el-GR"/>
        </w:rPr>
        <w:t>Οι προσφερόμενες τιμές είναι σταθερές καθ’ όλη τη διάρκεια της σύμβασης και δεν αναπροσαρμόζονται</w:t>
      </w:r>
      <w:r w:rsidR="571254FF" w:rsidRPr="5841F26B">
        <w:rPr>
          <w:lang w:val="el-GR"/>
        </w:rPr>
        <w:t>.</w:t>
      </w:r>
      <w:r w:rsidRPr="5841F26B">
        <w:rPr>
          <w:lang w:val="el-GR"/>
        </w:rPr>
        <w:t xml:space="preserve"> </w:t>
      </w:r>
    </w:p>
    <w:p w14:paraId="1C5CE2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25BA577"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00E796C8"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5" w:name="_Hlk67667045"/>
      <w:r w:rsidR="00C25AFF" w:rsidRPr="00C25AFF">
        <w:rPr>
          <w:lang w:val="el-GR"/>
        </w:rPr>
        <w:t>όπως τροποποιήθηκε με το άρθρο 42 του ν. 4782/Α36/9-3-2021</w:t>
      </w:r>
      <w:r w:rsidR="00C25AFF">
        <w:rPr>
          <w:lang w:val="el-GR"/>
        </w:rPr>
        <w:t xml:space="preserve"> </w:t>
      </w:r>
      <w:bookmarkEnd w:id="235"/>
      <w:r w:rsidRPr="00603221">
        <w:rPr>
          <w:lang w:val="el-GR"/>
        </w:rPr>
        <w:t>και</w:t>
      </w:r>
    </w:p>
    <w:p w14:paraId="4F90343F" w14:textId="77777777" w:rsidR="008338F0" w:rsidRPr="00603221" w:rsidRDefault="003355E7">
      <w:pPr>
        <w:rPr>
          <w:lang w:val="el-GR"/>
        </w:rPr>
      </w:pPr>
      <w:r w:rsidRPr="5841F26B">
        <w:rPr>
          <w:lang w:val="el-GR"/>
        </w:rPr>
        <w:t xml:space="preserve">γ) η τιμή υπερβαίνει τον προϋπολογισμό της σύμβασης που καθορίζεται </w:t>
      </w:r>
      <w:r w:rsidR="30776198" w:rsidRPr="5841F26B">
        <w:rPr>
          <w:lang w:val="el-GR"/>
        </w:rPr>
        <w:t>στην</w:t>
      </w:r>
      <w:r w:rsidR="00E1337D" w:rsidRPr="5841F26B">
        <w:rPr>
          <w:lang w:val="el-GR"/>
        </w:rPr>
        <w:t xml:space="preserve"> </w:t>
      </w:r>
      <w:r w:rsidRPr="5841F26B">
        <w:rPr>
          <w:lang w:val="el-GR"/>
        </w:rPr>
        <w:t xml:space="preserve">παρούσα διακήρυξη. </w:t>
      </w:r>
    </w:p>
    <w:p w14:paraId="6A313A90" w14:textId="665576AB" w:rsidR="001852F3" w:rsidRPr="00603221" w:rsidRDefault="003355E7">
      <w:pPr>
        <w:rPr>
          <w:b/>
          <w:bCs/>
          <w:i/>
          <w:iCs/>
          <w:color w:val="5B9BD5"/>
          <w:lang w:val="el-GR"/>
        </w:rPr>
      </w:pPr>
      <w:r w:rsidRPr="00603221">
        <w:rPr>
          <w:lang w:val="el-GR"/>
        </w:rPr>
        <w:lastRenderedPageBreak/>
        <w:t xml:space="preserve">Στην οικονομική προσφορά θα πρέπει να επιλέγεται με σαφήνεια ένας από τους τρόπους πληρωμής που περιγράφονται στην παρ.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496607306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5.1</w:t>
      </w:r>
      <w:r w:rsidR="00526510">
        <w:fldChar w:fldCharType="end"/>
      </w:r>
      <w:r w:rsidRPr="00603221">
        <w:rPr>
          <w:lang w:val="el-GR"/>
        </w:rPr>
        <w:t xml:space="preserve"> της παρούσας διακήρυξης.</w:t>
      </w:r>
      <w:r w:rsidRPr="00603221">
        <w:rPr>
          <w:b/>
          <w:bCs/>
          <w:i/>
          <w:iCs/>
          <w:color w:val="5B9BD5"/>
          <w:lang w:val="el-GR"/>
        </w:rPr>
        <w:t xml:space="preserve"> </w:t>
      </w:r>
    </w:p>
    <w:p w14:paraId="7DA09E45" w14:textId="77777777" w:rsidR="00D472F0" w:rsidRPr="00D472F0" w:rsidRDefault="00D472F0">
      <w:pPr>
        <w:rPr>
          <w:lang w:val="el-GR"/>
        </w:rPr>
      </w:pPr>
    </w:p>
    <w:p w14:paraId="15E4B5DB" w14:textId="77777777" w:rsidR="008338F0" w:rsidRPr="00603221" w:rsidRDefault="003355E7" w:rsidP="005A1609">
      <w:pPr>
        <w:pStyle w:val="3"/>
        <w:ind w:left="709" w:hanging="709"/>
        <w:rPr>
          <w:lang w:val="el-GR"/>
        </w:rPr>
      </w:pPr>
      <w:bookmarkStart w:id="236" w:name="_Ref496542395"/>
      <w:bookmarkStart w:id="237" w:name="_Ref496542431"/>
      <w:bookmarkStart w:id="238" w:name="_Toc97194309"/>
      <w:bookmarkStart w:id="239" w:name="_Toc97194440"/>
      <w:bookmarkStart w:id="240" w:name="_Toc158026818"/>
      <w:r w:rsidRPr="00603221">
        <w:rPr>
          <w:lang w:val="el-GR"/>
        </w:rPr>
        <w:t>Χρόνος ισχύος των προσφορών</w:t>
      </w:r>
      <w:bookmarkEnd w:id="236"/>
      <w:bookmarkEnd w:id="237"/>
      <w:bookmarkEnd w:id="238"/>
      <w:bookmarkEnd w:id="239"/>
      <w:bookmarkEnd w:id="240"/>
      <w:r w:rsidR="00E1337D" w:rsidRPr="00603221">
        <w:rPr>
          <w:lang w:val="el-GR"/>
        </w:rPr>
        <w:t xml:space="preserve"> </w:t>
      </w:r>
    </w:p>
    <w:p w14:paraId="02213E8C"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506925E0"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6CDED1E0" w14:textId="2C336931"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496542081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color w:val="000000"/>
          <w:lang w:val="el-GR"/>
        </w:rPr>
        <w:t>2.2.2</w:t>
      </w:r>
      <w:r w:rsidR="00526510">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3B266481"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41"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4AEA7284"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1"/>
    <w:p w14:paraId="1F382100" w14:textId="77777777" w:rsidR="008338F0" w:rsidRPr="00603221" w:rsidRDefault="008338F0">
      <w:pPr>
        <w:rPr>
          <w:lang w:val="el-GR"/>
        </w:rPr>
      </w:pPr>
    </w:p>
    <w:p w14:paraId="4756B7D2" w14:textId="77777777" w:rsidR="008338F0" w:rsidRPr="00603221" w:rsidRDefault="003355E7" w:rsidP="005A1609">
      <w:pPr>
        <w:pStyle w:val="3"/>
        <w:ind w:left="709" w:hanging="709"/>
        <w:rPr>
          <w:lang w:val="el-GR"/>
        </w:rPr>
      </w:pPr>
      <w:bookmarkStart w:id="242" w:name="_Ref67613193"/>
      <w:bookmarkStart w:id="243" w:name="_Toc97194310"/>
      <w:bookmarkStart w:id="244" w:name="_Toc97194441"/>
      <w:bookmarkStart w:id="245" w:name="_Toc158026819"/>
      <w:r w:rsidRPr="00603221">
        <w:rPr>
          <w:lang w:val="el-GR"/>
        </w:rPr>
        <w:t>Λόγοι απόρριψης προσφορών</w:t>
      </w:r>
      <w:bookmarkEnd w:id="242"/>
      <w:bookmarkEnd w:id="243"/>
      <w:bookmarkEnd w:id="244"/>
      <w:bookmarkEnd w:id="245"/>
    </w:p>
    <w:p w14:paraId="64D6BD51"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1D29B7F3" w14:textId="65B8AF3C" w:rsidR="00DE6525" w:rsidRPr="00603221" w:rsidRDefault="00A334BA">
      <w:pPr>
        <w:pStyle w:val="aff"/>
        <w:numPr>
          <w:ilvl w:val="0"/>
          <w:numId w:val="37"/>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496542253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2.4.1</w:t>
      </w:r>
      <w:r w:rsidR="00526510">
        <w:fldChar w:fldCharType="end"/>
      </w:r>
      <w:r w:rsidR="00DE6525" w:rsidRPr="00603221">
        <w:rPr>
          <w:lang w:val="el-GR"/>
        </w:rPr>
        <w:t xml:space="preserve"> (Γενικοί όροι υποβολής προσφορών),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496542299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2.4.2</w:t>
      </w:r>
      <w:r w:rsidR="00526510">
        <w:fldChar w:fldCharType="end"/>
      </w:r>
      <w:r w:rsidR="00DE6525" w:rsidRPr="00603221">
        <w:rPr>
          <w:lang w:val="el-GR"/>
        </w:rPr>
        <w:t xml:space="preserve"> (Χρόνος και τρόπος υποβολής προσφορών),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496542340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2.4.3</w:t>
      </w:r>
      <w:r w:rsidR="00526510">
        <w:fldChar w:fldCharType="end"/>
      </w:r>
      <w:r w:rsidR="00DE6525" w:rsidRPr="00603221">
        <w:rPr>
          <w:lang w:val="el-GR"/>
        </w:rPr>
        <w:t xml:space="preserve"> (Περιεχόμενο φακέλων δικαιολογητικών συμμετοχής, τεχνικής προσφοράς),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496542376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2.4.4</w:t>
      </w:r>
      <w:r w:rsidR="00526510">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496542395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2.4.5</w:t>
      </w:r>
      <w:r w:rsidR="00526510">
        <w:fldChar w:fldCharType="end"/>
      </w:r>
      <w:r w:rsidR="00DE6525" w:rsidRPr="00603221">
        <w:rPr>
          <w:lang w:val="el-GR"/>
        </w:rPr>
        <w:t xml:space="preserve"> (Χρόνος ισχύος προσφορών),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496542534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3.1</w:t>
      </w:r>
      <w:r w:rsidR="00526510">
        <w:fldChar w:fldCharType="end"/>
      </w:r>
      <w:r w:rsidR="00DE6525" w:rsidRPr="00603221">
        <w:rPr>
          <w:lang w:val="el-GR"/>
        </w:rPr>
        <w:t xml:space="preserve"> (Αποσφράγιση και αξιολόγηση προσφορών),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496542592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3.2</w:t>
      </w:r>
      <w:r w:rsidR="00526510">
        <w:fldChar w:fldCharType="end"/>
      </w:r>
      <w:r w:rsidR="00DE6525" w:rsidRPr="00603221">
        <w:rPr>
          <w:lang w:val="el-GR"/>
        </w:rPr>
        <w:t xml:space="preserve"> (Πρόσκληση υποβολής δικαιολογητικών προσωρινού αναδόχου) της παρούσας,</w:t>
      </w:r>
    </w:p>
    <w:p w14:paraId="6482B1DA" w14:textId="77777777" w:rsidR="00DE6525" w:rsidRDefault="00DE6525" w:rsidP="395913CB">
      <w:pPr>
        <w:pStyle w:val="aff"/>
        <w:numPr>
          <w:ilvl w:val="0"/>
          <w:numId w:val="37"/>
        </w:numPr>
        <w:spacing w:before="120"/>
        <w:ind w:left="284" w:hanging="142"/>
        <w:contextualSpacing w:val="0"/>
        <w:rPr>
          <w:lang w:val="el-GR"/>
        </w:rPr>
      </w:pPr>
      <w:r w:rsidRPr="395913CB">
        <w:rPr>
          <w:lang w:val="el-GR"/>
        </w:rPr>
        <w:t xml:space="preserve">η οποία περιέχει </w:t>
      </w:r>
      <w:r w:rsidR="00854F57" w:rsidRPr="395913CB">
        <w:rPr>
          <w:lang w:val="el-GR"/>
        </w:rPr>
        <w:t xml:space="preserve">ατελείς, ελλιπείς, ασαφείς </w:t>
      </w:r>
      <w:r w:rsidR="00FA03E7" w:rsidRPr="395913CB">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04EDEA77" w14:textId="78C55A4A" w:rsidR="00DE6525" w:rsidRPr="00603221" w:rsidRDefault="00DE6525">
      <w:pPr>
        <w:pStyle w:val="aff"/>
        <w:numPr>
          <w:ilvl w:val="0"/>
          <w:numId w:val="37"/>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496542486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3.1.1</w:t>
      </w:r>
      <w:r w:rsidR="00526510">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36488AC8" w14:textId="77777777" w:rsidR="00DE6525" w:rsidRPr="00FF489C" w:rsidRDefault="00DE6525" w:rsidP="2BF22DFF">
      <w:pPr>
        <w:pStyle w:val="aff"/>
        <w:numPr>
          <w:ilvl w:val="0"/>
          <w:numId w:val="37"/>
        </w:numPr>
        <w:spacing w:before="120"/>
        <w:ind w:left="284" w:hanging="142"/>
        <w:rPr>
          <w:lang w:val="el-GR"/>
        </w:rPr>
      </w:pPr>
      <w:r w:rsidRPr="2BF22DFF">
        <w:rPr>
          <w:lang w:val="el-GR"/>
        </w:rPr>
        <w:lastRenderedPageBreak/>
        <w:t>η οποία είναι εναλλακτική προσφορά</w:t>
      </w:r>
      <w:r w:rsidR="6A936632" w:rsidRPr="2BF22DFF">
        <w:rPr>
          <w:lang w:val="el-GR"/>
        </w:rPr>
        <w:t>,</w:t>
      </w:r>
      <w:r w:rsidR="00433E35" w:rsidRPr="2BF22DFF">
        <w:rPr>
          <w:lang w:val="el-GR"/>
        </w:rPr>
        <w:t xml:space="preserve"> </w:t>
      </w:r>
    </w:p>
    <w:p w14:paraId="1800F34D" w14:textId="2FD18312" w:rsidR="00DE6525" w:rsidRPr="00603221" w:rsidRDefault="00DE6525">
      <w:pPr>
        <w:pStyle w:val="aff"/>
        <w:numPr>
          <w:ilvl w:val="0"/>
          <w:numId w:val="37"/>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496540586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2.2.3.3</w:t>
      </w:r>
      <w:r w:rsidR="00526510">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77827FE0" w14:textId="77777777" w:rsidR="00DE6525" w:rsidRPr="00603221" w:rsidRDefault="00DE6525">
      <w:pPr>
        <w:pStyle w:val="aff"/>
        <w:numPr>
          <w:ilvl w:val="0"/>
          <w:numId w:val="37"/>
        </w:numPr>
        <w:spacing w:before="120"/>
        <w:ind w:left="284" w:hanging="142"/>
        <w:contextualSpacing w:val="0"/>
        <w:rPr>
          <w:lang w:val="el-GR"/>
        </w:rPr>
      </w:pPr>
      <w:r w:rsidRPr="00603221">
        <w:rPr>
          <w:lang w:val="el-GR"/>
        </w:rPr>
        <w:t>η οποία είναι υπό αίρεση,</w:t>
      </w:r>
    </w:p>
    <w:p w14:paraId="6470A956" w14:textId="77777777" w:rsidR="00DE6525" w:rsidRPr="00603221" w:rsidRDefault="00DE6525">
      <w:pPr>
        <w:pStyle w:val="aff"/>
        <w:numPr>
          <w:ilvl w:val="0"/>
          <w:numId w:val="37"/>
        </w:numPr>
        <w:spacing w:before="120"/>
        <w:ind w:left="284" w:hanging="142"/>
        <w:contextualSpacing w:val="0"/>
        <w:rPr>
          <w:lang w:val="el-GR"/>
        </w:rPr>
      </w:pPr>
      <w:r w:rsidRPr="00603221">
        <w:rPr>
          <w:lang w:val="el-GR"/>
        </w:rPr>
        <w:t>η οποία θέτει όρο αναπροσαρμογής,</w:t>
      </w:r>
    </w:p>
    <w:p w14:paraId="511D36E9" w14:textId="77777777" w:rsidR="00250252" w:rsidRDefault="00250252">
      <w:pPr>
        <w:pStyle w:val="aff"/>
        <w:numPr>
          <w:ilvl w:val="0"/>
          <w:numId w:val="37"/>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8D06D59" w14:textId="77777777" w:rsidR="00FA03E7" w:rsidRPr="00FA03E7" w:rsidRDefault="00FA03E7">
      <w:pPr>
        <w:pStyle w:val="aff"/>
        <w:numPr>
          <w:ilvl w:val="0"/>
          <w:numId w:val="37"/>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1EFFCDF8" w14:textId="77777777" w:rsidR="00957A03" w:rsidRPr="00957A03" w:rsidRDefault="00957A03">
      <w:pPr>
        <w:pStyle w:val="aff"/>
        <w:numPr>
          <w:ilvl w:val="0"/>
          <w:numId w:val="37"/>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68D6661" w14:textId="77777777" w:rsidR="00957A03" w:rsidRPr="00957A03" w:rsidRDefault="00957A03">
      <w:pPr>
        <w:pStyle w:val="aff"/>
        <w:numPr>
          <w:ilvl w:val="0"/>
          <w:numId w:val="37"/>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099D756D" w14:textId="77777777" w:rsidR="00FA03E7" w:rsidRDefault="00957A03">
      <w:pPr>
        <w:pStyle w:val="aff"/>
        <w:numPr>
          <w:ilvl w:val="0"/>
          <w:numId w:val="37"/>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8AE966F" w14:textId="77777777" w:rsidR="00957A03" w:rsidRPr="00957A03" w:rsidRDefault="00957A03">
      <w:pPr>
        <w:pStyle w:val="aff"/>
        <w:numPr>
          <w:ilvl w:val="0"/>
          <w:numId w:val="37"/>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5CCE173C" w14:textId="77777777" w:rsidR="00957A03" w:rsidRPr="00957A03" w:rsidRDefault="00957A03" w:rsidP="2BF22DFF">
      <w:pPr>
        <w:pStyle w:val="aff"/>
        <w:numPr>
          <w:ilvl w:val="0"/>
          <w:numId w:val="37"/>
        </w:numPr>
        <w:spacing w:before="120"/>
        <w:ind w:left="284" w:hanging="142"/>
        <w:rPr>
          <w:lang w:val="el-GR"/>
        </w:rPr>
      </w:pPr>
      <w:r w:rsidRPr="2BF22DFF">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3754389E" w:rsidRPr="2BF22DFF">
        <w:rPr>
          <w:lang w:val="el-GR"/>
        </w:rPr>
        <w:t>,</w:t>
      </w:r>
    </w:p>
    <w:p w14:paraId="695E3CD3" w14:textId="77777777" w:rsidR="00250252" w:rsidRPr="00603221" w:rsidRDefault="00250252">
      <w:pPr>
        <w:pStyle w:val="aff"/>
        <w:numPr>
          <w:ilvl w:val="0"/>
          <w:numId w:val="37"/>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F50574C" w14:textId="77777777" w:rsidR="004E79B7" w:rsidRDefault="00250252" w:rsidP="20F3FF33">
      <w:pPr>
        <w:pStyle w:val="aff"/>
        <w:numPr>
          <w:ilvl w:val="0"/>
          <w:numId w:val="37"/>
        </w:numPr>
        <w:spacing w:before="120"/>
        <w:ind w:left="284" w:hanging="142"/>
        <w:contextualSpacing w:val="0"/>
        <w:rPr>
          <w:lang w:val="el-GR"/>
        </w:rPr>
      </w:pPr>
      <w:r w:rsidRPr="20F3FF33">
        <w:rPr>
          <w:lang w:val="el-GR"/>
        </w:rPr>
        <w:t>της οποίας το συνολικό τίμημα υπερβαίνει τον προϋπολογισμό του Έργου</w:t>
      </w:r>
      <w:r w:rsidR="0A887EC8" w:rsidRPr="20F3FF33">
        <w:rPr>
          <w:lang w:val="el-GR"/>
        </w:rPr>
        <w:t>.</w:t>
      </w:r>
      <w:r w:rsidRPr="20F3FF33">
        <w:rPr>
          <w:lang w:val="el-GR"/>
        </w:rPr>
        <w:t xml:space="preserve"> </w:t>
      </w:r>
    </w:p>
    <w:p w14:paraId="2831E6FC" w14:textId="77777777" w:rsidR="00250252" w:rsidRPr="00D472F0" w:rsidRDefault="00250252" w:rsidP="00DE6525">
      <w:pPr>
        <w:rPr>
          <w:iCs/>
          <w:lang w:val="el-GR"/>
        </w:rPr>
      </w:pPr>
    </w:p>
    <w:p w14:paraId="1D772C5D" w14:textId="77777777" w:rsidR="008338F0" w:rsidRPr="00603221" w:rsidRDefault="003355E7" w:rsidP="002D0CD6">
      <w:pPr>
        <w:pStyle w:val="1"/>
        <w:rPr>
          <w:rFonts w:cs="Tahoma"/>
          <w:sz w:val="22"/>
          <w:szCs w:val="22"/>
        </w:rPr>
      </w:pPr>
      <w:bookmarkStart w:id="246" w:name="_Toc97194442"/>
      <w:bookmarkStart w:id="247" w:name="_Toc158026820"/>
      <w:r w:rsidRPr="00603221">
        <w:rPr>
          <w:rFonts w:cs="Tahoma"/>
          <w:sz w:val="22"/>
          <w:szCs w:val="22"/>
        </w:rPr>
        <w:lastRenderedPageBreak/>
        <w:t>ΔΙΕΝΕΡΓΕΙΑ ΔΙΑΔΙΚΑΣΙΑΣ - ΑΞΙΟΛΟΓΗΣΗ ΠΡΟΣΦΟΡΩΝ</w:t>
      </w:r>
      <w:bookmarkEnd w:id="246"/>
      <w:bookmarkEnd w:id="247"/>
      <w:r w:rsidR="00E1337D" w:rsidRPr="00603221">
        <w:rPr>
          <w:rFonts w:cs="Tahoma"/>
          <w:sz w:val="22"/>
          <w:szCs w:val="22"/>
        </w:rPr>
        <w:t xml:space="preserve"> </w:t>
      </w:r>
    </w:p>
    <w:p w14:paraId="7FEDA4F4" w14:textId="77777777" w:rsidR="008338F0" w:rsidRPr="00603221" w:rsidRDefault="003355E7" w:rsidP="003A109E">
      <w:pPr>
        <w:pStyle w:val="2"/>
        <w:rPr>
          <w:rFonts w:cs="Tahoma"/>
          <w:lang w:val="el-GR"/>
        </w:rPr>
      </w:pPr>
      <w:r w:rsidRPr="00603221">
        <w:rPr>
          <w:rFonts w:cs="Tahoma"/>
          <w:lang w:val="el-GR"/>
        </w:rPr>
        <w:tab/>
      </w:r>
      <w:bookmarkStart w:id="248" w:name="_Ref496542534"/>
      <w:bookmarkStart w:id="249" w:name="_Toc97194311"/>
      <w:bookmarkStart w:id="250" w:name="_Toc97194443"/>
      <w:bookmarkStart w:id="251" w:name="_Toc158026821"/>
      <w:r w:rsidRPr="00603221">
        <w:rPr>
          <w:rFonts w:cs="Tahoma"/>
          <w:lang w:val="el-GR"/>
        </w:rPr>
        <w:t>Αποσφράγιση και αξιολόγηση προσφορών</w:t>
      </w:r>
      <w:bookmarkEnd w:id="248"/>
      <w:bookmarkEnd w:id="249"/>
      <w:bookmarkEnd w:id="250"/>
      <w:bookmarkEnd w:id="251"/>
      <w:r w:rsidRPr="00603221">
        <w:rPr>
          <w:rFonts w:cs="Tahoma"/>
          <w:lang w:val="el-GR"/>
        </w:rPr>
        <w:t xml:space="preserve"> </w:t>
      </w:r>
    </w:p>
    <w:p w14:paraId="5ADE152E" w14:textId="77777777" w:rsidR="008338F0" w:rsidRPr="00603221" w:rsidRDefault="003355E7" w:rsidP="00FA2B14">
      <w:pPr>
        <w:pStyle w:val="3"/>
        <w:ind w:left="1134" w:hanging="992"/>
        <w:rPr>
          <w:lang w:val="el-GR"/>
        </w:rPr>
      </w:pPr>
      <w:bookmarkStart w:id="252" w:name="_Ref496542486"/>
      <w:bookmarkStart w:id="253" w:name="_Toc97194312"/>
      <w:bookmarkStart w:id="254" w:name="_Toc97194444"/>
      <w:bookmarkStart w:id="255" w:name="_Toc158026822"/>
      <w:r w:rsidRPr="00603221">
        <w:rPr>
          <w:lang w:val="el-GR"/>
        </w:rPr>
        <w:t>Ηλεκτρονική αποσφράγιση προσφορών</w:t>
      </w:r>
      <w:bookmarkEnd w:id="252"/>
      <w:bookmarkEnd w:id="253"/>
      <w:bookmarkEnd w:id="254"/>
      <w:bookmarkEnd w:id="255"/>
    </w:p>
    <w:p w14:paraId="14DF7F53" w14:textId="77777777" w:rsidR="00B23FCC" w:rsidRDefault="00B23FCC" w:rsidP="6D816F02">
      <w:pPr>
        <w:rPr>
          <w:lang w:val="el-GR"/>
        </w:rPr>
      </w:pPr>
      <w:r w:rsidRPr="6D816F02">
        <w:rPr>
          <w:lang w:val="el-GR"/>
        </w:rPr>
        <w:t>Το πιστοποιημένο στο ΕΣΗΔΗΣ, για την αποσφράγιση των</w:t>
      </w:r>
      <w:r w:rsidR="00E1337D" w:rsidRPr="6D816F02">
        <w:rPr>
          <w:lang w:val="el-GR"/>
        </w:rPr>
        <w:t xml:space="preserve"> </w:t>
      </w:r>
      <w:r w:rsidRPr="6D816F02">
        <w:rPr>
          <w:lang w:val="el-GR"/>
        </w:rPr>
        <w:t>προσφορών</w:t>
      </w:r>
      <w:r w:rsidR="00E1337D" w:rsidRPr="6D816F02">
        <w:rPr>
          <w:lang w:val="el-GR"/>
        </w:rPr>
        <w:t xml:space="preserve"> </w:t>
      </w:r>
      <w:r w:rsidRPr="6D816F02">
        <w:rPr>
          <w:lang w:val="el-GR"/>
        </w:rPr>
        <w:t>αρμόδιο όργανο της Αναθέτουσας Αρχής</w:t>
      </w:r>
      <w:r w:rsidR="09F640B5" w:rsidRPr="6D816F02">
        <w:rPr>
          <w:lang w:val="el-GR"/>
        </w:rPr>
        <w:t>,</w:t>
      </w:r>
      <w:r w:rsidRPr="6D816F02">
        <w:rPr>
          <w:lang w:val="el-GR"/>
        </w:rPr>
        <w:t xml:space="preserve"> </w:t>
      </w:r>
      <w:r w:rsidR="48BE401D" w:rsidRPr="6D816F02">
        <w:rPr>
          <w:rFonts w:eastAsia="Tahoma"/>
          <w:lang w:val="el-GR"/>
        </w:rPr>
        <w:t xml:space="preserve">ήτοι η επιτροπή διενέργειας/επιτροπή αξιολόγησης, </w:t>
      </w:r>
      <w:r w:rsidR="48BE401D" w:rsidRPr="6D816F02">
        <w:rPr>
          <w:rFonts w:eastAsia="Tahoma"/>
          <w:b/>
          <w:bCs/>
          <w:lang w:val="el-GR"/>
        </w:rPr>
        <w:t>εφεξής Επιτροπή Διαγωνισμού</w:t>
      </w:r>
      <w:r w:rsidRPr="6D816F02">
        <w:rPr>
          <w:lang w:val="el-GR"/>
        </w:rPr>
        <w:t xml:space="preserve">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D243F0F" w14:textId="670B5C2D" w:rsidR="00372DB8" w:rsidRPr="00821852" w:rsidRDefault="00372DB8" w:rsidP="00372DB8">
      <w:pPr>
        <w:widowControl w:val="0"/>
        <w:numPr>
          <w:ilvl w:val="0"/>
          <w:numId w:val="1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C4107C" w:rsidRPr="00C84D50">
        <w:rPr>
          <w:b/>
          <w:bCs/>
          <w:lang w:val="el-GR"/>
        </w:rPr>
        <w:t>δύο</w:t>
      </w:r>
      <w:r w:rsidRPr="00C84D50">
        <w:rPr>
          <w:b/>
          <w:bCs/>
          <w:lang w:val="el-GR"/>
        </w:rPr>
        <w:t xml:space="preserve"> (</w:t>
      </w:r>
      <w:r w:rsidR="00C4107C" w:rsidRPr="00C84D50">
        <w:rPr>
          <w:b/>
          <w:bCs/>
          <w:lang w:val="el-GR"/>
        </w:rPr>
        <w:t>2</w:t>
      </w:r>
      <w:r w:rsidRPr="00C84D50">
        <w:rPr>
          <w:b/>
          <w:bCs/>
          <w:lang w:val="el-GR"/>
        </w:rPr>
        <w:t>) εργάσιμες ημέρες</w:t>
      </w:r>
      <w:r w:rsidRPr="00032BBA">
        <w:rPr>
          <w:lang w:val="el-GR"/>
        </w:rPr>
        <w:t xml:space="preserve"> μετά την καταληκτική ημερομηνία προσφορών </w:t>
      </w:r>
      <w:r w:rsidRPr="00887313">
        <w:rPr>
          <w:lang w:val="el-GR"/>
        </w:rPr>
        <w:t xml:space="preserve">ήτοι </w:t>
      </w:r>
      <w:r w:rsidR="00DC7140">
        <w:rPr>
          <w:b/>
          <w:color w:val="000000"/>
          <w:lang w:val="el-GR"/>
        </w:rPr>
        <w:t>22</w:t>
      </w:r>
      <w:r w:rsidR="00DC7140" w:rsidRPr="00DC7140">
        <w:rPr>
          <w:b/>
          <w:color w:val="000000"/>
          <w:lang w:val="el-GR"/>
        </w:rPr>
        <w:t>-02-2024</w:t>
      </w:r>
      <w:r w:rsidR="00DC7140">
        <w:rPr>
          <w:b/>
          <w:bCs/>
          <w:lang w:val="el-GR"/>
        </w:rPr>
        <w:t xml:space="preserve">, </w:t>
      </w:r>
      <w:r w:rsidR="00DC7140">
        <w:rPr>
          <w:lang w:val="el-GR"/>
        </w:rPr>
        <w:t xml:space="preserve">ημέρα </w:t>
      </w:r>
      <w:r w:rsidR="00DC7140">
        <w:rPr>
          <w:b/>
          <w:bCs/>
          <w:lang w:val="el-GR"/>
        </w:rPr>
        <w:t xml:space="preserve">Πέμπτη </w:t>
      </w:r>
      <w:r w:rsidR="00DC7140">
        <w:rPr>
          <w:lang w:val="el-GR"/>
        </w:rPr>
        <w:t xml:space="preserve">και ώρα </w:t>
      </w:r>
      <w:r w:rsidR="00DC7140">
        <w:rPr>
          <w:b/>
          <w:bCs/>
          <w:lang w:val="el-GR"/>
        </w:rPr>
        <w:t xml:space="preserve">13:00. </w:t>
      </w:r>
      <w:r w:rsidRPr="00032BBA">
        <w:rPr>
          <w:lang w:val="el-GR"/>
        </w:rPr>
        <w:t xml:space="preserve"> </w:t>
      </w:r>
    </w:p>
    <w:p w14:paraId="52940D39"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14CC1754" w14:textId="77777777" w:rsidR="00032BBA" w:rsidRPr="00032BBA" w:rsidRDefault="00032BBA" w:rsidP="00B23FCC">
      <w:pPr>
        <w:rPr>
          <w:lang w:val="el-GR"/>
        </w:rPr>
      </w:pPr>
    </w:p>
    <w:p w14:paraId="74A7C043" w14:textId="77777777" w:rsidR="008338F0" w:rsidRPr="00603221" w:rsidRDefault="003355E7" w:rsidP="00FA2B14">
      <w:pPr>
        <w:pStyle w:val="3"/>
        <w:ind w:left="1134" w:hanging="992"/>
        <w:rPr>
          <w:lang w:val="el-GR"/>
        </w:rPr>
      </w:pPr>
      <w:bookmarkStart w:id="256" w:name="_Toc74566885"/>
      <w:bookmarkStart w:id="257" w:name="_Toc74566886"/>
      <w:bookmarkStart w:id="258" w:name="_Toc74566887"/>
      <w:bookmarkStart w:id="259" w:name="_Toc74566888"/>
      <w:bookmarkStart w:id="260" w:name="_Toc74566889"/>
      <w:bookmarkStart w:id="261" w:name="_Toc74566890"/>
      <w:bookmarkStart w:id="262" w:name="_Toc74566891"/>
      <w:bookmarkStart w:id="263" w:name="_Toc74566892"/>
      <w:bookmarkStart w:id="264" w:name="_Ref40981105"/>
      <w:bookmarkStart w:id="265" w:name="_Ref40981122"/>
      <w:bookmarkStart w:id="266" w:name="_Ref40981155"/>
      <w:bookmarkStart w:id="267" w:name="_Toc97194313"/>
      <w:bookmarkStart w:id="268" w:name="_Toc97194445"/>
      <w:bookmarkStart w:id="269" w:name="_Toc158026823"/>
      <w:bookmarkEnd w:id="256"/>
      <w:bookmarkEnd w:id="257"/>
      <w:bookmarkEnd w:id="258"/>
      <w:bookmarkEnd w:id="259"/>
      <w:bookmarkEnd w:id="260"/>
      <w:bookmarkEnd w:id="261"/>
      <w:bookmarkEnd w:id="262"/>
      <w:bookmarkEnd w:id="263"/>
      <w:r w:rsidRPr="00603221">
        <w:rPr>
          <w:lang w:val="el-GR"/>
        </w:rPr>
        <w:t>Αξιολόγηση προσφορών</w:t>
      </w:r>
      <w:bookmarkEnd w:id="264"/>
      <w:bookmarkEnd w:id="265"/>
      <w:bookmarkEnd w:id="266"/>
      <w:bookmarkEnd w:id="267"/>
      <w:bookmarkEnd w:id="268"/>
      <w:bookmarkEnd w:id="269"/>
    </w:p>
    <w:p w14:paraId="6287C6DE" w14:textId="77777777" w:rsidR="006119DB" w:rsidRDefault="006119DB" w:rsidP="006119DB">
      <w:pPr>
        <w:textAlignment w:val="baseline"/>
        <w:rPr>
          <w:lang w:val="el-GR"/>
        </w:rPr>
      </w:pPr>
      <w:r w:rsidRPr="6D816F02">
        <w:rPr>
          <w:lang w:val="el-GR"/>
        </w:rPr>
        <w:t>Μετά την</w:t>
      </w:r>
      <w:r w:rsidR="5AC684CE" w:rsidRPr="6D816F02">
        <w:rPr>
          <w:lang w:val="el-GR"/>
        </w:rPr>
        <w:t xml:space="preserve"> κατά περίπτωση</w:t>
      </w:r>
      <w:r w:rsidRPr="6D816F02">
        <w:rPr>
          <w:lang w:val="el-GR"/>
        </w:rPr>
        <w:t xml:space="preserve"> ηλεκτρονική αποσφράγιση των προσφορών η Αναθέτουσα Αρχή προβαίνει στην αξιολόγηση αυτών μέσω των αρμόδιων πιστοποιημένων στο </w:t>
      </w:r>
      <w:r w:rsidR="00F005B4" w:rsidRPr="6D816F02">
        <w:rPr>
          <w:lang w:val="el-GR"/>
        </w:rPr>
        <w:t xml:space="preserve">ΕΣΗΔΗΣ </w:t>
      </w:r>
      <w:r w:rsidRPr="6D816F02">
        <w:rPr>
          <w:lang w:val="el-GR"/>
        </w:rPr>
        <w:t>οργάνων της, εφαρμοζόμενων κατά τα λοιπά των κειμένων διατάξεων.</w:t>
      </w:r>
    </w:p>
    <w:p w14:paraId="0DE52EA8"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2C3BAE1C" w14:textId="77777777" w:rsidR="00E57533" w:rsidRDefault="00E57533" w:rsidP="00E57533">
      <w:pPr>
        <w:textAlignment w:val="baseline"/>
        <w:rPr>
          <w:rFonts w:eastAsia="Calibri"/>
          <w:i/>
          <w:iCs/>
          <w:color w:val="5B9BD5"/>
          <w:kern w:val="1"/>
          <w:lang w:val="el-GR" w:eastAsia="el-GR"/>
        </w:rPr>
      </w:pPr>
      <w:r>
        <w:rPr>
          <w:kern w:val="1"/>
          <w:lang w:val="el-GR"/>
        </w:rPr>
        <w:t>Ειδικότερα:</w:t>
      </w:r>
    </w:p>
    <w:p w14:paraId="0893422A"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45DFE82"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4F96C02"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1FB17E11"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773E1708" w14:textId="77777777" w:rsidR="00372DB8" w:rsidRDefault="00372DB8" w:rsidP="00372DB8">
      <w:pPr>
        <w:suppressAutoHyphens w:val="0"/>
        <w:autoSpaceDE w:val="0"/>
        <w:autoSpaceDN w:val="0"/>
        <w:adjustRightInd w:val="0"/>
        <w:spacing w:after="0"/>
        <w:rPr>
          <w:kern w:val="1"/>
          <w:lang w:val="el-GR"/>
        </w:rPr>
      </w:pPr>
    </w:p>
    <w:p w14:paraId="24068B57"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2A1C3EC8" w14:textId="77777777" w:rsidR="00372DB8" w:rsidRDefault="00372DB8" w:rsidP="00372DB8">
      <w:pPr>
        <w:textAlignment w:val="baseline"/>
        <w:rPr>
          <w:kern w:val="1"/>
          <w:lang w:val="el-GR"/>
        </w:rPr>
      </w:pPr>
    </w:p>
    <w:p w14:paraId="18A13EA6"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CED1E6C"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2FB51750"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514C1820"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6F466913" w14:textId="77777777" w:rsidR="0084517C" w:rsidRPr="0084517C" w:rsidRDefault="0084517C" w:rsidP="00130942">
      <w:pPr>
        <w:textAlignment w:val="baseline"/>
        <w:rPr>
          <w:kern w:val="1"/>
          <w:lang w:val="el-GR" w:eastAsia="el-GR"/>
        </w:rPr>
      </w:pPr>
    </w:p>
    <w:p w14:paraId="7B39FBDB" w14:textId="77777777"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00124069">
        <w:rPr>
          <w:lang w:val="el-GR"/>
        </w:rPr>
        <w:t xml:space="preserve"> </w:t>
      </w:r>
      <w:r w:rsidRPr="004F5118">
        <w:rPr>
          <w:color w:val="000000"/>
          <w:shd w:val="clear" w:color="auto" w:fill="FFFFFF"/>
          <w:lang w:val="el-GR"/>
        </w:rPr>
        <w:t>σύμφωνα με όσα προβλέπονται στην παράγραφο 3.4 της παρούσας.</w:t>
      </w:r>
    </w:p>
    <w:p w14:paraId="7A7FE76F" w14:textId="77777777" w:rsidR="00E57533" w:rsidRDefault="00E57533" w:rsidP="00E57533">
      <w:pPr>
        <w:textAlignment w:val="baseline"/>
        <w:rPr>
          <w:kern w:val="1"/>
          <w:lang w:val="el-GR"/>
        </w:rPr>
      </w:pPr>
    </w:p>
    <w:p w14:paraId="17DE764D" w14:textId="77777777" w:rsidR="008338F0" w:rsidRDefault="003355E7" w:rsidP="003A109E">
      <w:pPr>
        <w:pStyle w:val="2"/>
        <w:rPr>
          <w:rFonts w:cs="Tahoma"/>
          <w:lang w:val="el-GR"/>
        </w:rPr>
      </w:pPr>
      <w:bookmarkStart w:id="270" w:name="__RefHeading___Toc491950129"/>
      <w:bookmarkEnd w:id="270"/>
      <w:r w:rsidRPr="00603221">
        <w:rPr>
          <w:rFonts w:cs="Tahoma"/>
          <w:lang w:val="el-GR"/>
        </w:rPr>
        <w:tab/>
      </w:r>
      <w:bookmarkStart w:id="271" w:name="_Ref496542592"/>
      <w:bookmarkStart w:id="272" w:name="_Ref67613215"/>
      <w:bookmarkStart w:id="273" w:name="_Toc97194314"/>
      <w:bookmarkStart w:id="274" w:name="_Toc97194446"/>
      <w:bookmarkStart w:id="275" w:name="_Toc158026824"/>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1"/>
      <w:r w:rsidR="00BB3801" w:rsidRPr="00603221">
        <w:rPr>
          <w:rFonts w:cs="Tahoma"/>
          <w:lang w:val="el-GR"/>
        </w:rPr>
        <w:t>προσωρινού αναδόχου</w:t>
      </w:r>
      <w:bookmarkEnd w:id="272"/>
      <w:bookmarkEnd w:id="273"/>
      <w:bookmarkEnd w:id="274"/>
      <w:bookmarkEnd w:id="275"/>
      <w:r w:rsidR="00BB3801" w:rsidRPr="00603221">
        <w:rPr>
          <w:rFonts w:cs="Tahoma"/>
          <w:lang w:val="el-GR"/>
        </w:rPr>
        <w:t xml:space="preserve"> </w:t>
      </w:r>
    </w:p>
    <w:p w14:paraId="4C6D2DE1"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w:t>
      </w:r>
      <w:r w:rsidR="00130942" w:rsidRPr="00CE73AA">
        <w:rPr>
          <w:lang w:val="el-GR" w:eastAsia="ar-SA"/>
        </w:rPr>
        <w:lastRenderedPageBreak/>
        <w:t>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1385FCA3"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639C246"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40DEAEBA"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39E1F15C"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2BF51D75"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577CC78"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FEC15ED"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6F11E229"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1C1E4086"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w:t>
      </w:r>
      <w:r w:rsidRPr="00CE73AA">
        <w:rPr>
          <w:lang w:val="el-GR" w:eastAsia="ar-SA"/>
        </w:rPr>
        <w:lastRenderedPageBreak/>
        <w:t>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4F9E1172"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E10282A"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4CE1C6B9"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0C917D9A"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448C40FB"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53A5B453" w14:textId="77777777" w:rsidR="006119DB" w:rsidRPr="006119DB" w:rsidRDefault="006119DB" w:rsidP="00821852">
      <w:pPr>
        <w:rPr>
          <w:lang w:val="el-GR"/>
        </w:rPr>
      </w:pPr>
    </w:p>
    <w:p w14:paraId="1703B783" w14:textId="77777777" w:rsidR="008338F0" w:rsidRDefault="003355E7" w:rsidP="003A109E">
      <w:pPr>
        <w:pStyle w:val="2"/>
        <w:rPr>
          <w:rFonts w:cs="Tahoma"/>
          <w:lang w:val="el-GR"/>
        </w:rPr>
      </w:pPr>
      <w:bookmarkStart w:id="276" w:name="_Toc74566895"/>
      <w:bookmarkStart w:id="277" w:name="_Toc74566896"/>
      <w:bookmarkStart w:id="278" w:name="_Toc74566897"/>
      <w:bookmarkStart w:id="279" w:name="_Toc74566898"/>
      <w:bookmarkStart w:id="280" w:name="_Toc74566899"/>
      <w:bookmarkStart w:id="281" w:name="_Toc74566900"/>
      <w:bookmarkStart w:id="282" w:name="_Toc74566901"/>
      <w:bookmarkStart w:id="283" w:name="_Toc74566902"/>
      <w:bookmarkStart w:id="284" w:name="_Toc74566903"/>
      <w:bookmarkStart w:id="285" w:name="_Toc74566904"/>
      <w:bookmarkStart w:id="286" w:name="_Toc74566905"/>
      <w:bookmarkStart w:id="287" w:name="_Toc74566906"/>
      <w:bookmarkStart w:id="288" w:name="_Toc74566907"/>
      <w:bookmarkStart w:id="289" w:name="_Toc74566908"/>
      <w:bookmarkStart w:id="290" w:name="_Toc74566909"/>
      <w:bookmarkStart w:id="291" w:name="_Toc74566910"/>
      <w:bookmarkStart w:id="292" w:name="_Toc74566911"/>
      <w:bookmarkStart w:id="293" w:name="_Toc74566912"/>
      <w:bookmarkStart w:id="294" w:name="_Toc74566913"/>
      <w:bookmarkStart w:id="295" w:name="_Toc74566914"/>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603221">
        <w:rPr>
          <w:rFonts w:cs="Tahoma"/>
          <w:lang w:val="el-GR"/>
        </w:rPr>
        <w:tab/>
      </w:r>
      <w:bookmarkStart w:id="296" w:name="_Toc97194315"/>
      <w:bookmarkStart w:id="297" w:name="_Toc97194447"/>
      <w:bookmarkStart w:id="298" w:name="_Ref113958813"/>
      <w:bookmarkStart w:id="299" w:name="_Ref113958825"/>
      <w:bookmarkStart w:id="300" w:name="_Ref113958826"/>
      <w:bookmarkStart w:id="301" w:name="_Toc158026825"/>
      <w:r w:rsidRPr="00603221">
        <w:rPr>
          <w:rFonts w:cs="Tahoma"/>
          <w:lang w:val="el-GR"/>
        </w:rPr>
        <w:t>Κατακύρωση - σύναψη σύμβασης</w:t>
      </w:r>
      <w:bookmarkEnd w:id="296"/>
      <w:bookmarkEnd w:id="297"/>
      <w:bookmarkEnd w:id="298"/>
      <w:bookmarkEnd w:id="299"/>
      <w:bookmarkEnd w:id="300"/>
      <w:bookmarkEnd w:id="301"/>
      <w:r w:rsidRPr="00603221">
        <w:rPr>
          <w:rFonts w:cs="Tahoma"/>
          <w:lang w:val="el-GR"/>
        </w:rPr>
        <w:t xml:space="preserve"> </w:t>
      </w:r>
    </w:p>
    <w:p w14:paraId="04A3CA86"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A9D376C"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C63DB51"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DE164EE"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0AE9C24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44CEB9AB"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lastRenderedPageBreak/>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sidRPr="00C11E79">
          <w:rPr>
            <w:lang w:val="el-GR" w:eastAsia="ar-SA"/>
          </w:rPr>
          <w:t>παρ.</w:t>
        </w:r>
      </w:hyperlink>
      <w:hyperlink r:id="rId28"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9" w:anchor="art372_4" w:history="1">
        <w:r w:rsidRPr="00C11E79">
          <w:rPr>
            <w:lang w:val="el-GR" w:eastAsia="ar-SA"/>
          </w:rPr>
          <w:t xml:space="preserve"> 4 του άρθρου 372</w:t>
        </w:r>
      </w:hyperlink>
      <w:r w:rsidRPr="00CE73AA">
        <w:rPr>
          <w:lang w:val="el-GR" w:eastAsia="ar-SA"/>
        </w:rPr>
        <w:t xml:space="preserve"> του ν. 4412/2016,</w:t>
      </w:r>
    </w:p>
    <w:p w14:paraId="49B59E7A"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578D817D"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0"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1"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6AAD8A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1E96E9CC"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1E940A5B"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05E1755"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24B1DC4A" w14:textId="77777777" w:rsidR="006119DB" w:rsidRPr="006119DB" w:rsidRDefault="006119DB" w:rsidP="00821852">
      <w:pPr>
        <w:rPr>
          <w:lang w:val="el-GR"/>
        </w:rPr>
      </w:pPr>
    </w:p>
    <w:p w14:paraId="565CD680" w14:textId="77777777" w:rsidR="008338F0" w:rsidRPr="00603221" w:rsidRDefault="003355E7" w:rsidP="003A109E">
      <w:pPr>
        <w:pStyle w:val="2"/>
        <w:rPr>
          <w:rFonts w:cs="Tahoma"/>
          <w:lang w:val="el-GR"/>
        </w:rPr>
      </w:pPr>
      <w:bookmarkStart w:id="302" w:name="_Toc74566916"/>
      <w:bookmarkStart w:id="303" w:name="_Toc74566917"/>
      <w:bookmarkStart w:id="304" w:name="_Toc74566918"/>
      <w:bookmarkStart w:id="305" w:name="_Toc74566919"/>
      <w:bookmarkStart w:id="306" w:name="_Toc74566920"/>
      <w:bookmarkStart w:id="307" w:name="_Toc74566921"/>
      <w:bookmarkStart w:id="308" w:name="_Toc74566922"/>
      <w:bookmarkStart w:id="309" w:name="_Toc74566923"/>
      <w:bookmarkStart w:id="310" w:name="_Toc74566924"/>
      <w:bookmarkStart w:id="311" w:name="_Toc74566925"/>
      <w:bookmarkStart w:id="312" w:name="_Toc74566926"/>
      <w:bookmarkStart w:id="313" w:name="_Προδικαστικές_Προσφυγές_-"/>
      <w:bookmarkStart w:id="314" w:name="_Toc97194316"/>
      <w:bookmarkStart w:id="315" w:name="_Toc97194448"/>
      <w:bookmarkStart w:id="316" w:name="_Toc158026826"/>
      <w:bookmarkStart w:id="317" w:name="_Ref496542648"/>
      <w:bookmarkStart w:id="318" w:name="_Ref496542669"/>
      <w:bookmarkEnd w:id="302"/>
      <w:bookmarkEnd w:id="303"/>
      <w:bookmarkEnd w:id="304"/>
      <w:bookmarkEnd w:id="305"/>
      <w:bookmarkEnd w:id="306"/>
      <w:bookmarkEnd w:id="307"/>
      <w:bookmarkEnd w:id="308"/>
      <w:bookmarkEnd w:id="309"/>
      <w:bookmarkEnd w:id="310"/>
      <w:bookmarkEnd w:id="311"/>
      <w:bookmarkEnd w:id="312"/>
      <w:bookmarkEnd w:id="313"/>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4"/>
      <w:bookmarkEnd w:id="315"/>
      <w:bookmarkEnd w:id="316"/>
      <w:r w:rsidR="005B1D5A" w:rsidRPr="005B1D5A" w:rsidDel="005B1D5A">
        <w:rPr>
          <w:rFonts w:cs="Tahoma"/>
          <w:lang w:val="el-GR"/>
        </w:rPr>
        <w:t xml:space="preserve"> </w:t>
      </w:r>
      <w:bookmarkEnd w:id="317"/>
      <w:bookmarkEnd w:id="318"/>
      <w:r w:rsidRPr="00603221">
        <w:rPr>
          <w:rFonts w:cs="Tahoma"/>
          <w:lang w:val="el-GR"/>
        </w:rPr>
        <w:t xml:space="preserve"> </w:t>
      </w:r>
    </w:p>
    <w:p w14:paraId="429DE19D"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DE51A34"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192B1263" w14:textId="77777777" w:rsidR="005B1D5A" w:rsidRPr="00020B6A" w:rsidRDefault="005B1D5A" w:rsidP="005B1D5A">
      <w:pPr>
        <w:rPr>
          <w:color w:val="000000"/>
          <w:lang w:val="el-GR"/>
        </w:rPr>
      </w:pPr>
      <w:r w:rsidRPr="00020B6A">
        <w:rPr>
          <w:color w:val="000000"/>
          <w:lang w:val="el-GR"/>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46D1D1C"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0902770B"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3E9D997E" w14:textId="77777777" w:rsidR="005B1D5A" w:rsidRDefault="005B1D5A" w:rsidP="005B1D5A">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F164EF7"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55E02B8D"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13F3A78D"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056F9236"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2448C7C2"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724226A" w14:textId="77777777" w:rsidR="005B1D5A" w:rsidRPr="00020B6A" w:rsidRDefault="4A9A0FA4" w:rsidP="005B1D5A">
      <w:pPr>
        <w:rPr>
          <w:color w:val="000000"/>
          <w:lang w:val="el-GR"/>
        </w:rPr>
      </w:pPr>
      <w:r w:rsidRPr="235E4E8F">
        <w:rPr>
          <w:color w:val="000000" w:themeColor="text1"/>
          <w:lang w:val="el-GR"/>
        </w:rPr>
        <w:t>Μετά την, κατά τα ως άνω, ηλεκτρονική κατάθεση της προδικαστικής προσφυγής η αναθέτουσα αρχή,</w:t>
      </w:r>
      <w:r w:rsidRPr="235E4E8F">
        <w:rPr>
          <w:lang w:val="el-GR"/>
        </w:rPr>
        <w:t xml:space="preserve"> </w:t>
      </w:r>
      <w:r w:rsidRPr="235E4E8F">
        <w:rPr>
          <w:color w:val="000000" w:themeColor="text1"/>
          <w:lang w:val="el-GR"/>
        </w:rPr>
        <w:t xml:space="preserve"> μέσω της λειτουργίας «Επικοινωνία»: </w:t>
      </w:r>
    </w:p>
    <w:p w14:paraId="6048F42E"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9CC60F9"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0B12F9C" w14:textId="77777777" w:rsidR="005B1D5A" w:rsidRPr="00020B6A" w:rsidRDefault="005B1D5A" w:rsidP="005B1D5A">
      <w:pPr>
        <w:rPr>
          <w:color w:val="000000"/>
          <w:lang w:val="el-GR"/>
        </w:rPr>
      </w:pPr>
      <w:r w:rsidRPr="00020B6A">
        <w:rPr>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87C56E1" w14:textId="77777777" w:rsidR="005B1D5A" w:rsidRPr="00020B6A" w:rsidRDefault="005B1D5A" w:rsidP="005B1D5A">
      <w:pPr>
        <w:rPr>
          <w:color w:val="000000"/>
          <w:lang w:val="el-GR"/>
        </w:rPr>
      </w:pPr>
      <w:r w:rsidRPr="00020B6A">
        <w:rPr>
          <w:color w:val="000000"/>
          <w:lang w:val="el-GR"/>
        </w:rPr>
        <w:t>δ)</w:t>
      </w:r>
      <w:r w:rsidR="00360C79">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251DBC19" w14:textId="77777777" w:rsidR="005B1D5A" w:rsidRPr="00020B6A" w:rsidRDefault="005B1D5A" w:rsidP="005B1D5A">
      <w:pPr>
        <w:rPr>
          <w:color w:val="000000"/>
          <w:lang w:val="el-GR"/>
        </w:rPr>
      </w:pPr>
      <w:r w:rsidRPr="2BF22DFF">
        <w:rPr>
          <w:color w:val="000000" w:themeColor="text1"/>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00C5D411"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19" w:name="_Hlk114820631"/>
      <w:r w:rsidR="00ED4715" w:rsidRPr="006B704A">
        <w:rPr>
          <w:lang w:val="el-GR"/>
        </w:rPr>
        <w:t>Ε.Α.ΔΗ.ΣΥ.</w:t>
      </w:r>
      <w:r w:rsidR="006B3489">
        <w:rPr>
          <w:lang w:val="el-GR"/>
        </w:rPr>
        <w:t xml:space="preserve"> </w:t>
      </w:r>
      <w:bookmarkEnd w:id="319"/>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40654081"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076874C7"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4D54A20D"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42D9A98F"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334AAED0" w14:textId="7777777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3212F90" w14:textId="77777777" w:rsidR="005B1D5A" w:rsidRDefault="005B1D5A" w:rsidP="005B1D5A">
      <w:pPr>
        <w:rPr>
          <w:color w:val="000000"/>
          <w:lang w:val="el-GR"/>
        </w:rPr>
      </w:pPr>
      <w:r w:rsidRPr="00827575">
        <w:rPr>
          <w:color w:val="000000"/>
          <w:lang w:val="el-GR"/>
        </w:rPr>
        <w:t xml:space="preserve"> </w:t>
      </w:r>
    </w:p>
    <w:p w14:paraId="3B2A8486"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w:t>
      </w:r>
      <w:r w:rsidRPr="00827575">
        <w:rPr>
          <w:color w:val="000000"/>
          <w:lang w:val="el-GR"/>
        </w:rPr>
        <w:lastRenderedPageBreak/>
        <w:t xml:space="preserve">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692AE105"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2D075C94"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E77527D"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12A44C25" w14:textId="77777777" w:rsidR="00C90A04" w:rsidRPr="00603221" w:rsidRDefault="00C90A04">
      <w:pPr>
        <w:suppressAutoHyphens w:val="0"/>
        <w:spacing w:after="0"/>
        <w:jc w:val="left"/>
        <w:rPr>
          <w:lang w:val="el-GR"/>
        </w:rPr>
      </w:pPr>
      <w:r w:rsidRPr="00603221">
        <w:rPr>
          <w:lang w:val="el-GR"/>
        </w:rPr>
        <w:br w:type="page"/>
      </w:r>
    </w:p>
    <w:p w14:paraId="4409ECE6" w14:textId="77777777" w:rsidR="00C90A04" w:rsidRPr="00603221" w:rsidRDefault="00C90A04" w:rsidP="00C90A04">
      <w:pPr>
        <w:rPr>
          <w:lang w:val="el-GR"/>
        </w:rPr>
      </w:pPr>
    </w:p>
    <w:p w14:paraId="4BD21C01" w14:textId="77777777" w:rsidR="008338F0" w:rsidRPr="00603221" w:rsidRDefault="003355E7" w:rsidP="003A109E">
      <w:pPr>
        <w:pStyle w:val="2"/>
        <w:rPr>
          <w:rFonts w:cs="Tahoma"/>
          <w:lang w:val="el-GR"/>
        </w:rPr>
      </w:pPr>
      <w:r w:rsidRPr="00603221">
        <w:rPr>
          <w:rFonts w:cs="Tahoma"/>
          <w:lang w:val="el-GR"/>
        </w:rPr>
        <w:tab/>
      </w:r>
      <w:bookmarkStart w:id="320" w:name="_Toc97194317"/>
      <w:bookmarkStart w:id="321" w:name="_Toc97194449"/>
      <w:bookmarkStart w:id="322" w:name="_Toc158026827"/>
      <w:r w:rsidRPr="00603221">
        <w:rPr>
          <w:rFonts w:cs="Tahoma"/>
          <w:lang w:val="el-GR"/>
        </w:rPr>
        <w:t>Ματαίωση Διαδικασίας</w:t>
      </w:r>
      <w:bookmarkEnd w:id="320"/>
      <w:bookmarkEnd w:id="321"/>
      <w:bookmarkEnd w:id="322"/>
    </w:p>
    <w:p w14:paraId="56893425"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8A24ADA"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51E7E1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6DD8EE1B" w14:textId="77777777" w:rsidR="00F371B3" w:rsidRPr="00603221" w:rsidRDefault="00F371B3" w:rsidP="00F371B3">
      <w:pPr>
        <w:rPr>
          <w:lang w:val="el-GR"/>
        </w:rPr>
      </w:pPr>
    </w:p>
    <w:p w14:paraId="36337E44" w14:textId="77777777" w:rsidR="008338F0" w:rsidRPr="00603221" w:rsidRDefault="003355E7" w:rsidP="005D1B15">
      <w:pPr>
        <w:pStyle w:val="1"/>
        <w:rPr>
          <w:rFonts w:cs="Tahoma"/>
          <w:sz w:val="22"/>
          <w:szCs w:val="22"/>
        </w:rPr>
      </w:pPr>
      <w:bookmarkStart w:id="323" w:name="_Toc97194450"/>
      <w:bookmarkStart w:id="324" w:name="_Toc158026828"/>
      <w:r w:rsidRPr="00603221">
        <w:rPr>
          <w:rFonts w:cs="Tahoma"/>
          <w:sz w:val="22"/>
          <w:szCs w:val="22"/>
        </w:rPr>
        <w:lastRenderedPageBreak/>
        <w:t>ΟΡΟΙ ΕΚΤΕΛΕΣΗΣ ΤΗΣ ΣΥΜΒΑΣΗΣ</w:t>
      </w:r>
      <w:bookmarkEnd w:id="323"/>
      <w:bookmarkEnd w:id="324"/>
      <w:r w:rsidRPr="00603221">
        <w:rPr>
          <w:rFonts w:cs="Tahoma"/>
          <w:sz w:val="22"/>
          <w:szCs w:val="22"/>
        </w:rPr>
        <w:t xml:space="preserve"> </w:t>
      </w:r>
    </w:p>
    <w:p w14:paraId="707FC54D" w14:textId="77777777" w:rsidR="008338F0" w:rsidRPr="00603221" w:rsidRDefault="003355E7" w:rsidP="003A109E">
      <w:pPr>
        <w:pStyle w:val="2"/>
        <w:rPr>
          <w:rFonts w:cs="Tahoma"/>
          <w:lang w:val="el-GR"/>
        </w:rPr>
      </w:pPr>
      <w:r w:rsidRPr="00603221">
        <w:rPr>
          <w:rFonts w:cs="Tahoma"/>
          <w:lang w:val="el-GR"/>
        </w:rPr>
        <w:tab/>
      </w:r>
      <w:bookmarkStart w:id="325" w:name="_Ref496542746"/>
      <w:bookmarkStart w:id="326" w:name="_Toc97194318"/>
      <w:bookmarkStart w:id="327" w:name="_Toc97194451"/>
      <w:bookmarkStart w:id="328" w:name="_Toc158026829"/>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5"/>
      <w:bookmarkEnd w:id="326"/>
      <w:bookmarkEnd w:id="327"/>
      <w:bookmarkEnd w:id="328"/>
    </w:p>
    <w:p w14:paraId="70C10990"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3898DD69"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7C25BF">
        <w:rPr>
          <w:lang w:val="el-GR"/>
        </w:rPr>
        <w:t xml:space="preserve"> </w:t>
      </w:r>
      <w:r w:rsidR="0087631A" w:rsidRPr="00B07864">
        <w:rPr>
          <w:lang w:val="el-GR"/>
        </w:rPr>
        <w:t>(</w:t>
      </w:r>
      <w:r w:rsidR="005C3380">
        <w:rPr>
          <w:lang w:val="el-GR"/>
        </w:rPr>
        <w:t>1</w:t>
      </w:r>
      <w:r w:rsidR="00BE3F3C">
        <w:rPr>
          <w:lang w:val="el-GR"/>
        </w:rPr>
        <w:t>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29" w:name="_Hlk494198985"/>
      <w:r w:rsidR="00B07864">
        <w:rPr>
          <w:lang w:val="el-GR"/>
        </w:rPr>
        <w:t>.</w:t>
      </w:r>
    </w:p>
    <w:bookmarkEnd w:id="329"/>
    <w:p w14:paraId="5B72E7F9" w14:textId="02DD5798" w:rsidR="008338F0" w:rsidRDefault="003355E7" w:rsidP="00D408CA">
      <w:pPr>
        <w:rPr>
          <w:lang w:val="el-GR"/>
        </w:rPr>
      </w:pPr>
      <w:r w:rsidRPr="00603221">
        <w:rPr>
          <w:lang w:val="el-GR"/>
        </w:rPr>
        <w:t xml:space="preserve">Η εγγύηση καλής εκτέλεσης, προκειμένου να γίνει αποδεκτή, πρέπει να περιλαμβάνει κατ' ελάχιστον </w:t>
      </w:r>
      <w:r w:rsidR="00921D35">
        <w:rPr>
          <w:lang w:val="el-GR"/>
        </w:rPr>
        <w:t xml:space="preserve"> τα αναφερόμενα στην παρ. 12 του άρθρου 72 του ν. 4412/2016 στοιχεία, πλην αυτού της περ. η (βλ. </w:t>
      </w:r>
      <w:r w:rsidRPr="00603221">
        <w:rPr>
          <w:lang w:val="el-GR"/>
        </w:rPr>
        <w:t xml:space="preserve">παράγραφο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496625091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2.1.5</w:t>
      </w:r>
      <w:r w:rsidR="00526510">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B13B7D">
        <w:rPr>
          <w:lang w:val="el-GR"/>
        </w:rPr>
        <w:fldChar w:fldCharType="begin"/>
      </w:r>
      <w:r w:rsidR="00D408CA">
        <w:rPr>
          <w:lang w:val="el-GR"/>
        </w:rPr>
        <w:instrText xml:space="preserve"> REF _Ref146206651 \h </w:instrText>
      </w:r>
      <w:r w:rsidR="00B13B7D">
        <w:rPr>
          <w:lang w:val="el-GR"/>
        </w:rPr>
      </w:r>
      <w:r w:rsidR="00B13B7D">
        <w:rPr>
          <w:lang w:val="el-GR"/>
        </w:rPr>
        <w:fldChar w:fldCharType="separate"/>
      </w:r>
      <w:r w:rsidR="00A21A1B" w:rsidRPr="003329FF">
        <w:rPr>
          <w:lang w:val="el-GR"/>
        </w:rPr>
        <w:t xml:space="preserve">ΠΑΡΑΡΤΗΜΑ </w:t>
      </w:r>
      <w:r w:rsidR="00A21A1B" w:rsidRPr="00603221">
        <w:t>VIII</w:t>
      </w:r>
      <w:r w:rsidR="00A21A1B" w:rsidRPr="003329FF">
        <w:rPr>
          <w:lang w:val="el-GR"/>
        </w:rPr>
        <w:t xml:space="preserve"> – Υποδείγματα Εγγυητικών Επιστολών</w:t>
      </w:r>
      <w:r w:rsidR="00B13B7D">
        <w:rPr>
          <w:lang w:val="el-GR"/>
        </w:rPr>
        <w:fldChar w:fldCharType="end"/>
      </w:r>
      <w:r w:rsidR="00D408CA">
        <w:rPr>
          <w:lang w:val="el-GR"/>
        </w:rPr>
        <w:t xml:space="preserve"> </w:t>
      </w:r>
      <w:r w:rsidRPr="00603221">
        <w:rPr>
          <w:lang w:val="el-GR"/>
        </w:rPr>
        <w:t>της Διακήρυξης και τα οριζόμενα στο άρθρο 72 του ν. 4412/2016.</w:t>
      </w:r>
    </w:p>
    <w:p w14:paraId="623A2BB3"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CAB4F9C"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31A0EDC"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19B8B2B7"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5DACD113"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49DDB864" w14:textId="77777777" w:rsidR="00976CBB" w:rsidRPr="00603221" w:rsidRDefault="00976CBB" w:rsidP="00417A19">
      <w:pPr>
        <w:suppressAutoHyphens w:val="0"/>
        <w:spacing w:line="276" w:lineRule="auto"/>
        <w:rPr>
          <w:lang w:val="el-GR"/>
        </w:rPr>
      </w:pPr>
    </w:p>
    <w:p w14:paraId="59F7C325" w14:textId="77777777" w:rsidR="008338F0" w:rsidRPr="00603221" w:rsidRDefault="003355E7" w:rsidP="003A109E">
      <w:pPr>
        <w:pStyle w:val="2"/>
        <w:rPr>
          <w:rFonts w:cs="Tahoma"/>
          <w:lang w:val="el-GR"/>
        </w:rPr>
      </w:pPr>
      <w:r w:rsidRPr="00603221">
        <w:rPr>
          <w:rFonts w:cs="Tahoma"/>
          <w:lang w:val="el-GR"/>
        </w:rPr>
        <w:tab/>
      </w:r>
      <w:bookmarkStart w:id="330" w:name="_Toc97194319"/>
      <w:bookmarkStart w:id="331" w:name="_Toc97194452"/>
      <w:bookmarkStart w:id="332" w:name="_Toc158026830"/>
      <w:r w:rsidRPr="00603221">
        <w:rPr>
          <w:rFonts w:cs="Tahoma"/>
          <w:lang w:val="el-GR"/>
        </w:rPr>
        <w:t>Συμβατικό πλαίσιο – Εφαρμοστέα νομοθεσία</w:t>
      </w:r>
      <w:bookmarkEnd w:id="330"/>
      <w:bookmarkEnd w:id="331"/>
      <w:bookmarkEnd w:id="332"/>
    </w:p>
    <w:p w14:paraId="11065516" w14:textId="77777777" w:rsidR="008338F0"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AFADD06" w14:textId="77777777" w:rsidR="00D408CA" w:rsidRPr="00603221" w:rsidRDefault="00D408CA">
      <w:pPr>
        <w:rPr>
          <w:lang w:val="el-GR"/>
        </w:rPr>
      </w:pPr>
    </w:p>
    <w:p w14:paraId="44FDF337" w14:textId="77777777" w:rsidR="008338F0" w:rsidRPr="00603221" w:rsidRDefault="003355E7" w:rsidP="003A109E">
      <w:pPr>
        <w:pStyle w:val="2"/>
        <w:rPr>
          <w:rFonts w:cs="Tahoma"/>
          <w:lang w:val="el-GR"/>
        </w:rPr>
      </w:pPr>
      <w:r w:rsidRPr="00603221">
        <w:rPr>
          <w:rFonts w:cs="Tahoma"/>
          <w:lang w:val="el-GR"/>
        </w:rPr>
        <w:lastRenderedPageBreak/>
        <w:tab/>
      </w:r>
      <w:bookmarkStart w:id="333" w:name="_Ref89075849"/>
      <w:bookmarkStart w:id="334" w:name="_Toc97194320"/>
      <w:bookmarkStart w:id="335" w:name="_Toc97194453"/>
      <w:bookmarkStart w:id="336" w:name="_Toc158026831"/>
      <w:r w:rsidRPr="00603221">
        <w:rPr>
          <w:rFonts w:cs="Tahoma"/>
          <w:lang w:val="el-GR"/>
        </w:rPr>
        <w:t>Όροι εκτέλεσης της σύμβασης</w:t>
      </w:r>
      <w:bookmarkEnd w:id="333"/>
      <w:bookmarkEnd w:id="334"/>
      <w:bookmarkEnd w:id="335"/>
      <w:bookmarkEnd w:id="336"/>
    </w:p>
    <w:p w14:paraId="5D685C1F"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07A2F49F"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18F25B2" w14:textId="77777777" w:rsidR="00251D02" w:rsidRDefault="00251D02" w:rsidP="006A67B9">
      <w:pPr>
        <w:rPr>
          <w:rFonts w:eastAsia="Calibri"/>
          <w:lang w:val="el-GR"/>
        </w:rPr>
      </w:pPr>
    </w:p>
    <w:p w14:paraId="3BA5DE67"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551ECDB"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2F88CCA"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3DE531"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58E7167" w14:textId="23DDD40C" w:rsidR="006C03D6" w:rsidRPr="00DD50E7" w:rsidRDefault="006C03D6" w:rsidP="006C055E">
      <w:pPr>
        <w:rPr>
          <w:rFonts w:eastAsia="Calibri"/>
          <w:lang w:val="el-GR"/>
        </w:rPr>
      </w:pPr>
      <w:bookmarkStart w:id="33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B13B7D">
        <w:rPr>
          <w:cs/>
          <w:lang w:val="el-GR"/>
        </w:rPr>
        <w:fldChar w:fldCharType="begin"/>
      </w:r>
      <w:r>
        <w:rPr>
          <w:lang w:val="el-GR"/>
        </w:rPr>
        <w:instrText xml:space="preserve"> REF _Ref118477993 \h </w:instrText>
      </w:r>
      <w:r w:rsidR="00B13B7D">
        <w:rPr>
          <w:cs/>
          <w:lang w:val="el-GR"/>
        </w:rPr>
      </w:r>
      <w:r w:rsidR="00B13B7D">
        <w:rPr>
          <w:cs/>
          <w:lang w:val="el-GR"/>
        </w:rPr>
        <w:fldChar w:fldCharType="separate"/>
      </w:r>
      <w:r w:rsidR="00A21A1B" w:rsidRPr="00C0415C">
        <w:rPr>
          <w:lang w:val="el-GR"/>
        </w:rPr>
        <w:t>ΠΑΡΑΡΤΗΜΑ</w:t>
      </w:r>
      <w:r w:rsidR="00A21A1B" w:rsidRPr="002A51E1">
        <w:rPr>
          <w:lang w:val="el-GR"/>
        </w:rPr>
        <w:t xml:space="preserve"> </w:t>
      </w:r>
      <w:r w:rsidR="00A21A1B">
        <w:t>X</w:t>
      </w:r>
      <w:r w:rsidR="00A21A1B" w:rsidRPr="002A51E1">
        <w:rPr>
          <w:lang w:val="el-GR"/>
        </w:rPr>
        <w:t xml:space="preserve"> – </w:t>
      </w:r>
      <w:r w:rsidR="00A21A1B">
        <w:rPr>
          <w:lang w:val="el-GR"/>
        </w:rPr>
        <w:t>Ρήτρα Ακεραιότητας</w:t>
      </w:r>
      <w:r w:rsidR="00B13B7D">
        <w:rPr>
          <w:cs/>
          <w:lang w:val="el-GR"/>
        </w:rPr>
        <w:fldChar w:fldCharType="end"/>
      </w:r>
      <w:r>
        <w:rPr>
          <w:rFonts w:hint="cs"/>
          <w:cs/>
          <w:lang w:val="el-GR"/>
        </w:rPr>
        <w:t>η οποία θα περιληφθεί στη σύμβαση</w:t>
      </w:r>
      <w:bookmarkEnd w:id="337"/>
      <w:r>
        <w:rPr>
          <w:rFonts w:hint="cs"/>
          <w:cs/>
          <w:lang w:val="el-GR"/>
        </w:rPr>
        <w:t>.</w:t>
      </w:r>
    </w:p>
    <w:p w14:paraId="34A145C6"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9FE901A"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lastRenderedPageBreak/>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25EB00C0"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43888E48"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68C73366"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3D0BC8B1"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w:t>
      </w:r>
      <w:r w:rsidR="00C06F39">
        <w:rPr>
          <w:lang w:val="el-GR"/>
        </w:rPr>
        <w:t>.</w:t>
      </w:r>
    </w:p>
    <w:p w14:paraId="081EF2B7"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65203BD"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3663869"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38EEA4F"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CBFD48E" w14:textId="77777777" w:rsidR="00343BB2" w:rsidRPr="00033BA0" w:rsidRDefault="00343BB2" w:rsidP="00343BB2">
      <w:pPr>
        <w:rPr>
          <w:lang w:val="el-GR"/>
        </w:rPr>
      </w:pPr>
      <w:r w:rsidRPr="2BF22DFF">
        <w:rPr>
          <w:lang w:val="el-GR"/>
        </w:rPr>
        <w:lastRenderedPageBreak/>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ανάκτηση/διαχείρισή τους. </w:t>
      </w:r>
    </w:p>
    <w:p w14:paraId="764A2F2A"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7004776"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0C22E3F"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3474D917" w14:textId="77777777" w:rsidR="00343BB2" w:rsidRPr="00033BA0" w:rsidRDefault="00343BB2" w:rsidP="00343BB2">
      <w:pPr>
        <w:rPr>
          <w:lang w:val="el-GR"/>
        </w:rPr>
      </w:pPr>
      <w:r w:rsidRPr="00033BA0">
        <w:rPr>
          <w:lang w:val="el-GR"/>
        </w:rPr>
        <w:t>Ειδικότερα:</w:t>
      </w:r>
    </w:p>
    <w:p w14:paraId="01B915A9"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480AC41"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475D101F"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8404792"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5068727"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67BB836" w14:textId="77777777" w:rsidR="00343BB2" w:rsidRPr="00603221" w:rsidRDefault="00343BB2" w:rsidP="004B7E25">
      <w:pPr>
        <w:suppressAutoHyphens w:val="0"/>
        <w:spacing w:after="200" w:line="276" w:lineRule="auto"/>
        <w:rPr>
          <w:lang w:val="el-GR"/>
        </w:rPr>
      </w:pPr>
    </w:p>
    <w:p w14:paraId="6356CFAC" w14:textId="77777777" w:rsidR="008338F0" w:rsidRPr="00603221" w:rsidRDefault="003355E7" w:rsidP="003A109E">
      <w:pPr>
        <w:pStyle w:val="2"/>
        <w:rPr>
          <w:rFonts w:cs="Tahoma"/>
          <w:lang w:val="el-GR"/>
        </w:rPr>
      </w:pPr>
      <w:r w:rsidRPr="00603221">
        <w:rPr>
          <w:rFonts w:cs="Tahoma"/>
          <w:lang w:val="el-GR"/>
        </w:rPr>
        <w:tab/>
      </w:r>
      <w:bookmarkStart w:id="338" w:name="_Toc97194321"/>
      <w:bookmarkStart w:id="339" w:name="_Toc97194454"/>
      <w:bookmarkStart w:id="340" w:name="_Toc158026832"/>
      <w:r w:rsidRPr="00603221">
        <w:rPr>
          <w:rFonts w:cs="Tahoma"/>
          <w:lang w:val="el-GR"/>
        </w:rPr>
        <w:t>Υπεργολαβία</w:t>
      </w:r>
      <w:bookmarkEnd w:id="338"/>
      <w:bookmarkEnd w:id="339"/>
      <w:bookmarkEnd w:id="340"/>
    </w:p>
    <w:p w14:paraId="1469F472"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FD36FAA" w14:textId="77777777" w:rsidR="005A3530" w:rsidRPr="00603221" w:rsidRDefault="003355E7">
      <w:pPr>
        <w:rPr>
          <w:b/>
          <w:bCs/>
          <w:lang w:val="el-GR"/>
        </w:rPr>
      </w:pPr>
      <w:r w:rsidRPr="00603221">
        <w:rPr>
          <w:b/>
          <w:bCs/>
          <w:lang w:val="el-GR"/>
        </w:rPr>
        <w:lastRenderedPageBreak/>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D6F93B7" w14:textId="4198EA7B"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496541775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2.2.3</w:t>
      </w:r>
      <w:r w:rsidR="00526510">
        <w:fldChar w:fldCharType="end"/>
      </w:r>
      <w:r w:rsidRPr="00603221">
        <w:rPr>
          <w:lang w:val="el-GR"/>
        </w:rPr>
        <w:t xml:space="preserve"> και με τα αποδεικτικά μέσα της παραγράφου</w:t>
      </w:r>
      <w:r w:rsidR="005A3530">
        <w:rPr>
          <w:lang w:val="el-GR"/>
        </w:rPr>
        <w:t xml:space="preserve"> </w:t>
      </w:r>
      <w:r w:rsidR="00B13B7D">
        <w:rPr>
          <w:lang w:val="el-GR"/>
        </w:rPr>
        <w:fldChar w:fldCharType="begin"/>
      </w:r>
      <w:r w:rsidR="00A30F24">
        <w:rPr>
          <w:lang w:val="el-GR"/>
        </w:rPr>
        <w:instrText xml:space="preserve"> REF _Ref40957856 \r \h </w:instrText>
      </w:r>
      <w:r w:rsidR="00B13B7D">
        <w:rPr>
          <w:lang w:val="el-GR"/>
        </w:rPr>
      </w:r>
      <w:r w:rsidR="00B13B7D">
        <w:rPr>
          <w:lang w:val="el-GR"/>
        </w:rPr>
        <w:fldChar w:fldCharType="separate"/>
      </w:r>
      <w:r w:rsidR="00A21A1B">
        <w:rPr>
          <w:lang w:val="el-GR"/>
        </w:rPr>
        <w:t>2.2.9.2</w:t>
      </w:r>
      <w:r w:rsidR="00B13B7D">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C82ADD8"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C54138F" w14:textId="77777777" w:rsidR="005A3530" w:rsidRPr="00603221" w:rsidRDefault="005A3530">
      <w:pPr>
        <w:rPr>
          <w:b/>
          <w:bCs/>
          <w:lang w:val="el-GR"/>
        </w:rPr>
      </w:pPr>
    </w:p>
    <w:p w14:paraId="307F117E" w14:textId="77777777" w:rsidR="008338F0" w:rsidRPr="00603221" w:rsidRDefault="003355E7" w:rsidP="003A109E">
      <w:pPr>
        <w:pStyle w:val="2"/>
        <w:rPr>
          <w:rFonts w:cs="Tahoma"/>
          <w:lang w:val="el-GR"/>
        </w:rPr>
      </w:pPr>
      <w:r w:rsidRPr="00603221">
        <w:rPr>
          <w:rFonts w:cs="Tahoma"/>
          <w:lang w:val="el-GR"/>
        </w:rPr>
        <w:tab/>
      </w:r>
      <w:bookmarkStart w:id="341" w:name="_Ref496607258"/>
      <w:bookmarkStart w:id="342" w:name="_Toc97194322"/>
      <w:bookmarkStart w:id="343" w:name="_Toc97194455"/>
      <w:bookmarkStart w:id="344" w:name="_Toc158026833"/>
      <w:r w:rsidRPr="00603221">
        <w:rPr>
          <w:rFonts w:cs="Tahoma"/>
          <w:lang w:val="el-GR"/>
        </w:rPr>
        <w:t>Τροποποίηση σύμβασης κατά τη διάρκειά της</w:t>
      </w:r>
      <w:bookmarkEnd w:id="341"/>
      <w:bookmarkEnd w:id="342"/>
      <w:bookmarkEnd w:id="343"/>
      <w:bookmarkEnd w:id="344"/>
      <w:r w:rsidRPr="00603221">
        <w:rPr>
          <w:rFonts w:cs="Tahoma"/>
          <w:lang w:val="el-GR"/>
        </w:rPr>
        <w:t xml:space="preserve"> </w:t>
      </w:r>
    </w:p>
    <w:p w14:paraId="15CEDFA0" w14:textId="77777777" w:rsidR="00FE0D21" w:rsidRPr="00F25603" w:rsidRDefault="003355E7" w:rsidP="00F25603">
      <w:pPr>
        <w:pStyle w:val="4"/>
        <w:numPr>
          <w:ilvl w:val="3"/>
          <w:numId w:val="0"/>
        </w:numPr>
        <w:spacing w:before="0" w:after="120" w:line="252" w:lineRule="auto"/>
        <w:rPr>
          <w:rFonts w:eastAsia="Tahoma"/>
          <w:lang w:val="el-GR"/>
        </w:rPr>
      </w:pPr>
      <w:bookmarkStart w:id="345" w:name="_Toc158026834"/>
      <w:r w:rsidRPr="6D816F02">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6D816F02">
        <w:rPr>
          <w:lang w:val="el-GR"/>
        </w:rPr>
        <w:t>ωμοδότησης του αρμοδίου οργάνου</w:t>
      </w:r>
      <w:r w:rsidR="00186BF5" w:rsidRPr="6D816F02">
        <w:rPr>
          <w:lang w:val="el-GR"/>
        </w:rPr>
        <w:t xml:space="preserve"> της Αναθέτουσας Αρχής</w:t>
      </w:r>
      <w:r w:rsidR="00E256F9" w:rsidRPr="6D816F02">
        <w:rPr>
          <w:lang w:val="el-GR"/>
        </w:rPr>
        <w:t>.</w:t>
      </w:r>
      <w:r w:rsidR="557EE60D" w:rsidRPr="00F25603">
        <w:rPr>
          <w:rFonts w:eastAsia="Tahoma" w:cs="Tahoma"/>
          <w:szCs w:val="22"/>
          <w:lang w:val="el-GR"/>
        </w:rPr>
        <w:t>4.5.1.</w:t>
      </w:r>
      <w:r w:rsidR="557EE60D" w:rsidRPr="00F25603">
        <w:rPr>
          <w:rFonts w:ascii="Times New Roman" w:hAnsi="Times New Roman"/>
          <w:b w:val="0"/>
          <w:bCs w:val="0"/>
          <w:sz w:val="13"/>
          <w:szCs w:val="13"/>
          <w:lang w:val="el-GR"/>
        </w:rPr>
        <w:t xml:space="preserve"> </w:t>
      </w:r>
      <w:r w:rsidR="557EE60D" w:rsidRPr="00F25603">
        <w:rPr>
          <w:rFonts w:eastAsia="Tahoma" w:cs="Tahoma"/>
          <w:szCs w:val="22"/>
          <w:lang w:val="el-GR"/>
        </w:rPr>
        <w:t>Υποκατάσταση Αναδόχου</w:t>
      </w:r>
      <w:bookmarkEnd w:id="345"/>
      <w:r w:rsidR="557EE60D" w:rsidRPr="00F25603">
        <w:rPr>
          <w:rFonts w:eastAsia="Tahoma" w:cs="Tahoma"/>
          <w:szCs w:val="22"/>
          <w:lang w:val="el-GR"/>
        </w:rPr>
        <w:t xml:space="preserve">  </w:t>
      </w:r>
    </w:p>
    <w:p w14:paraId="3C65B03A" w14:textId="77777777" w:rsidR="00FE0D21" w:rsidRPr="00911940" w:rsidRDefault="557EE60D" w:rsidP="00C259BC">
      <w:pPr>
        <w:suppressAutoHyphens w:val="0"/>
        <w:spacing w:line="252" w:lineRule="auto"/>
        <w:rPr>
          <w:rFonts w:eastAsia="Tahoma"/>
          <w:lang w:val="el-GR"/>
        </w:rPr>
      </w:pPr>
      <w:r w:rsidRPr="6D816F02">
        <w:rPr>
          <w:rFonts w:eastAsia="Tahoma"/>
          <w:lang w:val="el-GR"/>
        </w:rPr>
        <w:t xml:space="preserve">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κατα­στάσεων αφερεγγυότητας ιδίως στο πλαίσιο </w:t>
      </w:r>
      <w:proofErr w:type="spellStart"/>
      <w:r w:rsidRPr="6D816F02">
        <w:rPr>
          <w:rFonts w:eastAsia="Tahoma"/>
          <w:lang w:val="el-GR"/>
        </w:rPr>
        <w:t>προπτωχευτικών</w:t>
      </w:r>
      <w:proofErr w:type="spellEnd"/>
      <w:r w:rsidRPr="6D816F02">
        <w:rPr>
          <w:rFonts w:eastAsia="Tahoma"/>
          <w:lang w:val="el-GR"/>
        </w:rPr>
        <w:t xml:space="preserve"> ή πτωχευτικών διαδικασιών, από άλλον οικονο­μικό φορέα, ο οποίος πληροί τα κριτήρια ποιοτικής επι­λογής που καθορίστηκαν αρχικά, υπό τον όρο ότι η διαδοχή δεν συνεπάγεται άλλες ουσιώδεις τροποποιήσεις της σύμβασης. </w:t>
      </w:r>
    </w:p>
    <w:p w14:paraId="24267644" w14:textId="77777777" w:rsidR="00FE0D21" w:rsidRPr="00911940" w:rsidRDefault="557EE60D" w:rsidP="00F25603">
      <w:pPr>
        <w:suppressAutoHyphens w:val="0"/>
        <w:spacing w:line="252" w:lineRule="auto"/>
        <w:rPr>
          <w:rFonts w:eastAsia="Tahoma"/>
          <w:lang w:val="el-GR"/>
        </w:rPr>
      </w:pPr>
      <w:r w:rsidRPr="6D816F02">
        <w:rPr>
          <w:rFonts w:eastAsia="Tahoma"/>
          <w:lang w:val="el-GR"/>
        </w:rPr>
        <w:t xml:space="preserve"> </w:t>
      </w:r>
    </w:p>
    <w:p w14:paraId="7293D655" w14:textId="77777777" w:rsidR="00FE0D21" w:rsidRPr="00C259BC" w:rsidRDefault="557EE60D" w:rsidP="00C259BC">
      <w:pPr>
        <w:pStyle w:val="4"/>
        <w:numPr>
          <w:ilvl w:val="3"/>
          <w:numId w:val="0"/>
        </w:numPr>
        <w:spacing w:before="0" w:after="120" w:line="252" w:lineRule="auto"/>
        <w:rPr>
          <w:rFonts w:eastAsia="Tahoma" w:cs="Tahoma"/>
          <w:szCs w:val="22"/>
          <w:lang w:val="el-GR"/>
        </w:rPr>
      </w:pPr>
      <w:bookmarkStart w:id="346" w:name="_Toc158026835"/>
      <w:r w:rsidRPr="00C259BC">
        <w:rPr>
          <w:rFonts w:eastAsia="Tahoma" w:cs="Tahoma"/>
          <w:szCs w:val="22"/>
          <w:lang w:val="el-GR"/>
        </w:rPr>
        <w:t>4.5.2.</w:t>
      </w:r>
      <w:r w:rsidRPr="00C259BC">
        <w:rPr>
          <w:rFonts w:ascii="Times New Roman" w:hAnsi="Times New Roman"/>
          <w:b w:val="0"/>
          <w:bCs w:val="0"/>
          <w:sz w:val="13"/>
          <w:szCs w:val="13"/>
          <w:lang w:val="el-GR"/>
        </w:rPr>
        <w:t xml:space="preserve"> </w:t>
      </w:r>
      <w:r w:rsidRPr="00C259BC">
        <w:rPr>
          <w:rFonts w:eastAsia="Tahoma" w:cs="Tahoma"/>
          <w:szCs w:val="22"/>
          <w:lang w:val="el-GR"/>
        </w:rPr>
        <w:t>Τροποποιήσεις ήσσονος αξίας</w:t>
      </w:r>
      <w:bookmarkEnd w:id="346"/>
      <w:r w:rsidRPr="00C259BC">
        <w:rPr>
          <w:rFonts w:eastAsia="Tahoma" w:cs="Tahoma"/>
          <w:szCs w:val="22"/>
          <w:lang w:val="el-GR"/>
        </w:rPr>
        <w:t xml:space="preserve"> </w:t>
      </w:r>
    </w:p>
    <w:p w14:paraId="2C926D98" w14:textId="77777777" w:rsidR="00FE0D21" w:rsidRPr="00911940" w:rsidRDefault="557EE60D" w:rsidP="00C259BC">
      <w:pPr>
        <w:suppressAutoHyphens w:val="0"/>
        <w:spacing w:line="252" w:lineRule="auto"/>
        <w:rPr>
          <w:rFonts w:eastAsia="Tahoma"/>
          <w:lang w:val="el-GR"/>
        </w:rPr>
      </w:pPr>
      <w:r w:rsidRPr="6D816F02">
        <w:rPr>
          <w:rFonts w:eastAsia="Tahoma"/>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w:t>
      </w:r>
    </w:p>
    <w:p w14:paraId="08833DA8" w14:textId="77777777" w:rsidR="00FE0D21" w:rsidRPr="00911940" w:rsidRDefault="557EE60D" w:rsidP="00C259BC">
      <w:pPr>
        <w:pStyle w:val="aff"/>
        <w:numPr>
          <w:ilvl w:val="0"/>
          <w:numId w:val="10"/>
        </w:numPr>
        <w:suppressAutoHyphens w:val="0"/>
        <w:spacing w:after="0" w:line="276" w:lineRule="auto"/>
        <w:jc w:val="left"/>
        <w:rPr>
          <w:rFonts w:eastAsia="Tahoma"/>
          <w:lang w:val="el-GR"/>
        </w:rPr>
      </w:pPr>
      <w:r w:rsidRPr="6D816F02">
        <w:rPr>
          <w:rFonts w:eastAsia="Tahoma"/>
          <w:lang w:val="el-GR"/>
        </w:rPr>
        <w:t xml:space="preserve">η αξία της τροποποίησης είναι κατώτερη και των δύο ακόλουθων τιμών: </w:t>
      </w:r>
      <w:r w:rsidR="00FE0D21" w:rsidRPr="00C259BC">
        <w:rPr>
          <w:lang w:val="el-GR"/>
        </w:rPr>
        <w:br/>
      </w:r>
      <w:r w:rsidR="00FE0D21" w:rsidRPr="00C259BC">
        <w:rPr>
          <w:lang w:val="el-GR"/>
        </w:rPr>
        <w:br/>
      </w:r>
      <w:r w:rsidRPr="6D816F02">
        <w:rPr>
          <w:rFonts w:eastAsia="Tahoma"/>
          <w:lang w:val="el-GR"/>
        </w:rPr>
        <w:t xml:space="preserve">α) των κατώτατων ορίων και </w:t>
      </w:r>
      <w:r w:rsidR="00FE0D21" w:rsidRPr="00C259BC">
        <w:rPr>
          <w:lang w:val="el-GR"/>
        </w:rPr>
        <w:br/>
      </w:r>
      <w:r w:rsidR="00FE0D21" w:rsidRPr="00C259BC">
        <w:rPr>
          <w:lang w:val="el-GR"/>
        </w:rPr>
        <w:br/>
      </w:r>
      <w:r w:rsidRPr="6D816F02">
        <w:rPr>
          <w:rFonts w:eastAsia="Tahoma"/>
          <w:lang w:val="el-GR"/>
        </w:rPr>
        <w:t>β) του δέκα τοις εκατό (10%) της αξίας της αρχικής σύμβασης</w:t>
      </w:r>
      <w:r w:rsidRPr="6D816F02">
        <w:rPr>
          <w:rFonts w:eastAsia="Tahoma"/>
          <w:color w:val="FF0000"/>
          <w:lang w:val="el-GR"/>
        </w:rPr>
        <w:t>.</w:t>
      </w:r>
      <w:r w:rsidRPr="6D816F02">
        <w:rPr>
          <w:rFonts w:eastAsia="Tahoma"/>
          <w:lang w:val="el-GR"/>
        </w:rPr>
        <w:t xml:space="preserve"> </w:t>
      </w:r>
      <w:r w:rsidR="00FE0D21" w:rsidRPr="00B91CC1">
        <w:rPr>
          <w:lang w:val="el-GR"/>
        </w:rPr>
        <w:br/>
      </w:r>
      <w:r w:rsidR="00FE0D21" w:rsidRPr="00B91CC1">
        <w:rPr>
          <w:lang w:val="el-GR"/>
        </w:rPr>
        <w:br/>
      </w:r>
      <w:r w:rsidRPr="6D816F02">
        <w:rPr>
          <w:rFonts w:eastAsia="Tahoma"/>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2DE11CEA" w14:textId="77777777" w:rsidR="00FE0D21" w:rsidRPr="00911940" w:rsidRDefault="557EE60D" w:rsidP="00C259BC">
      <w:pPr>
        <w:pStyle w:val="aff"/>
        <w:numPr>
          <w:ilvl w:val="0"/>
          <w:numId w:val="10"/>
        </w:numPr>
        <w:suppressAutoHyphens w:val="0"/>
        <w:spacing w:after="0" w:line="276" w:lineRule="auto"/>
        <w:jc w:val="left"/>
        <w:rPr>
          <w:rFonts w:eastAsia="Tahoma"/>
          <w:color w:val="FF0000"/>
          <w:lang w:val="el-GR"/>
        </w:rPr>
      </w:pPr>
      <w:r w:rsidRPr="6D816F02">
        <w:rPr>
          <w:rFonts w:eastAsia="Tahoma"/>
          <w:lang w:val="el-GR"/>
        </w:rPr>
        <w:lastRenderedPageBreak/>
        <w:t>Η τροποποίηση δεν μεταβάλει τη συνολική φύση της σύμβασης</w:t>
      </w:r>
      <w:r w:rsidRPr="6D816F02">
        <w:rPr>
          <w:rFonts w:eastAsia="Tahoma"/>
          <w:color w:val="FF0000"/>
          <w:lang w:val="el-GR"/>
        </w:rPr>
        <w:t>.</w:t>
      </w:r>
    </w:p>
    <w:p w14:paraId="301F1068" w14:textId="77777777" w:rsidR="00FE0D21" w:rsidRPr="00911940" w:rsidRDefault="00FE0D21" w:rsidP="00C259BC">
      <w:pPr>
        <w:suppressAutoHyphens w:val="0"/>
        <w:spacing w:line="276" w:lineRule="auto"/>
        <w:rPr>
          <w:rFonts w:eastAsia="Tahoma"/>
          <w:lang w:val="el-GR"/>
        </w:rPr>
      </w:pPr>
    </w:p>
    <w:p w14:paraId="32C51FA1"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9"/>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F5B1FA8" w14:textId="77777777" w:rsidR="00163845" w:rsidRPr="00603221" w:rsidRDefault="00163845" w:rsidP="00C87C2F">
      <w:pPr>
        <w:spacing w:line="276" w:lineRule="auto"/>
        <w:rPr>
          <w:lang w:val="el-GR"/>
        </w:rPr>
      </w:pPr>
    </w:p>
    <w:p w14:paraId="75DA4466" w14:textId="77777777" w:rsidR="008338F0" w:rsidRPr="00603221" w:rsidRDefault="003355E7" w:rsidP="003A109E">
      <w:pPr>
        <w:pStyle w:val="2"/>
        <w:rPr>
          <w:rFonts w:cs="Tahoma"/>
          <w:lang w:val="el-GR"/>
        </w:rPr>
      </w:pPr>
      <w:r w:rsidRPr="00603221">
        <w:rPr>
          <w:rFonts w:cs="Tahoma"/>
          <w:lang w:val="el-GR"/>
        </w:rPr>
        <w:tab/>
      </w:r>
      <w:bookmarkStart w:id="347" w:name="_Toc97194324"/>
      <w:bookmarkStart w:id="348" w:name="_Toc97194457"/>
      <w:bookmarkStart w:id="349" w:name="_Ref118479492"/>
      <w:bookmarkStart w:id="350" w:name="_Ref118479515"/>
      <w:bookmarkStart w:id="351" w:name="_Toc158026836"/>
      <w:r w:rsidRPr="00603221">
        <w:rPr>
          <w:rFonts w:cs="Tahoma"/>
          <w:lang w:val="el-GR"/>
        </w:rPr>
        <w:t>Δικαίωμα μονομερούς λύσης της σύμβασης</w:t>
      </w:r>
      <w:bookmarkEnd w:id="347"/>
      <w:bookmarkEnd w:id="348"/>
      <w:bookmarkEnd w:id="349"/>
      <w:bookmarkEnd w:id="350"/>
      <w:bookmarkEnd w:id="351"/>
    </w:p>
    <w:p w14:paraId="517EEB20"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D0EFE06" w14:textId="77777777" w:rsidR="00FE0D21" w:rsidRPr="00C229F3" w:rsidRDefault="00FE0D21" w:rsidP="00FE0D21">
      <w:pPr>
        <w:rPr>
          <w:lang w:val="el-GR"/>
        </w:rPr>
      </w:pPr>
      <w:r w:rsidRPr="2BF22DFF">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51EDDC7F" w:rsidRPr="2BF22DFF">
        <w:rPr>
          <w:lang w:val="el-GR"/>
        </w:rPr>
        <w:t>,</w:t>
      </w:r>
      <w:r w:rsidRPr="2BF22DFF">
        <w:rPr>
          <w:lang w:val="el-GR"/>
        </w:rPr>
        <w:t xml:space="preserve"> </w:t>
      </w:r>
    </w:p>
    <w:p w14:paraId="1333E607"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490C56B6"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967587C"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2" w:name="_Hlk118481822"/>
      <w:r w:rsidRPr="005F0A0D">
        <w:rPr>
          <w:lang w:val="el-GR"/>
        </w:rPr>
        <w:t>αδικήματα που αναφέρονται στην παρ. 2.2.3.1 της παρούσας,</w:t>
      </w:r>
    </w:p>
    <w:p w14:paraId="0CBA7B1F" w14:textId="77777777" w:rsidR="006C03D6" w:rsidRPr="005F0A0D" w:rsidRDefault="006C03D6" w:rsidP="006C03D6">
      <w:pPr>
        <w:rPr>
          <w:lang w:val="el-GR"/>
        </w:rPr>
      </w:pPr>
      <w:r w:rsidRPr="2BF22DFF">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2BF22DFF">
        <w:rPr>
          <w:lang w:val="el-GR"/>
        </w:rPr>
        <w:t>προκύπτουσα</w:t>
      </w:r>
      <w:proofErr w:type="spellEnd"/>
      <w:r w:rsidRPr="2BF22DFF">
        <w:rPr>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167525F3" w:rsidRPr="2BF22DFF">
        <w:rPr>
          <w:lang w:val="el-GR"/>
        </w:rPr>
        <w:t>,</w:t>
      </w:r>
    </w:p>
    <w:p w14:paraId="6912014B" w14:textId="00E34C0B"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B13B7D">
        <w:rPr>
          <w:cs/>
          <w:lang w:val="el-GR"/>
        </w:rPr>
        <w:fldChar w:fldCharType="begin"/>
      </w:r>
      <w:r>
        <w:rPr>
          <w:lang w:val="el-GR"/>
        </w:rPr>
        <w:instrText xml:space="preserve"> REF _Ref118477993 \h </w:instrText>
      </w:r>
      <w:r w:rsidR="00B13B7D">
        <w:rPr>
          <w:cs/>
          <w:lang w:val="el-GR"/>
        </w:rPr>
      </w:r>
      <w:r w:rsidR="00B13B7D">
        <w:rPr>
          <w:cs/>
          <w:lang w:val="el-GR"/>
        </w:rPr>
        <w:fldChar w:fldCharType="separate"/>
      </w:r>
      <w:r w:rsidR="00A21A1B" w:rsidRPr="00C0415C">
        <w:rPr>
          <w:lang w:val="el-GR"/>
        </w:rPr>
        <w:t>ΠΑΡΑΡΤΗΜΑ</w:t>
      </w:r>
      <w:r w:rsidR="00A21A1B" w:rsidRPr="002A51E1">
        <w:rPr>
          <w:lang w:val="el-GR"/>
        </w:rPr>
        <w:t xml:space="preserve"> </w:t>
      </w:r>
      <w:r w:rsidR="00A21A1B">
        <w:t>X</w:t>
      </w:r>
      <w:r w:rsidR="00A21A1B" w:rsidRPr="002A51E1">
        <w:rPr>
          <w:lang w:val="el-GR"/>
        </w:rPr>
        <w:t xml:space="preserve"> – </w:t>
      </w:r>
      <w:r w:rsidR="00A21A1B">
        <w:rPr>
          <w:lang w:val="el-GR"/>
        </w:rPr>
        <w:t>Ρήτρα Ακεραιότητας</w:t>
      </w:r>
      <w:r w:rsidR="00B13B7D">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2"/>
    <w:p w14:paraId="72C87A74" w14:textId="77777777" w:rsidR="009649DC" w:rsidRPr="00603221" w:rsidRDefault="009649DC" w:rsidP="00AF6BC2">
      <w:pPr>
        <w:rPr>
          <w:b/>
          <w:bCs/>
          <w:lang w:val="el-GR"/>
        </w:rPr>
      </w:pPr>
    </w:p>
    <w:p w14:paraId="100E96AD" w14:textId="77777777" w:rsidR="008338F0" w:rsidRPr="00140781" w:rsidRDefault="003355E7" w:rsidP="005D1B15">
      <w:pPr>
        <w:pStyle w:val="1"/>
        <w:rPr>
          <w:rFonts w:cs="Tahoma"/>
          <w:sz w:val="22"/>
          <w:szCs w:val="22"/>
          <w:lang w:val="el-GR"/>
        </w:rPr>
      </w:pPr>
      <w:bookmarkStart w:id="353" w:name="_Toc97194458"/>
      <w:bookmarkStart w:id="354" w:name="_Toc158026837"/>
      <w:r w:rsidRPr="00140781">
        <w:rPr>
          <w:rFonts w:cs="Tahoma"/>
          <w:sz w:val="22"/>
          <w:szCs w:val="22"/>
          <w:lang w:val="el-GR"/>
        </w:rPr>
        <w:lastRenderedPageBreak/>
        <w:t>ΕΙΔΙΚΟΙ ΟΡΟΙ ΕΚΤΕΛΕΣΗΣ ΤΗΣ ΣΥΜΒΑΣΗΣ</w:t>
      </w:r>
      <w:bookmarkEnd w:id="353"/>
      <w:bookmarkEnd w:id="354"/>
      <w:r w:rsidRPr="00140781">
        <w:rPr>
          <w:rFonts w:cs="Tahoma"/>
          <w:sz w:val="22"/>
          <w:szCs w:val="22"/>
          <w:lang w:val="el-GR"/>
        </w:rPr>
        <w:t xml:space="preserve"> </w:t>
      </w:r>
    </w:p>
    <w:p w14:paraId="1AB718EE" w14:textId="77777777" w:rsidR="008338F0" w:rsidRPr="00603221" w:rsidRDefault="003355E7" w:rsidP="003A109E">
      <w:pPr>
        <w:pStyle w:val="2"/>
        <w:rPr>
          <w:rFonts w:cs="Tahoma"/>
          <w:lang w:val="el-GR"/>
        </w:rPr>
      </w:pPr>
      <w:r w:rsidRPr="00603221">
        <w:rPr>
          <w:rFonts w:cs="Tahoma"/>
          <w:lang w:val="el-GR"/>
        </w:rPr>
        <w:tab/>
      </w:r>
      <w:bookmarkStart w:id="355" w:name="_Ref496607306"/>
      <w:bookmarkStart w:id="356" w:name="_Toc97194325"/>
      <w:bookmarkStart w:id="357" w:name="_Toc97194459"/>
      <w:bookmarkStart w:id="358" w:name="_Toc158026838"/>
      <w:r w:rsidRPr="00603221">
        <w:rPr>
          <w:rFonts w:cs="Tahoma"/>
          <w:lang w:val="el-GR"/>
        </w:rPr>
        <w:t>Τρόπος πληρωμής</w:t>
      </w:r>
      <w:bookmarkEnd w:id="355"/>
      <w:bookmarkEnd w:id="356"/>
      <w:bookmarkEnd w:id="357"/>
      <w:bookmarkEnd w:id="358"/>
      <w:r w:rsidRPr="00603221">
        <w:rPr>
          <w:rFonts w:cs="Tahoma"/>
          <w:lang w:val="el-GR"/>
        </w:rPr>
        <w:t xml:space="preserve"> </w:t>
      </w:r>
    </w:p>
    <w:p w14:paraId="7D443122"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3C1DDAEA"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60641CB2" w14:textId="77777777" w:rsidR="007C6E3D" w:rsidRDefault="007C6E3D">
      <w:pPr>
        <w:rPr>
          <w:b/>
          <w:lang w:val="el-GR"/>
        </w:rPr>
      </w:pPr>
      <w:r w:rsidRPr="00603221">
        <w:rPr>
          <w:b/>
          <w:lang w:val="el-GR"/>
        </w:rPr>
        <w:t xml:space="preserve">Τρόποι Πληρωμής: </w:t>
      </w:r>
    </w:p>
    <w:p w14:paraId="7BADC2C2" w14:textId="77777777" w:rsidR="001E54F6" w:rsidRDefault="001E54F6">
      <w:pPr>
        <w:rPr>
          <w:b/>
          <w:lang w:val="el-GR"/>
        </w:rPr>
      </w:pPr>
    </w:p>
    <w:tbl>
      <w:tblPr>
        <w:tblStyle w:val="aff0"/>
        <w:tblW w:w="9216" w:type="dxa"/>
        <w:tblLook w:val="04A0" w:firstRow="1" w:lastRow="0" w:firstColumn="1" w:lastColumn="0" w:noHBand="0" w:noVBand="1"/>
      </w:tblPr>
      <w:tblGrid>
        <w:gridCol w:w="630"/>
        <w:gridCol w:w="8586"/>
      </w:tblGrid>
      <w:tr w:rsidR="007E74EC" w:rsidRPr="002052CE" w14:paraId="6C0C5BFD" w14:textId="77777777" w:rsidTr="00CD0BFC">
        <w:trPr>
          <w:trHeight w:val="300"/>
        </w:trPr>
        <w:tc>
          <w:tcPr>
            <w:tcW w:w="630" w:type="dxa"/>
          </w:tcPr>
          <w:p w14:paraId="54159478" w14:textId="77777777" w:rsidR="007E74EC" w:rsidRPr="008B57A3" w:rsidRDefault="007E74EC" w:rsidP="00684A2F">
            <w:pPr>
              <w:rPr>
                <w:b/>
                <w:color w:val="000000" w:themeColor="text1"/>
                <w:lang w:val="el-GR"/>
              </w:rPr>
            </w:pPr>
            <w:bookmarkStart w:id="359" w:name="_Hlk123127299"/>
            <w:r w:rsidRPr="008B57A3">
              <w:rPr>
                <w:b/>
                <w:color w:val="000000" w:themeColor="text1"/>
                <w:lang w:val="el-GR"/>
              </w:rPr>
              <w:t>1)</w:t>
            </w:r>
          </w:p>
        </w:tc>
        <w:tc>
          <w:tcPr>
            <w:tcW w:w="8586" w:type="dxa"/>
          </w:tcPr>
          <w:p w14:paraId="5AEDB382" w14:textId="77777777" w:rsidR="007E74EC" w:rsidRPr="008B57A3" w:rsidRDefault="007E74EC" w:rsidP="00684A2F">
            <w:pPr>
              <w:rPr>
                <w:b/>
                <w:color w:val="000000" w:themeColor="text1"/>
                <w:lang w:val="el-GR"/>
              </w:rPr>
            </w:pPr>
            <w:r w:rsidRPr="008B57A3">
              <w:rPr>
                <w:color w:val="000000" w:themeColor="text1"/>
                <w:lang w:val="el-GR"/>
              </w:rPr>
              <w:t xml:space="preserve">Το </w:t>
            </w:r>
            <w:r w:rsidRPr="008B57A3">
              <w:rPr>
                <w:b/>
                <w:color w:val="000000" w:themeColor="text1"/>
                <w:lang w:val="el-GR"/>
              </w:rPr>
              <w:t>100%</w:t>
            </w:r>
            <w:r w:rsidRPr="008B57A3">
              <w:rPr>
                <w:color w:val="000000" w:themeColor="text1"/>
                <w:lang w:val="el-GR"/>
              </w:rPr>
              <w:t xml:space="preserve"> της συμβατικής αξίας μετά την οριστική παραλαβή των υπηρεσιών</w:t>
            </w:r>
          </w:p>
        </w:tc>
      </w:tr>
      <w:tr w:rsidR="007E74EC" w:rsidRPr="002052CE" w14:paraId="3036ED1F" w14:textId="77777777" w:rsidTr="00CD0BFC">
        <w:trPr>
          <w:trHeight w:val="300"/>
        </w:trPr>
        <w:tc>
          <w:tcPr>
            <w:tcW w:w="630" w:type="dxa"/>
            <w:vAlign w:val="center"/>
          </w:tcPr>
          <w:p w14:paraId="3131E9FA" w14:textId="77777777" w:rsidR="007E74EC" w:rsidRPr="008B57A3" w:rsidRDefault="00AA5A50" w:rsidP="00684A2F">
            <w:pPr>
              <w:jc w:val="left"/>
              <w:rPr>
                <w:b/>
                <w:color w:val="000000" w:themeColor="text1"/>
                <w:lang w:val="el-GR"/>
              </w:rPr>
            </w:pPr>
            <w:r w:rsidRPr="008B57A3">
              <w:rPr>
                <w:b/>
                <w:color w:val="000000" w:themeColor="text1"/>
              </w:rPr>
              <w:t>2</w:t>
            </w:r>
            <w:r w:rsidR="007E74EC" w:rsidRPr="008B57A3">
              <w:rPr>
                <w:b/>
                <w:color w:val="000000" w:themeColor="text1"/>
                <w:lang w:val="el-GR"/>
              </w:rPr>
              <w:t>)</w:t>
            </w:r>
          </w:p>
        </w:tc>
        <w:tc>
          <w:tcPr>
            <w:tcW w:w="8586" w:type="dxa"/>
          </w:tcPr>
          <w:p w14:paraId="62E9F967" w14:textId="77777777" w:rsidR="007E74EC" w:rsidRPr="008B57A3" w:rsidRDefault="007E74EC">
            <w:pPr>
              <w:pStyle w:val="aff"/>
              <w:numPr>
                <w:ilvl w:val="0"/>
                <w:numId w:val="34"/>
              </w:numPr>
              <w:spacing w:before="120"/>
              <w:contextualSpacing w:val="0"/>
              <w:rPr>
                <w:color w:val="000000" w:themeColor="text1"/>
                <w:lang w:val="el-GR"/>
              </w:rPr>
            </w:pPr>
            <w:r w:rsidRPr="008B57A3">
              <w:rPr>
                <w:color w:val="000000" w:themeColor="text1"/>
                <w:lang w:val="el-GR"/>
              </w:rPr>
              <w:t xml:space="preserve">Καταβολή του </w:t>
            </w:r>
            <w:r w:rsidR="000D2D82" w:rsidRPr="008B57A3">
              <w:rPr>
                <w:color w:val="000000" w:themeColor="text1"/>
                <w:lang w:val="el-GR"/>
              </w:rPr>
              <w:t>5</w:t>
            </w:r>
            <w:r w:rsidR="00930E97" w:rsidRPr="008B57A3">
              <w:rPr>
                <w:color w:val="000000" w:themeColor="text1"/>
                <w:lang w:val="el-GR"/>
              </w:rPr>
              <w:t xml:space="preserve">0% του </w:t>
            </w:r>
            <w:r w:rsidRPr="008B57A3">
              <w:rPr>
                <w:color w:val="000000" w:themeColor="text1"/>
                <w:lang w:val="el-GR"/>
              </w:rPr>
              <w:t xml:space="preserve">συμβατικού τιμήματος </w:t>
            </w:r>
            <w:r w:rsidR="00930E97" w:rsidRPr="008B57A3">
              <w:rPr>
                <w:color w:val="000000" w:themeColor="text1"/>
                <w:lang w:val="el-GR"/>
              </w:rPr>
              <w:t xml:space="preserve">με την παραλαβή </w:t>
            </w:r>
            <w:r w:rsidR="000D2D82" w:rsidRPr="008B57A3">
              <w:rPr>
                <w:color w:val="000000" w:themeColor="text1"/>
                <w:lang w:val="el-GR"/>
              </w:rPr>
              <w:t xml:space="preserve">του </w:t>
            </w:r>
            <w:r w:rsidR="000D2D82" w:rsidRPr="008B57A3">
              <w:rPr>
                <w:bCs/>
                <w:color w:val="000000" w:themeColor="text1"/>
                <w:lang w:val="el-GR"/>
              </w:rPr>
              <w:t>Πλάνου Εφαρμογής (Π.1)</w:t>
            </w:r>
          </w:p>
          <w:p w14:paraId="4511DF9A" w14:textId="77777777" w:rsidR="00F36E95" w:rsidRPr="008B57A3" w:rsidRDefault="00F36E95" w:rsidP="00F36E95">
            <w:pPr>
              <w:pStyle w:val="aff"/>
              <w:numPr>
                <w:ilvl w:val="0"/>
                <w:numId w:val="34"/>
              </w:numPr>
              <w:spacing w:before="120"/>
              <w:contextualSpacing w:val="0"/>
              <w:rPr>
                <w:color w:val="000000" w:themeColor="text1"/>
                <w:lang w:val="el-GR"/>
              </w:rPr>
            </w:pPr>
            <w:r w:rsidRPr="008B57A3">
              <w:rPr>
                <w:color w:val="000000" w:themeColor="text1"/>
                <w:lang w:val="el-GR"/>
              </w:rPr>
              <w:t xml:space="preserve">Καταβολή του </w:t>
            </w:r>
            <w:r w:rsidR="00D434B7" w:rsidRPr="008B57A3">
              <w:rPr>
                <w:color w:val="000000" w:themeColor="text1"/>
                <w:lang w:val="el-GR"/>
              </w:rPr>
              <w:t>2</w:t>
            </w:r>
            <w:r w:rsidR="000D2D82" w:rsidRPr="008B57A3">
              <w:rPr>
                <w:color w:val="000000" w:themeColor="text1"/>
                <w:lang w:val="el-GR"/>
              </w:rPr>
              <w:t>0</w:t>
            </w:r>
            <w:r w:rsidRPr="008B57A3">
              <w:rPr>
                <w:color w:val="000000" w:themeColor="text1"/>
                <w:lang w:val="el-GR"/>
              </w:rPr>
              <w:t xml:space="preserve">% του συμβατικού τιμήματος με την παραλαβή της </w:t>
            </w:r>
            <w:r w:rsidR="00D434B7" w:rsidRPr="008B57A3">
              <w:rPr>
                <w:color w:val="000000" w:themeColor="text1"/>
                <w:lang w:val="el-GR"/>
              </w:rPr>
              <w:t>1</w:t>
            </w:r>
            <w:r w:rsidRPr="008B57A3">
              <w:rPr>
                <w:color w:val="000000" w:themeColor="text1"/>
                <w:vertAlign w:val="superscript"/>
                <w:lang w:val="el-GR"/>
              </w:rPr>
              <w:t xml:space="preserve">ης </w:t>
            </w:r>
            <w:r w:rsidR="0043333E" w:rsidRPr="008B57A3">
              <w:rPr>
                <w:color w:val="000000" w:themeColor="text1"/>
                <w:lang w:val="el-GR"/>
              </w:rPr>
              <w:t>τριμ</w:t>
            </w:r>
            <w:r w:rsidRPr="008B57A3">
              <w:rPr>
                <w:color w:val="000000" w:themeColor="text1"/>
                <w:lang w:val="el-GR"/>
              </w:rPr>
              <w:t xml:space="preserve">ηνιαίας Αναφοράς </w:t>
            </w:r>
            <w:r w:rsidR="000D2D82" w:rsidRPr="008B57A3">
              <w:rPr>
                <w:color w:val="000000" w:themeColor="text1"/>
                <w:lang w:val="el-GR"/>
              </w:rPr>
              <w:t>(</w:t>
            </w:r>
            <w:r w:rsidRPr="008B57A3">
              <w:rPr>
                <w:color w:val="000000" w:themeColor="text1"/>
                <w:lang w:val="el-GR"/>
              </w:rPr>
              <w:t>Π.2.</w:t>
            </w:r>
            <w:r w:rsidR="00D434B7" w:rsidRPr="008B57A3">
              <w:rPr>
                <w:color w:val="000000" w:themeColor="text1"/>
                <w:lang w:val="el-GR"/>
              </w:rPr>
              <w:t>1</w:t>
            </w:r>
            <w:r w:rsidR="000D2D82" w:rsidRPr="008B57A3">
              <w:rPr>
                <w:color w:val="000000" w:themeColor="text1"/>
                <w:lang w:val="el-GR"/>
              </w:rPr>
              <w:t>)</w:t>
            </w:r>
          </w:p>
          <w:p w14:paraId="59BBE219" w14:textId="77777777" w:rsidR="00D434B7" w:rsidRPr="008B57A3" w:rsidRDefault="00D434B7" w:rsidP="00D434B7">
            <w:pPr>
              <w:pStyle w:val="aff"/>
              <w:numPr>
                <w:ilvl w:val="0"/>
                <w:numId w:val="34"/>
              </w:numPr>
              <w:spacing w:before="120"/>
              <w:contextualSpacing w:val="0"/>
              <w:rPr>
                <w:color w:val="000000" w:themeColor="text1"/>
                <w:lang w:val="el-GR"/>
              </w:rPr>
            </w:pPr>
            <w:r w:rsidRPr="008B57A3">
              <w:rPr>
                <w:color w:val="000000" w:themeColor="text1"/>
                <w:lang w:val="el-GR"/>
              </w:rPr>
              <w:t>Καταβολή του 20% του συμβατικού τιμήματος με την παραλαβή της 2</w:t>
            </w:r>
            <w:r w:rsidRPr="008B57A3">
              <w:rPr>
                <w:color w:val="000000" w:themeColor="text1"/>
                <w:vertAlign w:val="superscript"/>
                <w:lang w:val="el-GR"/>
              </w:rPr>
              <w:t xml:space="preserve">ης </w:t>
            </w:r>
            <w:r w:rsidRPr="008B57A3">
              <w:rPr>
                <w:color w:val="000000" w:themeColor="text1"/>
                <w:lang w:val="el-GR"/>
              </w:rPr>
              <w:t>τριμηνιαίας Αναφοράς (Π.2.2)</w:t>
            </w:r>
          </w:p>
          <w:p w14:paraId="17DDBA0B" w14:textId="77777777" w:rsidR="00930E97" w:rsidRPr="008B57A3" w:rsidRDefault="00930E97">
            <w:pPr>
              <w:pStyle w:val="aff"/>
              <w:numPr>
                <w:ilvl w:val="0"/>
                <w:numId w:val="34"/>
              </w:numPr>
              <w:spacing w:before="120"/>
              <w:contextualSpacing w:val="0"/>
              <w:rPr>
                <w:color w:val="000000" w:themeColor="text1"/>
                <w:lang w:val="el-GR"/>
              </w:rPr>
            </w:pPr>
            <w:r w:rsidRPr="008B57A3">
              <w:rPr>
                <w:color w:val="000000" w:themeColor="text1"/>
                <w:lang w:val="el-GR"/>
              </w:rPr>
              <w:t>Καταβολή του υπόλοιπου συμβατικού τιμήματος με την οριστική παραλαβή του Έργου</w:t>
            </w:r>
          </w:p>
        </w:tc>
      </w:tr>
      <w:bookmarkEnd w:id="359"/>
    </w:tbl>
    <w:p w14:paraId="46338FC9" w14:textId="77777777" w:rsidR="007E74EC" w:rsidRPr="00603221" w:rsidRDefault="007E74EC">
      <w:pPr>
        <w:rPr>
          <w:b/>
          <w:lang w:val="el-GR"/>
        </w:rPr>
      </w:pPr>
    </w:p>
    <w:p w14:paraId="431FDD79"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3880416D"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B5ABD9A"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53288FF7" w14:textId="77777777" w:rsidR="00E97E4D" w:rsidRDefault="00E4164C" w:rsidP="6D816F02">
      <w:pPr>
        <w:rPr>
          <w:lang w:val="el-GR"/>
        </w:rPr>
      </w:pPr>
      <w:bookmarkStart w:id="360" w:name="_Hlk118712168"/>
      <w:r w:rsidRPr="6D816F02">
        <w:rPr>
          <w:lang w:val="el-GR"/>
        </w:rPr>
        <w:t xml:space="preserve">α) </w:t>
      </w:r>
      <w:r w:rsidR="00E97E4D" w:rsidRPr="6D816F02">
        <w:rPr>
          <w:lang w:val="el-GR"/>
        </w:rPr>
        <w:t xml:space="preserve">Κράτηση ύψους 0,1% </w:t>
      </w:r>
      <w:bookmarkEnd w:id="360"/>
      <w:r w:rsidR="0B11B3FA" w:rsidRPr="6D816F02">
        <w:rPr>
          <w:rFonts w:eastAsia="Tahoma"/>
          <w:lang w:val="el-GR"/>
        </w:rPr>
        <w:t>η οποία υπολογίζεται επί της αξίας κάθε πληρωμής προ φόρων και κρατήσεων της αρχικής καθώς και κάθε συμπληρωματικής σύμβασης υπέρ της Ενιαίας Αρχής Δημόσιων Συμβάσεων (άρθρο 350 παρ. 3 του ν. 4412/2016 ως ισχύει)</w:t>
      </w:r>
    </w:p>
    <w:p w14:paraId="5627DA76" w14:textId="77777777" w:rsidR="00E97E4D" w:rsidRPr="00685FDF" w:rsidRDefault="00E97E4D" w:rsidP="00E97E4D">
      <w:pPr>
        <w:rPr>
          <w:lang w:val="el-GR"/>
        </w:rPr>
      </w:pPr>
    </w:p>
    <w:p w14:paraId="51F4B1A4" w14:textId="77777777"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34FB313" w14:textId="77777777"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B26BC4">
        <w:rPr>
          <w:lang w:val="el-GR"/>
        </w:rPr>
        <w:t xml:space="preserve">ΟΠΕΚΑ (πρώην </w:t>
      </w:r>
      <w:r w:rsidRPr="00603221">
        <w:rPr>
          <w:lang w:val="el-GR"/>
        </w:rPr>
        <w:t>ΟΓΑ</w:t>
      </w:r>
      <w:r w:rsidR="00B26BC4">
        <w:rPr>
          <w:lang w:val="el-GR"/>
        </w:rPr>
        <w:t>)</w:t>
      </w:r>
      <w:r w:rsidRPr="00603221">
        <w:rPr>
          <w:lang w:val="el-GR"/>
        </w:rPr>
        <w:t>.</w:t>
      </w:r>
    </w:p>
    <w:p w14:paraId="1395B938" w14:textId="77777777" w:rsidR="008338F0" w:rsidRPr="00603221" w:rsidRDefault="00331981" w:rsidP="003A109E">
      <w:pPr>
        <w:pStyle w:val="2"/>
        <w:rPr>
          <w:rFonts w:cs="Tahoma"/>
          <w:lang w:val="el-GR"/>
        </w:rPr>
      </w:pPr>
      <w:r w:rsidRPr="00603221">
        <w:rPr>
          <w:rFonts w:cs="Tahoma"/>
          <w:lang w:val="el-GR"/>
        </w:rPr>
        <w:tab/>
      </w:r>
      <w:bookmarkStart w:id="361" w:name="_Ref496607484"/>
      <w:bookmarkStart w:id="362" w:name="_Toc97194326"/>
      <w:bookmarkStart w:id="363" w:name="_Toc97194460"/>
      <w:bookmarkStart w:id="364" w:name="_Toc15802683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1"/>
      <w:bookmarkEnd w:id="362"/>
      <w:bookmarkEnd w:id="363"/>
      <w:bookmarkEnd w:id="364"/>
      <w:r w:rsidR="003355E7" w:rsidRPr="00603221">
        <w:rPr>
          <w:rFonts w:cs="Tahoma"/>
          <w:lang w:val="el-GR"/>
        </w:rPr>
        <w:t xml:space="preserve"> </w:t>
      </w:r>
    </w:p>
    <w:p w14:paraId="71EF6099" w14:textId="77777777" w:rsidR="008338F0" w:rsidRDefault="003355E7">
      <w:pPr>
        <w:suppressAutoHyphens w:val="0"/>
        <w:autoSpaceDE w:val="0"/>
        <w:rPr>
          <w:rFonts w:eastAsia="SimSun"/>
          <w:color w:val="5B9BD5"/>
          <w:spacing w:val="5"/>
          <w:lang w:val="el-GR"/>
        </w:rPr>
      </w:pPr>
      <w:bookmarkStart w:id="365"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0759C3D3" w14:textId="77777777" w:rsidR="002F345D" w:rsidRPr="0063173B" w:rsidRDefault="002F345D" w:rsidP="002F345D">
      <w:pPr>
        <w:suppressAutoHyphens w:val="0"/>
        <w:autoSpaceDE w:val="0"/>
        <w:rPr>
          <w:rFonts w:eastAsia="SimSun"/>
          <w:lang w:val="el-GR"/>
        </w:rPr>
      </w:pPr>
      <w:r w:rsidRPr="0063173B">
        <w:rPr>
          <w:rFonts w:eastAsia="SimSun"/>
          <w:lang w:val="el-GR"/>
        </w:rPr>
        <w:lastRenderedPageBreak/>
        <w:t>α) στην περίπτωση της παρ. 7 του άρθρου 105 περί κατακύρωσης και σύναψης σύμβασης</w:t>
      </w:r>
    </w:p>
    <w:p w14:paraId="19BA1B0B"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13AC40FA"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52457157"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4D19EB20"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65E0044"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0F3D2226" w14:textId="77777777" w:rsidR="003F0D9A" w:rsidRPr="00872B88" w:rsidRDefault="003F0D9A">
      <w:pPr>
        <w:suppressAutoHyphens w:val="0"/>
        <w:autoSpaceDE w:val="0"/>
        <w:rPr>
          <w:rFonts w:eastAsia="SimSun" w:cs="Calibri"/>
          <w:i/>
          <w:iCs/>
          <w:color w:val="5B9BD5"/>
          <w:spacing w:val="5"/>
          <w:szCs w:val="24"/>
          <w:lang w:val="el-GR"/>
        </w:rPr>
      </w:pPr>
    </w:p>
    <w:p w14:paraId="3753BF95"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22E97E50" w14:textId="77777777" w:rsidR="00A57BD8" w:rsidRPr="00603221" w:rsidRDefault="00A57BD8">
      <w:pPr>
        <w:suppressAutoHyphens w:val="0"/>
        <w:autoSpaceDE w:val="0"/>
        <w:spacing w:after="0"/>
        <w:rPr>
          <w:rFonts w:eastAsia="SimSun"/>
          <w:lang w:val="el-GR"/>
        </w:rPr>
      </w:pPr>
    </w:p>
    <w:p w14:paraId="729F8BF7"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6DC978D1"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52CCDF4"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2E5F65E"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B2916C4" w14:textId="77777777" w:rsidR="00A57BD8" w:rsidRPr="00603221" w:rsidRDefault="00A57BD8">
      <w:pPr>
        <w:suppressAutoHyphens w:val="0"/>
        <w:autoSpaceDE w:val="0"/>
        <w:spacing w:after="0"/>
        <w:rPr>
          <w:rFonts w:eastAsia="SimSun"/>
          <w:lang w:val="el-GR"/>
        </w:rPr>
      </w:pPr>
    </w:p>
    <w:p w14:paraId="025B33E7"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7FE2CF19"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5"/>
    <w:p w14:paraId="3B2FFC67" w14:textId="77777777" w:rsidR="000C1AAF" w:rsidRDefault="000C1AAF">
      <w:pPr>
        <w:suppressAutoHyphens w:val="0"/>
        <w:autoSpaceDE w:val="0"/>
        <w:spacing w:after="0"/>
        <w:rPr>
          <w:rFonts w:eastAsia="SimSun"/>
          <w:lang w:val="el-GR"/>
        </w:rPr>
      </w:pPr>
    </w:p>
    <w:p w14:paraId="3AF2D1D0"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1067DC9A" w14:textId="77777777" w:rsidR="000C1AAF" w:rsidRPr="006F1D06" w:rsidRDefault="000C1AAF" w:rsidP="000C1AAF">
      <w:pPr>
        <w:suppressAutoHyphens w:val="0"/>
        <w:autoSpaceDE w:val="0"/>
        <w:rPr>
          <w:lang w:val="el-GR"/>
        </w:rPr>
      </w:pPr>
      <w:r w:rsidRPr="006F1D06">
        <w:rPr>
          <w:lang w:val="el-GR"/>
        </w:rPr>
        <w:lastRenderedPageBreak/>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B86B0B8"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79368C8F"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CBB44C2"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7499539"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EEA83D"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4AB901CE"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368706EA" w14:textId="77777777" w:rsidR="000C1AAF" w:rsidRPr="00603221" w:rsidRDefault="000C1AAF">
      <w:pPr>
        <w:suppressAutoHyphens w:val="0"/>
        <w:autoSpaceDE w:val="0"/>
        <w:spacing w:after="0"/>
        <w:rPr>
          <w:lang w:val="el-GR"/>
        </w:rPr>
      </w:pPr>
    </w:p>
    <w:p w14:paraId="752118FE" w14:textId="77777777" w:rsidR="008338F0" w:rsidRPr="00603221" w:rsidRDefault="003355E7" w:rsidP="003A109E">
      <w:pPr>
        <w:pStyle w:val="2"/>
        <w:rPr>
          <w:rFonts w:cs="Tahoma"/>
          <w:lang w:val="el-GR"/>
        </w:rPr>
      </w:pPr>
      <w:r w:rsidRPr="00603221">
        <w:rPr>
          <w:rFonts w:cs="Tahoma"/>
          <w:lang w:val="el-GR"/>
        </w:rPr>
        <w:tab/>
      </w:r>
      <w:bookmarkStart w:id="366" w:name="_Ref55324340"/>
      <w:bookmarkStart w:id="367" w:name="_Toc97194327"/>
      <w:bookmarkStart w:id="368" w:name="_Toc97194461"/>
      <w:bookmarkStart w:id="369" w:name="_Toc158026840"/>
      <w:r w:rsidRPr="00603221">
        <w:rPr>
          <w:rFonts w:cs="Tahoma"/>
          <w:lang w:val="el-GR"/>
        </w:rPr>
        <w:t>Διοικητικές προσφυγές κατά τη διαδικασία εκτέλεσης</w:t>
      </w:r>
      <w:bookmarkEnd w:id="366"/>
      <w:bookmarkEnd w:id="367"/>
      <w:bookmarkEnd w:id="368"/>
      <w:bookmarkEnd w:id="369"/>
      <w:r w:rsidRPr="00603221">
        <w:rPr>
          <w:rFonts w:cs="Tahoma"/>
          <w:lang w:val="el-GR"/>
        </w:rPr>
        <w:t xml:space="preserve"> </w:t>
      </w:r>
    </w:p>
    <w:p w14:paraId="11C8CE40" w14:textId="6E59E60E"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496607484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rFonts w:eastAsia="SimSun"/>
          <w:lang w:val="el-GR"/>
        </w:rPr>
        <w:t>5.2</w:t>
      </w:r>
      <w:r w:rsidR="00526510">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5F9D1808"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8AFE03F" w14:textId="77777777" w:rsidR="00F1622E" w:rsidRPr="00F1622E" w:rsidRDefault="00F1622E" w:rsidP="00F1622E">
      <w:pPr>
        <w:rPr>
          <w:lang w:val="el-GR"/>
        </w:rPr>
      </w:pPr>
    </w:p>
    <w:p w14:paraId="7E3A9598" w14:textId="77777777" w:rsidR="005550B0" w:rsidRPr="00FF489C" w:rsidRDefault="005550B0" w:rsidP="00F82A8D">
      <w:pPr>
        <w:pStyle w:val="2"/>
        <w:rPr>
          <w:rFonts w:cs="Tahoma"/>
          <w:lang w:val="el-GR"/>
        </w:rPr>
      </w:pPr>
      <w:bookmarkStart w:id="370" w:name="_Toc13748951"/>
      <w:r w:rsidRPr="00F82A8D">
        <w:rPr>
          <w:rFonts w:cs="Tahoma"/>
          <w:lang w:val="el-GR"/>
        </w:rPr>
        <w:tab/>
      </w:r>
      <w:bookmarkStart w:id="371" w:name="_Toc97194328"/>
      <w:bookmarkStart w:id="372" w:name="_Toc97194462"/>
      <w:bookmarkStart w:id="373" w:name="_Toc158026841"/>
      <w:r w:rsidRPr="00F82A8D">
        <w:rPr>
          <w:rFonts w:cs="Tahoma"/>
          <w:lang w:val="el-GR"/>
        </w:rPr>
        <w:t>Δικαστική επίλυση διαφορών</w:t>
      </w:r>
      <w:bookmarkEnd w:id="370"/>
      <w:bookmarkEnd w:id="371"/>
      <w:bookmarkEnd w:id="372"/>
      <w:bookmarkEnd w:id="373"/>
    </w:p>
    <w:p w14:paraId="2889D7B7" w14:textId="7777777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10"/>
      </w:r>
      <w:r w:rsidRPr="003F2068">
        <w:rPr>
          <w:lang w:val="el-GR"/>
        </w:rPr>
        <w:t>.</w:t>
      </w:r>
      <w:r w:rsidRPr="006428CF">
        <w:rPr>
          <w:lang w:val="el-GR"/>
        </w:rPr>
        <w:t xml:space="preserve"> </w:t>
      </w:r>
      <w:r w:rsidRPr="005347BC">
        <w:rPr>
          <w:lang w:val="el-GR"/>
        </w:rPr>
        <w:t xml:space="preserve">Πριν από την </w:t>
      </w:r>
      <w:r w:rsidRPr="005347BC">
        <w:rPr>
          <w:lang w:val="el-GR"/>
        </w:rPr>
        <w:lastRenderedPageBreak/>
        <w:t xml:space="preserve">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821FBA">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B2545BF" w14:textId="77777777" w:rsidR="005550B0" w:rsidRPr="005550B0" w:rsidRDefault="005550B0" w:rsidP="005550B0">
      <w:pPr>
        <w:suppressAutoHyphens w:val="0"/>
        <w:autoSpaceDE w:val="0"/>
        <w:rPr>
          <w:rFonts w:ascii="Calibri" w:hAnsi="Calibri"/>
          <w:lang w:val="el-GR"/>
        </w:rPr>
      </w:pPr>
    </w:p>
    <w:p w14:paraId="6FF1880D" w14:textId="77777777" w:rsidR="00036CBD" w:rsidRPr="00603221" w:rsidRDefault="00036CBD" w:rsidP="00CE12C7">
      <w:pPr>
        <w:rPr>
          <w:lang w:val="el-GR"/>
        </w:rPr>
      </w:pPr>
    </w:p>
    <w:p w14:paraId="1FFD487F" w14:textId="77777777" w:rsidR="008338F0" w:rsidRPr="00603221" w:rsidRDefault="00BB5BD6" w:rsidP="00A848D1">
      <w:pPr>
        <w:pStyle w:val="1"/>
        <w:rPr>
          <w:rFonts w:cs="Tahoma"/>
          <w:szCs w:val="22"/>
        </w:rPr>
      </w:pPr>
      <w:bookmarkStart w:id="376" w:name="_Ref75870221"/>
      <w:bookmarkStart w:id="377" w:name="_Toc97194463"/>
      <w:bookmarkStart w:id="378" w:name="_Toc158026842"/>
      <w:r w:rsidRPr="00BB5BD6">
        <w:rPr>
          <w:rFonts w:cs="Tahoma"/>
          <w:szCs w:val="22"/>
        </w:rPr>
        <w:lastRenderedPageBreak/>
        <w:t xml:space="preserve">ΧΡΟΝΟΣ ΚΑΙ ΤΡΟΠΟΣ </w:t>
      </w:r>
      <w:r w:rsidR="003355E7" w:rsidRPr="00603221">
        <w:rPr>
          <w:rFonts w:cs="Tahoma"/>
          <w:szCs w:val="22"/>
        </w:rPr>
        <w:t>ΕΚΤΕΛΕΣΗΣ</w:t>
      </w:r>
      <w:bookmarkEnd w:id="376"/>
      <w:bookmarkEnd w:id="377"/>
      <w:bookmarkEnd w:id="378"/>
      <w:r w:rsidR="003355E7" w:rsidRPr="00603221">
        <w:rPr>
          <w:rFonts w:cs="Tahoma"/>
          <w:szCs w:val="22"/>
        </w:rPr>
        <w:t xml:space="preserve"> </w:t>
      </w:r>
    </w:p>
    <w:p w14:paraId="52D2E7A8" w14:textId="77777777" w:rsidR="008338F0" w:rsidRPr="00603221" w:rsidRDefault="003355E7" w:rsidP="003A109E">
      <w:pPr>
        <w:pStyle w:val="2"/>
        <w:rPr>
          <w:rFonts w:cs="Tahoma"/>
          <w:lang w:val="el-GR"/>
        </w:rPr>
      </w:pPr>
      <w:r w:rsidRPr="00603221">
        <w:rPr>
          <w:rFonts w:cs="Tahoma"/>
          <w:lang w:val="el-GR"/>
        </w:rPr>
        <w:tab/>
      </w:r>
      <w:bookmarkStart w:id="379" w:name="_Ref63782029"/>
      <w:bookmarkStart w:id="380" w:name="_Toc97194329"/>
      <w:bookmarkStart w:id="381" w:name="_Toc97194464"/>
      <w:bookmarkStart w:id="382" w:name="_Toc158026843"/>
      <w:r w:rsidRPr="00603221">
        <w:rPr>
          <w:rFonts w:cs="Tahoma"/>
          <w:lang w:val="el-GR"/>
        </w:rPr>
        <w:t>Παρακολούθηση της σύμβασης</w:t>
      </w:r>
      <w:bookmarkEnd w:id="379"/>
      <w:bookmarkEnd w:id="380"/>
      <w:bookmarkEnd w:id="381"/>
      <w:bookmarkEnd w:id="382"/>
      <w:r w:rsidRPr="00603221">
        <w:rPr>
          <w:rFonts w:cs="Tahoma"/>
          <w:lang w:val="el-GR"/>
        </w:rPr>
        <w:t xml:space="preserve"> </w:t>
      </w:r>
    </w:p>
    <w:p w14:paraId="000E08BA" w14:textId="77777777" w:rsidR="00CE12C7" w:rsidRDefault="00512083">
      <w:pPr>
        <w:rPr>
          <w:lang w:val="el-GR"/>
        </w:rPr>
      </w:pPr>
      <w:r w:rsidRPr="00512083">
        <w:rPr>
          <w:lang w:val="el-GR"/>
        </w:rPr>
        <w:t xml:space="preserve">6.1.1. </w:t>
      </w:r>
      <w:bookmarkStart w:id="383"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571823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5E9E409E" w14:textId="77777777" w:rsidR="00087FEA" w:rsidRDefault="007D792E" w:rsidP="6D816F02">
      <w:pPr>
        <w:rPr>
          <w:lang w:val="el-GR"/>
        </w:rPr>
      </w:pPr>
      <w:r w:rsidRPr="6D816F02">
        <w:rPr>
          <w:lang w:val="el-GR"/>
        </w:rPr>
        <w:t xml:space="preserve">Η αρμόδια </w:t>
      </w:r>
      <w:r w:rsidR="002333E4" w:rsidRPr="6D816F02">
        <w:rPr>
          <w:lang w:val="el-GR"/>
        </w:rPr>
        <w:t>Ε</w:t>
      </w:r>
      <w:r w:rsidRPr="6D816F02">
        <w:rPr>
          <w:lang w:val="el-GR"/>
        </w:rPr>
        <w:t xml:space="preserve">πιτροπή </w:t>
      </w:r>
      <w:r w:rsidR="002333E4" w:rsidRPr="6D816F02">
        <w:rPr>
          <w:lang w:val="el-GR"/>
        </w:rPr>
        <w:t>Π</w:t>
      </w:r>
      <w:r w:rsidRPr="6D816F02">
        <w:rPr>
          <w:lang w:val="el-GR"/>
        </w:rPr>
        <w:t>αρακολού</w:t>
      </w:r>
      <w:r w:rsidR="002333E4" w:rsidRPr="6D816F02">
        <w:rPr>
          <w:lang w:val="el-GR"/>
        </w:rPr>
        <w:t>θη</w:t>
      </w:r>
      <w:r w:rsidRPr="6D816F02">
        <w:rPr>
          <w:lang w:val="el-GR"/>
        </w:rPr>
        <w:t xml:space="preserve">σης </w:t>
      </w:r>
      <w:r w:rsidR="002333E4" w:rsidRPr="6D816F02">
        <w:rPr>
          <w:lang w:val="el-GR"/>
        </w:rPr>
        <w:t>δύναται να αποστέλλει</w:t>
      </w:r>
      <w:r w:rsidR="00512083" w:rsidRPr="6D816F02">
        <w:rPr>
          <w:lang w:val="el-GR"/>
        </w:rPr>
        <w:t xml:space="preserve"> </w:t>
      </w:r>
      <w:r w:rsidR="002333E4" w:rsidRPr="6D816F02">
        <w:rPr>
          <w:lang w:val="el-GR"/>
        </w:rPr>
        <w:t>έγγραφα</w:t>
      </w:r>
      <w:r w:rsidR="00512083" w:rsidRPr="6D816F02">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w:t>
      </w:r>
      <w:r w:rsidR="0849432C" w:rsidRPr="6D816F02">
        <w:rPr>
          <w:rFonts w:eastAsia="Tahoma"/>
          <w:lang w:val="el-GR"/>
        </w:rPr>
        <w:t xml:space="preserve">αποστολή γνωστοποίησης ελέγχου σύμφωνα με το ΠΑΡΑΡΤΗΜΑ Ι, την </w:t>
      </w:r>
      <w:r w:rsidR="00512083" w:rsidRPr="6D816F02">
        <w:rPr>
          <w:lang w:val="el-GR"/>
        </w:rPr>
        <w:t>πιστοποίηση της εκτέλεσης του αντικειμένου της σύμβασης</w:t>
      </w:r>
      <w:r w:rsidR="00B8683B" w:rsidRPr="6D816F02">
        <w:rPr>
          <w:lang w:val="el-GR"/>
        </w:rPr>
        <w:t>,</w:t>
      </w:r>
      <w:r w:rsidR="00512083" w:rsidRPr="6D816F02">
        <w:rPr>
          <w:lang w:val="el-GR"/>
        </w:rPr>
        <w:t xml:space="preserve"> καθώς και τον έλεγχο συμμόρφωσης του αναδόχου με τους όρους αυτής.  </w:t>
      </w:r>
    </w:p>
    <w:p w14:paraId="7821C86F" w14:textId="77777777" w:rsidR="006525C7" w:rsidRPr="00603221" w:rsidRDefault="006525C7" w:rsidP="00512083">
      <w:pPr>
        <w:rPr>
          <w:lang w:val="el-GR"/>
        </w:rPr>
      </w:pPr>
    </w:p>
    <w:bookmarkEnd w:id="383"/>
    <w:p w14:paraId="43133EC3" w14:textId="77777777" w:rsidR="008338F0" w:rsidRPr="00603221" w:rsidRDefault="003355E7" w:rsidP="003A109E">
      <w:pPr>
        <w:pStyle w:val="2"/>
        <w:rPr>
          <w:rFonts w:cs="Tahoma"/>
          <w:lang w:val="el-GR"/>
        </w:rPr>
      </w:pPr>
      <w:r w:rsidRPr="00603221">
        <w:rPr>
          <w:rFonts w:cs="Tahoma"/>
          <w:lang w:val="el-GR"/>
        </w:rPr>
        <w:tab/>
      </w:r>
      <w:bookmarkStart w:id="384" w:name="_Toc97194330"/>
      <w:bookmarkStart w:id="385" w:name="_Toc97194465"/>
      <w:bookmarkStart w:id="386" w:name="_Toc158026844"/>
      <w:r w:rsidRPr="00603221">
        <w:rPr>
          <w:rFonts w:cs="Tahoma"/>
          <w:lang w:val="el-GR"/>
        </w:rPr>
        <w:t>Διάρκεια σύμβασης</w:t>
      </w:r>
      <w:bookmarkEnd w:id="384"/>
      <w:bookmarkEnd w:id="385"/>
      <w:bookmarkEnd w:id="386"/>
      <w:r w:rsidRPr="00603221">
        <w:rPr>
          <w:rFonts w:cs="Tahoma"/>
          <w:lang w:val="el-GR"/>
        </w:rPr>
        <w:t xml:space="preserve"> </w:t>
      </w:r>
    </w:p>
    <w:p w14:paraId="545BA32B" w14:textId="259DB258" w:rsidR="008702D8" w:rsidRPr="00603221" w:rsidRDefault="003355E7" w:rsidP="00B8545D">
      <w:pPr>
        <w:rPr>
          <w:lang w:val="el-GR"/>
        </w:rPr>
      </w:pPr>
      <w:r w:rsidRPr="6D816F02">
        <w:rPr>
          <w:lang w:val="el-GR"/>
        </w:rPr>
        <w:t xml:space="preserve">6.2.1. </w:t>
      </w:r>
      <w:r w:rsidR="008702D8" w:rsidRPr="6D816F02">
        <w:rPr>
          <w:lang w:val="el-GR"/>
        </w:rPr>
        <w:t xml:space="preserve">Η συνολική </w:t>
      </w:r>
      <w:r w:rsidR="008702D8" w:rsidRPr="6D816F02">
        <w:rPr>
          <w:b/>
          <w:bCs/>
          <w:lang w:val="el-GR"/>
        </w:rPr>
        <w:t>διάρκεια</w:t>
      </w:r>
      <w:r w:rsidR="008702D8" w:rsidRPr="6D816F02">
        <w:rPr>
          <w:lang w:val="el-GR"/>
        </w:rPr>
        <w:t xml:space="preserve"> της σύμβασης ορίζεται σε</w:t>
      </w:r>
      <w:r w:rsidR="00140781" w:rsidRPr="6D816F02">
        <w:rPr>
          <w:lang w:val="el-GR"/>
        </w:rPr>
        <w:t xml:space="preserve"> </w:t>
      </w:r>
      <w:r w:rsidR="00275BD1" w:rsidRPr="00F25603">
        <w:rPr>
          <w:b/>
          <w:bCs/>
          <w:lang w:val="el-GR"/>
        </w:rPr>
        <w:t xml:space="preserve">δώδεκα </w:t>
      </w:r>
      <w:r w:rsidR="00140781" w:rsidRPr="00F25603">
        <w:rPr>
          <w:b/>
          <w:bCs/>
          <w:lang w:val="el-GR"/>
        </w:rPr>
        <w:t>(</w:t>
      </w:r>
      <w:r w:rsidR="0043333E" w:rsidRPr="00F25603">
        <w:rPr>
          <w:b/>
          <w:bCs/>
          <w:lang w:val="el-GR"/>
        </w:rPr>
        <w:t>1</w:t>
      </w:r>
      <w:r w:rsidR="00275BD1" w:rsidRPr="00F25603">
        <w:rPr>
          <w:b/>
          <w:bCs/>
          <w:lang w:val="el-GR"/>
        </w:rPr>
        <w:t>2</w:t>
      </w:r>
      <w:r w:rsidR="00140781" w:rsidRPr="00F25603">
        <w:rPr>
          <w:b/>
          <w:bCs/>
          <w:lang w:val="el-GR"/>
        </w:rPr>
        <w:t>)</w:t>
      </w:r>
      <w:r w:rsidR="008702D8" w:rsidRPr="00F25603">
        <w:rPr>
          <w:b/>
          <w:bCs/>
          <w:lang w:val="el-GR"/>
        </w:rPr>
        <w:t xml:space="preserve"> μήνες </w:t>
      </w:r>
      <w:r w:rsidR="008702D8" w:rsidRPr="6D816F02">
        <w:rPr>
          <w:lang w:val="el-GR"/>
        </w:rPr>
        <w:t>και</w:t>
      </w:r>
      <w:r w:rsidR="0029613C" w:rsidRPr="6D816F02">
        <w:rPr>
          <w:lang w:val="el-GR"/>
        </w:rPr>
        <w:t xml:space="preserve"> </w:t>
      </w:r>
      <w:r w:rsidR="008702D8" w:rsidRPr="6D816F02">
        <w:rPr>
          <w:lang w:val="el-GR"/>
        </w:rPr>
        <w:t>νοείται το χρονικό διάστημα από την ημερομηνία υπογραφής της σύμβασης</w:t>
      </w:r>
      <w:r w:rsidR="00E1337D" w:rsidRPr="6D816F02">
        <w:rPr>
          <w:lang w:val="el-GR"/>
        </w:rPr>
        <w:t xml:space="preserve"> </w:t>
      </w:r>
      <w:r w:rsidR="008702D8" w:rsidRPr="6D816F02">
        <w:rPr>
          <w:lang w:val="el-GR"/>
        </w:rPr>
        <w:t>έως την υποβολή του τελευταίου παραδοτέου</w:t>
      </w:r>
      <w:r w:rsidR="00884E8F" w:rsidRPr="00884E8F">
        <w:rPr>
          <w:lang w:val="el-GR"/>
        </w:rPr>
        <w:t xml:space="preserve">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00884E8F" w:rsidRPr="00884E8F">
        <w:rPr>
          <w:u w:val="single"/>
          <w:lang w:val="el-GR"/>
        </w:rPr>
        <w:t>μέχρι την παράδοση και του τελευταίου παραδοτέου που ορίζει την λήξη της σύμβαση</w:t>
      </w:r>
      <w:r w:rsidR="00884E8F" w:rsidRPr="00884E8F">
        <w:rPr>
          <w:lang w:val="el-GR"/>
        </w:rPr>
        <w:t xml:space="preserve">ς και την έναρξη της οριστικής παραλαβής του </w:t>
      </w:r>
      <w:proofErr w:type="spellStart"/>
      <w:r w:rsidR="00884E8F" w:rsidRPr="00884E8F">
        <w:rPr>
          <w:lang w:val="el-GR"/>
        </w:rPr>
        <w:t>έργου</w:t>
      </w:r>
      <w:r w:rsidR="00B13B7D">
        <w:fldChar w:fldCharType="begin"/>
      </w:r>
      <w:r w:rsidRPr="6D816F02">
        <w:rPr>
          <w:lang w:val="el-GR"/>
        </w:rPr>
        <w:instrText xml:space="preserve"> </w:instrText>
      </w:r>
      <w:r>
        <w:instrText>REF</w:instrText>
      </w:r>
      <w:r w:rsidRPr="6D816F02">
        <w:rPr>
          <w:lang w:val="el-GR"/>
        </w:rPr>
        <w:instrText xml:space="preserve"> _</w:instrText>
      </w:r>
      <w:r>
        <w:instrText>Ref</w:instrText>
      </w:r>
      <w:r w:rsidRPr="6D816F02">
        <w:rPr>
          <w:lang w:val="el-GR"/>
        </w:rPr>
        <w:instrText>496625830 \</w:instrText>
      </w:r>
      <w:r>
        <w:instrText>h</w:instrText>
      </w:r>
      <w:r w:rsidRPr="6D816F02">
        <w:rPr>
          <w:lang w:val="el-GR"/>
        </w:rPr>
        <w:instrText xml:space="preserve">  \* </w:instrText>
      </w:r>
      <w:r>
        <w:instrText>MERGEFORMAT</w:instrText>
      </w:r>
      <w:r w:rsidRPr="6D816F02">
        <w:rPr>
          <w:lang w:val="el-GR"/>
        </w:rPr>
        <w:instrText xml:space="preserve"> </w:instrText>
      </w:r>
      <w:r w:rsidR="002052CE">
        <w:fldChar w:fldCharType="separate"/>
      </w:r>
      <w:r w:rsidR="00A21A1B" w:rsidRPr="00603221">
        <w:rPr>
          <w:lang w:val="el-GR"/>
        </w:rPr>
        <w:t>ΠΑΡΑΡΤΗΜΑ</w:t>
      </w:r>
      <w:proofErr w:type="spellEnd"/>
      <w:r w:rsidR="00A21A1B" w:rsidRPr="00603221">
        <w:rPr>
          <w:lang w:val="el-GR"/>
        </w:rPr>
        <w:t xml:space="preserve"> Ι – Αναλυτική Περιγραφή Φυσικού και Οικονομικού Αντικειμένου της Σύμβασης</w:t>
      </w:r>
      <w:r w:rsidR="00B13B7D">
        <w:fldChar w:fldCharType="end"/>
      </w:r>
      <w:r w:rsidR="008702D8" w:rsidRPr="6D816F02">
        <w:rPr>
          <w:lang w:val="el-GR"/>
        </w:rPr>
        <w:t xml:space="preserve">. </w:t>
      </w:r>
    </w:p>
    <w:p w14:paraId="5A8F8AC7" w14:textId="123234E5" w:rsidR="008338F0" w:rsidRDefault="003355E7">
      <w:pPr>
        <w:rPr>
          <w:lang w:val="el-GR"/>
        </w:rPr>
      </w:pPr>
      <w:r w:rsidRPr="6D816F02">
        <w:rPr>
          <w:lang w:val="el-GR"/>
        </w:rPr>
        <w:t>6.2.2. Η</w:t>
      </w:r>
      <w:r w:rsidR="00E1337D" w:rsidRPr="6D816F02">
        <w:rPr>
          <w:lang w:val="el-GR"/>
        </w:rPr>
        <w:t xml:space="preserve"> </w:t>
      </w:r>
      <w:r w:rsidRPr="6D816F02">
        <w:rPr>
          <w:lang w:val="el-GR"/>
        </w:rPr>
        <w:t>συνολική διάρκεια της σύμβασης μπορεί να παρατείνεται μετά από</w:t>
      </w:r>
      <w:r w:rsidR="00E1337D" w:rsidRPr="6D816F02">
        <w:rPr>
          <w:lang w:val="el-GR"/>
        </w:rPr>
        <w:t xml:space="preserve"> </w:t>
      </w:r>
      <w:r w:rsidRPr="6D816F02">
        <w:rPr>
          <w:lang w:val="el-GR"/>
        </w:rPr>
        <w:t>αιτιολογημένη απόφαση της αναθέτουσας αρχής μέχρι το 50% αυτής ύστερα από σχετικό αίτημα του</w:t>
      </w:r>
      <w:r w:rsidR="00E1337D" w:rsidRPr="6D816F02">
        <w:rPr>
          <w:lang w:val="el-GR"/>
        </w:rPr>
        <w:t xml:space="preserve"> </w:t>
      </w:r>
      <w:r w:rsidRPr="6D816F02">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6D816F02">
        <w:rPr>
          <w:lang w:val="el-GR"/>
        </w:rPr>
        <w:t>παραταθείσα</w:t>
      </w:r>
      <w:proofErr w:type="spellEnd"/>
      <w:r w:rsidRPr="6D816F02">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6D816F02">
        <w:rPr>
          <w:lang w:val="el-GR"/>
        </w:rPr>
        <w:t>.</w:t>
      </w:r>
      <w:r w:rsidRPr="6D816F02">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6D816F02">
        <w:rPr>
          <w:lang w:val="el-GR"/>
        </w:rPr>
        <w:t xml:space="preserve">την παρ.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496607484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5.2</w:t>
      </w:r>
      <w:r w:rsidR="00526510">
        <w:fldChar w:fldCharType="end"/>
      </w:r>
      <w:r w:rsidRPr="6D816F02">
        <w:rPr>
          <w:lang w:val="el-GR"/>
        </w:rPr>
        <w:t xml:space="preserve"> της παρούσας.</w:t>
      </w:r>
    </w:p>
    <w:p w14:paraId="4FCBCC2F" w14:textId="77777777" w:rsidR="6D816F02" w:rsidRPr="00F25603" w:rsidRDefault="6D816F02" w:rsidP="00F25603">
      <w:pPr>
        <w:spacing w:after="0"/>
        <w:rPr>
          <w:lang w:val="el-GR"/>
        </w:rPr>
      </w:pPr>
    </w:p>
    <w:p w14:paraId="58650362" w14:textId="77777777" w:rsidR="00BA2DC9" w:rsidRPr="00603221" w:rsidRDefault="00BA2DC9">
      <w:pPr>
        <w:rPr>
          <w:lang w:val="el-GR"/>
        </w:rPr>
      </w:pPr>
    </w:p>
    <w:p w14:paraId="363FBE6A" w14:textId="77777777" w:rsidR="008338F0" w:rsidRPr="00603221" w:rsidRDefault="003355E7" w:rsidP="003A109E">
      <w:pPr>
        <w:pStyle w:val="2"/>
        <w:rPr>
          <w:rFonts w:cs="Tahoma"/>
          <w:lang w:val="el-GR"/>
        </w:rPr>
      </w:pPr>
      <w:r w:rsidRPr="00603221">
        <w:rPr>
          <w:rFonts w:cs="Tahoma"/>
          <w:lang w:val="el-GR"/>
        </w:rPr>
        <w:tab/>
      </w:r>
      <w:bookmarkStart w:id="387" w:name="_Ref40954198"/>
      <w:bookmarkStart w:id="388" w:name="_Ref55381059"/>
      <w:bookmarkStart w:id="389" w:name="_Toc97194331"/>
      <w:bookmarkStart w:id="390" w:name="_Toc97194466"/>
      <w:bookmarkStart w:id="391" w:name="_Toc158026845"/>
      <w:r w:rsidRPr="00603221">
        <w:rPr>
          <w:rFonts w:cs="Tahoma"/>
          <w:lang w:val="el-GR"/>
        </w:rPr>
        <w:t>Παραλαβή του αντικειμένου της σύμβασης</w:t>
      </w:r>
      <w:bookmarkEnd w:id="387"/>
      <w:bookmarkEnd w:id="388"/>
      <w:bookmarkEnd w:id="389"/>
      <w:bookmarkEnd w:id="390"/>
      <w:bookmarkEnd w:id="391"/>
      <w:r w:rsidRPr="00603221">
        <w:rPr>
          <w:rFonts w:cs="Tahoma"/>
          <w:lang w:val="el-GR"/>
        </w:rPr>
        <w:t xml:space="preserve"> </w:t>
      </w:r>
    </w:p>
    <w:p w14:paraId="4678ACFE" w14:textId="3D48EA4C" w:rsidR="00B8528C" w:rsidRPr="00C00860" w:rsidRDefault="00B8528C" w:rsidP="00B8528C">
      <w:pPr>
        <w:rPr>
          <w:lang w:val="el-GR"/>
        </w:rPr>
      </w:pPr>
      <w:bookmarkStart w:id="392" w:name="_Hlk520910148"/>
      <w:r w:rsidRPr="6D816F02">
        <w:rPr>
          <w:b/>
          <w:bCs/>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w:t>
      </w:r>
      <w:r w:rsidR="00BA7B37" w:rsidRPr="00BA7B37">
        <w:rPr>
          <w:lang w:val="el-GR"/>
        </w:rPr>
        <w:t xml:space="preserve">, κατά τα αναλυτικώς αναφερόμενα στο Παράρτημα Ι της παρούσας όπου περιγράφεται η διαδικασία ελέγχου ανά φάση υλοποίησης καθώς και το χρονοδιάγραμμα </w:t>
      </w:r>
      <w:proofErr w:type="spellStart"/>
      <w:r w:rsidR="00BA7B37" w:rsidRPr="00BA7B37">
        <w:rPr>
          <w:lang w:val="el-GR"/>
        </w:rPr>
        <w:t>παράδοσης</w:t>
      </w:r>
      <w:r w:rsidR="00B13B7D">
        <w:rPr>
          <w:highlight w:val="yellow"/>
          <w:lang w:val="el-GR"/>
        </w:rPr>
        <w:fldChar w:fldCharType="begin"/>
      </w:r>
      <w:r w:rsidR="00140781">
        <w:rPr>
          <w:lang w:val="el-GR"/>
        </w:rPr>
        <w:instrText xml:space="preserve"> REF _Ref496625830 \h </w:instrText>
      </w:r>
      <w:r w:rsidR="00B13B7D">
        <w:rPr>
          <w:highlight w:val="yellow"/>
          <w:lang w:val="el-GR"/>
        </w:rPr>
      </w:r>
      <w:r w:rsidR="002052CE">
        <w:rPr>
          <w:highlight w:val="yellow"/>
          <w:lang w:val="el-GR"/>
        </w:rPr>
        <w:fldChar w:fldCharType="separate"/>
      </w:r>
      <w:r w:rsidR="00A21A1B" w:rsidRPr="00603221">
        <w:rPr>
          <w:lang w:val="el-GR"/>
        </w:rPr>
        <w:t>ΠΑΡΑΡΤΗΜΑ</w:t>
      </w:r>
      <w:proofErr w:type="spellEnd"/>
      <w:r w:rsidR="00A21A1B" w:rsidRPr="00603221">
        <w:rPr>
          <w:lang w:val="el-GR"/>
        </w:rPr>
        <w:t xml:space="preserve"> Ι – Αναλυτική Περιγραφή Φυσικού και Οικονομικού Αντικειμένου της Σύμβασης</w:t>
      </w:r>
      <w:r w:rsidR="00B13B7D">
        <w:rPr>
          <w:highlight w:val="yellow"/>
          <w:lang w:val="el-GR"/>
        </w:rPr>
        <w:fldChar w:fldCharType="end"/>
      </w:r>
      <w:r w:rsidRPr="00252398">
        <w:rPr>
          <w:lang w:val="el-GR"/>
        </w:rPr>
        <w:t xml:space="preserve">. </w:t>
      </w:r>
    </w:p>
    <w:p w14:paraId="1E9166DD" w14:textId="77777777" w:rsidR="00B8528C" w:rsidRPr="005550B0" w:rsidRDefault="00B8528C" w:rsidP="00B8528C">
      <w:pPr>
        <w:rPr>
          <w:lang w:val="el-GR"/>
        </w:rPr>
      </w:pPr>
      <w:r w:rsidRPr="00C00860">
        <w:rPr>
          <w:b/>
          <w:lang w:val="el-GR"/>
        </w:rPr>
        <w:lastRenderedPageBreak/>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4B23F6EA"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3DC4458D"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2DAD0432"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186C110"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09A966EC"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42DE129F"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5C7D4204" w14:textId="77777777" w:rsidR="00BB555C" w:rsidRDefault="00BB555C">
      <w:pPr>
        <w:rPr>
          <w:lang w:val="el-GR"/>
        </w:rPr>
      </w:pPr>
      <w:bookmarkStart w:id="393" w:name="_Hlk9421462"/>
      <w:bookmarkEnd w:id="392"/>
    </w:p>
    <w:bookmarkEnd w:id="393"/>
    <w:p w14:paraId="4C5A6EA4" w14:textId="77777777" w:rsidR="008338F0" w:rsidRPr="00603221" w:rsidRDefault="003355E7" w:rsidP="003A109E">
      <w:pPr>
        <w:pStyle w:val="2"/>
        <w:rPr>
          <w:rFonts w:cs="Tahoma"/>
          <w:lang w:val="el-GR"/>
        </w:rPr>
      </w:pPr>
      <w:r w:rsidRPr="00603221">
        <w:rPr>
          <w:rFonts w:cs="Tahoma"/>
          <w:lang w:val="el-GR"/>
        </w:rPr>
        <w:tab/>
      </w:r>
      <w:bookmarkStart w:id="394" w:name="_Ref496625354"/>
      <w:bookmarkStart w:id="395" w:name="_Toc97194332"/>
      <w:bookmarkStart w:id="396" w:name="_Toc97194467"/>
      <w:bookmarkStart w:id="397" w:name="_Toc158026846"/>
      <w:r w:rsidRPr="00603221">
        <w:rPr>
          <w:rFonts w:cs="Tahoma"/>
          <w:lang w:val="el-GR"/>
        </w:rPr>
        <w:t>Απόρριψη παραδοτέων – Αντικατάσταση</w:t>
      </w:r>
      <w:bookmarkEnd w:id="394"/>
      <w:bookmarkEnd w:id="395"/>
      <w:bookmarkEnd w:id="396"/>
      <w:bookmarkEnd w:id="397"/>
      <w:r w:rsidRPr="00603221">
        <w:rPr>
          <w:rFonts w:cs="Tahoma"/>
          <w:lang w:val="el-GR"/>
        </w:rPr>
        <w:t xml:space="preserve"> </w:t>
      </w:r>
    </w:p>
    <w:p w14:paraId="44536597" w14:textId="1D70CF91" w:rsidR="000653F1" w:rsidRPr="006B2C94" w:rsidRDefault="000653F1" w:rsidP="000653F1">
      <w:pPr>
        <w:rPr>
          <w:lang w:val="el-GR"/>
        </w:rPr>
      </w:pPr>
      <w:r w:rsidRPr="2BF22DFF">
        <w:rPr>
          <w:rFonts w:eastAsia="SimSun"/>
          <w:lang w:val="el-GR"/>
        </w:rPr>
        <w:t xml:space="preserve">Σε περίπτωση οριστικής απόρριψης ολόκληρου ή μέρους των παρεχόμενων υπηρεσιών ή/και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496607484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rPr>
        <w:t>5.2</w:t>
      </w:r>
      <w:r w:rsidR="00526510">
        <w:fldChar w:fldCharType="end"/>
      </w:r>
      <w:r w:rsidRPr="2BF22DFF">
        <w:rPr>
          <w:lang w:val="el-GR"/>
        </w:rPr>
        <w:t xml:space="preserve"> </w:t>
      </w:r>
      <w:r w:rsidRPr="2BF22DFF">
        <w:rPr>
          <w:rFonts w:eastAsia="SimSun"/>
          <w:lang w:val="el-GR"/>
        </w:rPr>
        <w:t>της παρούσας, λόγω εκπρόθεσμης παράδοσης.</w:t>
      </w:r>
    </w:p>
    <w:p w14:paraId="4E6D2DCB" w14:textId="77777777" w:rsidR="000653F1" w:rsidRPr="006B2C94" w:rsidRDefault="000653F1" w:rsidP="000653F1">
      <w:pPr>
        <w:rPr>
          <w:lang w:val="el-GR"/>
        </w:rPr>
      </w:pPr>
      <w:r>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D8299B7"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264FDA9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6080EBC1" w14:textId="77777777" w:rsidR="008338F0" w:rsidRPr="00603221" w:rsidRDefault="003355E7" w:rsidP="003A109E">
      <w:pPr>
        <w:pStyle w:val="2"/>
        <w:rPr>
          <w:rFonts w:cs="Tahoma"/>
          <w:lang w:val="el-GR"/>
        </w:rPr>
      </w:pPr>
      <w:bookmarkStart w:id="398" w:name="_Toc74566947"/>
      <w:bookmarkStart w:id="399" w:name="_Toc74566948"/>
      <w:bookmarkStart w:id="400" w:name="_Toc74566949"/>
      <w:bookmarkStart w:id="401" w:name="_Toc74566950"/>
      <w:bookmarkStart w:id="402" w:name="_Toc74566951"/>
      <w:bookmarkEnd w:id="398"/>
      <w:bookmarkEnd w:id="399"/>
      <w:bookmarkEnd w:id="400"/>
      <w:bookmarkEnd w:id="401"/>
      <w:bookmarkEnd w:id="402"/>
      <w:r w:rsidRPr="00603221">
        <w:rPr>
          <w:rFonts w:cs="Tahoma"/>
          <w:lang w:val="el-GR"/>
        </w:rPr>
        <w:tab/>
      </w:r>
      <w:bookmarkStart w:id="403" w:name="_Toc97194333"/>
      <w:bookmarkStart w:id="404" w:name="_Toc97194468"/>
      <w:bookmarkStart w:id="405" w:name="_Toc158026847"/>
      <w:r w:rsidRPr="00603221">
        <w:rPr>
          <w:rFonts w:cs="Tahoma"/>
          <w:lang w:val="el-GR"/>
        </w:rPr>
        <w:t>Αναπροσαρμογή τιμής</w:t>
      </w:r>
      <w:bookmarkEnd w:id="403"/>
      <w:bookmarkEnd w:id="404"/>
      <w:bookmarkEnd w:id="405"/>
      <w:r w:rsidRPr="00603221">
        <w:rPr>
          <w:rFonts w:cs="Tahoma"/>
          <w:lang w:val="el-GR"/>
        </w:rPr>
        <w:t xml:space="preserve"> </w:t>
      </w:r>
    </w:p>
    <w:p w14:paraId="4CE12759" w14:textId="77777777" w:rsidR="008338F0" w:rsidRPr="00140781" w:rsidRDefault="00140781">
      <w:pPr>
        <w:rPr>
          <w:rFonts w:eastAsia="SimSun"/>
          <w:lang w:val="el-GR"/>
        </w:rPr>
      </w:pPr>
      <w:r w:rsidRPr="00140781">
        <w:rPr>
          <w:rFonts w:eastAsia="SimSun"/>
          <w:lang w:val="el-GR"/>
        </w:rPr>
        <w:t>Δεν προβλέπεται</w:t>
      </w:r>
    </w:p>
    <w:p w14:paraId="74AF722C" w14:textId="77777777" w:rsidR="008338F0" w:rsidRPr="00603221" w:rsidRDefault="008338F0">
      <w:pPr>
        <w:rPr>
          <w:i/>
          <w:iCs/>
          <w:color w:val="5B9BD5"/>
          <w:spacing w:val="5"/>
          <w:kern w:val="1"/>
          <w:lang w:val="el-GR"/>
        </w:rPr>
      </w:pPr>
    </w:p>
    <w:p w14:paraId="09BBF0F5" w14:textId="77777777" w:rsidR="008338F0" w:rsidRPr="00603221" w:rsidRDefault="003355E7" w:rsidP="003329FF">
      <w:pPr>
        <w:pStyle w:val="1"/>
        <w:numPr>
          <w:ilvl w:val="0"/>
          <w:numId w:val="0"/>
        </w:numPr>
        <w:ind w:left="432" w:hanging="432"/>
        <w:rPr>
          <w:lang w:val="el-GR"/>
        </w:rPr>
      </w:pPr>
      <w:bookmarkStart w:id="406" w:name="_Toc97194469"/>
      <w:bookmarkStart w:id="407" w:name="_Toc158026848"/>
      <w:r w:rsidRPr="00603221">
        <w:rPr>
          <w:lang w:val="el-GR"/>
        </w:rPr>
        <w:lastRenderedPageBreak/>
        <w:t>ΠΑΡΑΡΤΗΜΑΤΑ</w:t>
      </w:r>
      <w:bookmarkEnd w:id="406"/>
      <w:bookmarkEnd w:id="407"/>
    </w:p>
    <w:p w14:paraId="0A179AEF" w14:textId="77777777" w:rsidR="008338F0" w:rsidRPr="00603221" w:rsidRDefault="003355E7" w:rsidP="003329FF">
      <w:pPr>
        <w:pStyle w:val="2"/>
        <w:numPr>
          <w:ilvl w:val="0"/>
          <w:numId w:val="0"/>
        </w:numPr>
        <w:tabs>
          <w:tab w:val="clear" w:pos="567"/>
        </w:tabs>
        <w:rPr>
          <w:rFonts w:cs="Tahoma"/>
          <w:lang w:val="el-GR"/>
        </w:rPr>
      </w:pPr>
      <w:bookmarkStart w:id="408" w:name="_Ref496625830"/>
      <w:bookmarkStart w:id="409" w:name="_Toc97194334"/>
      <w:bookmarkStart w:id="410" w:name="_Toc97194470"/>
      <w:bookmarkStart w:id="411" w:name="_Toc158026849"/>
      <w:bookmarkStart w:id="412" w:name="_Ref496625399"/>
      <w:r w:rsidRPr="00603221">
        <w:rPr>
          <w:rFonts w:cs="Tahoma"/>
          <w:lang w:val="el-GR"/>
        </w:rPr>
        <w:t>ΠΑΡΑΡΤΗΜΑ Ι – Αναλυτική Περιγραφή Φυσικού και Οικονομικού Αντικειμένου της Σύμβασης</w:t>
      </w:r>
      <w:bookmarkEnd w:id="408"/>
      <w:bookmarkEnd w:id="409"/>
      <w:bookmarkEnd w:id="410"/>
      <w:bookmarkEnd w:id="411"/>
      <w:r w:rsidRPr="00603221">
        <w:rPr>
          <w:rFonts w:cs="Tahoma"/>
          <w:lang w:val="el-GR"/>
        </w:rPr>
        <w:t xml:space="preserve"> </w:t>
      </w:r>
      <w:bookmarkEnd w:id="412"/>
    </w:p>
    <w:p w14:paraId="469F7194" w14:textId="77777777" w:rsidR="00B42BA2" w:rsidRPr="00FD26DD" w:rsidRDefault="00B42BA2" w:rsidP="00CD2A7F">
      <w:pPr>
        <w:rPr>
          <w:rFonts w:eastAsia="SimSun"/>
          <w:lang w:val="el-GR"/>
        </w:rPr>
      </w:pPr>
      <w:bookmarkStart w:id="413" w:name="_Ref51336725"/>
      <w:bookmarkStart w:id="414" w:name="_Toc53671308"/>
    </w:p>
    <w:p w14:paraId="6DD521CA" w14:textId="77777777" w:rsidR="754C0400" w:rsidRPr="00BB041A" w:rsidRDefault="754C0400" w:rsidP="00F25603">
      <w:pPr>
        <w:pStyle w:val="4"/>
        <w:numPr>
          <w:ilvl w:val="3"/>
          <w:numId w:val="0"/>
        </w:numPr>
        <w:spacing w:before="0" w:after="120" w:line="252" w:lineRule="auto"/>
        <w:rPr>
          <w:rFonts w:eastAsia="Tahoma"/>
          <w:lang w:val="el-GR"/>
        </w:rPr>
      </w:pPr>
      <w:bookmarkStart w:id="415" w:name="_Toc158026850"/>
      <w:r w:rsidRPr="00F25603">
        <w:rPr>
          <w:rFonts w:eastAsia="Tahoma" w:cs="Tahoma"/>
          <w:szCs w:val="22"/>
          <w:lang w:val="el-GR"/>
        </w:rPr>
        <w:t>1.</w:t>
      </w:r>
      <w:r w:rsidRPr="00F25603">
        <w:rPr>
          <w:rFonts w:ascii="Times New Roman" w:hAnsi="Times New Roman"/>
          <w:b w:val="0"/>
          <w:bCs w:val="0"/>
          <w:sz w:val="13"/>
          <w:szCs w:val="13"/>
          <w:lang w:val="el-GR"/>
        </w:rPr>
        <w:t xml:space="preserve">    </w:t>
      </w:r>
      <w:r w:rsidRPr="00BB041A">
        <w:rPr>
          <w:rFonts w:eastAsia="Tahoma" w:cs="Tahoma"/>
          <w:szCs w:val="22"/>
          <w:lang w:val="el-GR"/>
        </w:rPr>
        <w:t>ΠΕΡΙΓΡΑΦΗ ΦΥΣΙΚΟΥ ΑΝΤΙΚΕΙΜΕΝΟΥ ΤΗΣ ΣΥΜΒΑΣΗΣ</w:t>
      </w:r>
      <w:bookmarkEnd w:id="415"/>
    </w:p>
    <w:p w14:paraId="247E3939" w14:textId="77777777" w:rsidR="754C0400" w:rsidRPr="00BB041A" w:rsidRDefault="754C0400" w:rsidP="00BB041A">
      <w:pPr>
        <w:pStyle w:val="4"/>
        <w:numPr>
          <w:ilvl w:val="3"/>
          <w:numId w:val="0"/>
        </w:numPr>
        <w:tabs>
          <w:tab w:val="left" w:pos="1134"/>
        </w:tabs>
        <w:spacing w:before="0" w:after="120" w:line="252" w:lineRule="auto"/>
        <w:rPr>
          <w:rFonts w:eastAsia="Tahoma"/>
          <w:lang w:val="el-GR"/>
        </w:rPr>
      </w:pPr>
      <w:bookmarkStart w:id="416" w:name="_Toc158026851"/>
      <w:r w:rsidRPr="00BB041A">
        <w:rPr>
          <w:rFonts w:eastAsia="Tahoma" w:cs="Tahoma"/>
          <w:szCs w:val="22"/>
          <w:lang w:val="el-GR"/>
        </w:rPr>
        <w:t>1.1.</w:t>
      </w:r>
      <w:r w:rsidRPr="00BB041A">
        <w:rPr>
          <w:rFonts w:ascii="Times New Roman" w:hAnsi="Times New Roman"/>
          <w:b w:val="0"/>
          <w:bCs w:val="0"/>
          <w:sz w:val="13"/>
          <w:szCs w:val="13"/>
          <w:lang w:val="el-GR"/>
        </w:rPr>
        <w:t xml:space="preserve">      </w:t>
      </w:r>
      <w:r w:rsidRPr="00BB041A">
        <w:rPr>
          <w:rFonts w:eastAsia="Tahoma" w:cs="Tahoma"/>
          <w:szCs w:val="22"/>
          <w:lang w:val="el-GR"/>
        </w:rPr>
        <w:t>ΠΕΡΙΒΑΛΛΟΝ ΤΗΣ ΣΥΜΒΑΣΗΣ</w:t>
      </w:r>
      <w:bookmarkEnd w:id="416"/>
      <w:r w:rsidRPr="00BB041A">
        <w:rPr>
          <w:rFonts w:eastAsia="Tahoma" w:cs="Tahoma"/>
          <w:szCs w:val="22"/>
          <w:lang w:val="el-GR"/>
        </w:rPr>
        <w:t xml:space="preserve"> </w:t>
      </w:r>
    </w:p>
    <w:p w14:paraId="1965F67B" w14:textId="77777777" w:rsidR="754C0400" w:rsidRPr="00BB041A" w:rsidRDefault="754C0400" w:rsidP="00BB041A">
      <w:pPr>
        <w:pStyle w:val="4"/>
        <w:numPr>
          <w:ilvl w:val="3"/>
          <w:numId w:val="0"/>
        </w:numPr>
        <w:tabs>
          <w:tab w:val="left" w:pos="1134"/>
        </w:tabs>
        <w:spacing w:before="0" w:after="120" w:line="252" w:lineRule="auto"/>
        <w:rPr>
          <w:rFonts w:eastAsia="Tahoma"/>
          <w:lang w:val="el-GR"/>
        </w:rPr>
      </w:pPr>
      <w:bookmarkStart w:id="417" w:name="_Toc158026852"/>
      <w:r w:rsidRPr="00BB041A">
        <w:rPr>
          <w:rFonts w:eastAsia="Tahoma" w:cs="Tahoma"/>
          <w:szCs w:val="22"/>
          <w:lang w:val="el-GR"/>
        </w:rPr>
        <w:t>1.1.1.</w:t>
      </w:r>
      <w:r w:rsidRPr="00BB041A">
        <w:rPr>
          <w:rFonts w:ascii="Times New Roman" w:hAnsi="Times New Roman"/>
          <w:b w:val="0"/>
          <w:bCs w:val="0"/>
          <w:sz w:val="13"/>
          <w:szCs w:val="13"/>
          <w:lang w:val="el-GR"/>
        </w:rPr>
        <w:t xml:space="preserve">              </w:t>
      </w:r>
      <w:r w:rsidRPr="00BB041A">
        <w:rPr>
          <w:rFonts w:eastAsia="Tahoma" w:cs="Tahoma"/>
          <w:szCs w:val="22"/>
          <w:lang w:val="el-GR"/>
        </w:rPr>
        <w:t>Φορέας Διαχείρισης και Φορέας Υλοποίησης – Αναθέτουσα Αρχή</w:t>
      </w:r>
      <w:bookmarkEnd w:id="417"/>
      <w:r w:rsidRPr="00BB041A">
        <w:rPr>
          <w:rFonts w:eastAsia="Tahoma" w:cs="Tahoma"/>
          <w:szCs w:val="22"/>
          <w:lang w:val="el-GR"/>
        </w:rPr>
        <w:t xml:space="preserve"> </w:t>
      </w:r>
    </w:p>
    <w:p w14:paraId="77AD9E0D" w14:textId="77777777" w:rsidR="754C0400" w:rsidRDefault="754C0400" w:rsidP="00BB041A">
      <w:pPr>
        <w:shd w:val="clear" w:color="auto" w:fill="FFFFFF" w:themeFill="background1"/>
        <w:spacing w:line="252" w:lineRule="auto"/>
        <w:rPr>
          <w:rFonts w:eastAsia="Tahoma"/>
          <w:color w:val="000000" w:themeColor="text1"/>
          <w:lang w:val="el-GR"/>
        </w:rPr>
      </w:pPr>
      <w:r w:rsidRPr="6D816F02">
        <w:rPr>
          <w:rFonts w:eastAsia="Tahoma"/>
          <w:color w:val="000000" w:themeColor="text1"/>
          <w:lang w:val="el-GR"/>
        </w:rPr>
        <w:t xml:space="preserve">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w:t>
      </w:r>
      <w:proofErr w:type="spellStart"/>
      <w:r w:rsidRPr="6D816F02">
        <w:rPr>
          <w:rFonts w:eastAsia="Tahoma"/>
          <w:color w:val="000000" w:themeColor="text1"/>
          <w:lang w:val="el-GR"/>
        </w:rPr>
        <w:t>Υποτομέας</w:t>
      </w:r>
      <w:proofErr w:type="spellEnd"/>
      <w:r w:rsidRPr="6D816F02">
        <w:rPr>
          <w:rFonts w:eastAsia="Tahoma"/>
          <w:color w:val="000000" w:themeColor="text1"/>
          <w:lang w:val="el-GR"/>
        </w:rPr>
        <w:t xml:space="preserve"> Νομικά Πρόσωπα Κεντρικής Κυβέρνησης και Δημόσιες Επιχειρήσεις.</w:t>
      </w:r>
    </w:p>
    <w:bookmarkEnd w:id="413"/>
    <w:bookmarkEnd w:id="414"/>
    <w:p w14:paraId="5A9562F7" w14:textId="77777777" w:rsidR="00FD26DD" w:rsidRPr="00FD26DD" w:rsidRDefault="00FD26DD" w:rsidP="6D816F02">
      <w:pPr>
        <w:suppressAutoHyphens w:val="0"/>
        <w:spacing w:line="252" w:lineRule="auto"/>
        <w:rPr>
          <w:lang w:val="el-GR"/>
        </w:rPr>
      </w:pPr>
      <w:r w:rsidRPr="6D816F02">
        <w:rPr>
          <w:lang w:val="el-GR"/>
        </w:rPr>
        <w:t xml:space="preserve">Η </w:t>
      </w:r>
      <w:r w:rsidR="3A577F96" w:rsidRPr="001A0849">
        <w:rPr>
          <w:b/>
          <w:bCs/>
          <w:lang w:val="el-GR"/>
        </w:rPr>
        <w:t>“</w:t>
      </w:r>
      <w:r w:rsidRPr="001A0849">
        <w:rPr>
          <w:b/>
          <w:bCs/>
          <w:lang w:val="el-GR"/>
        </w:rPr>
        <w:t>Κοινωνία της Πληροφορίας Μ</w:t>
      </w:r>
      <w:r w:rsidR="16EC8C34" w:rsidRPr="001A0849">
        <w:rPr>
          <w:b/>
          <w:bCs/>
          <w:lang w:val="el-GR"/>
        </w:rPr>
        <w:t xml:space="preserve">ονοπρόσωπη </w:t>
      </w:r>
      <w:r w:rsidRPr="001A0849">
        <w:rPr>
          <w:b/>
          <w:bCs/>
          <w:lang w:val="el-GR"/>
        </w:rPr>
        <w:t>Α.Ε.</w:t>
      </w:r>
      <w:r w:rsidR="507AE240" w:rsidRPr="001A0849">
        <w:rPr>
          <w:b/>
          <w:bCs/>
          <w:lang w:val="el-GR"/>
        </w:rPr>
        <w:t>”</w:t>
      </w:r>
      <w:r w:rsidRPr="6D816F02">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w:t>
      </w:r>
      <w:r w:rsidR="7CA59530" w:rsidRPr="6D816F02">
        <w:rPr>
          <w:rFonts w:eastAsia="Tahoma"/>
          <w:color w:val="000000" w:themeColor="text1"/>
          <w:lang w:val="el-GR"/>
        </w:rPr>
        <w:t>5111/Β'/04-11-2021</w:t>
      </w:r>
      <w:r w:rsidRPr="6D816F02">
        <w:rPr>
          <w:lang w:val="el-GR"/>
        </w:rPr>
        <w:t>) και εποπτεύεται από το Υπουργείο Ψηφιακής Διακυβέρνησης.</w:t>
      </w:r>
    </w:p>
    <w:p w14:paraId="30027C84" w14:textId="77777777" w:rsidR="00FD26DD" w:rsidRPr="00FD26DD" w:rsidRDefault="00FD26DD" w:rsidP="6D816F02">
      <w:pPr>
        <w:shd w:val="clear" w:color="auto" w:fill="FFFFFF" w:themeFill="background1"/>
        <w:suppressAutoHyphens w:val="0"/>
        <w:spacing w:line="252" w:lineRule="auto"/>
        <w:rPr>
          <w:lang w:val="el-GR"/>
        </w:rPr>
      </w:pPr>
      <w:r w:rsidRPr="6D816F02">
        <w:rPr>
          <w:lang w:val="el-GR"/>
        </w:rPr>
        <w:t xml:space="preserve">Βασικός σκοπός της Εταιρείας, όπως ορίζεται στην τελευταία τροποποίηση του καταστατικού αυτής (ΦΕΚ </w:t>
      </w:r>
      <w:r w:rsidR="371D17D7" w:rsidRPr="6D816F02">
        <w:rPr>
          <w:rFonts w:eastAsia="Tahoma"/>
          <w:color w:val="000000" w:themeColor="text1"/>
          <w:lang w:val="el-GR"/>
        </w:rPr>
        <w:t>5111/Β'/04-11-2021</w:t>
      </w:r>
      <w:r w:rsidRPr="6D816F02">
        <w:rPr>
          <w:lang w:val="el-GR"/>
        </w:rPr>
        <w:t>), είναι:</w:t>
      </w:r>
    </w:p>
    <w:p w14:paraId="6A6FA52C" w14:textId="77777777" w:rsidR="00FD26DD" w:rsidRPr="00FD26DD" w:rsidRDefault="00FD26DD" w:rsidP="00BB041A">
      <w:pPr>
        <w:pStyle w:val="aff"/>
        <w:numPr>
          <w:ilvl w:val="0"/>
          <w:numId w:val="7"/>
        </w:numPr>
        <w:shd w:val="clear" w:color="auto" w:fill="FFFFFF" w:themeFill="background1"/>
        <w:suppressAutoHyphens w:val="0"/>
        <w:spacing w:line="252" w:lineRule="auto"/>
        <w:rPr>
          <w:lang w:val="el-GR"/>
        </w:rPr>
      </w:pPr>
      <w:r w:rsidRPr="6D816F02">
        <w:rPr>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6D816F02">
        <w:rPr>
          <w:lang w:val="el-GR"/>
        </w:rPr>
        <w:t>ενωσιακούς</w:t>
      </w:r>
      <w:proofErr w:type="spellEnd"/>
      <w:r w:rsidRPr="6D816F02">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820854A" w14:textId="77777777" w:rsidR="00FD26DD" w:rsidRPr="00FD26DD" w:rsidRDefault="00FD26DD" w:rsidP="00BB041A">
      <w:pPr>
        <w:pStyle w:val="aff"/>
        <w:numPr>
          <w:ilvl w:val="0"/>
          <w:numId w:val="7"/>
        </w:numPr>
        <w:shd w:val="clear" w:color="auto" w:fill="FFFFFF" w:themeFill="background1"/>
        <w:suppressAutoHyphens w:val="0"/>
        <w:spacing w:line="252" w:lineRule="auto"/>
        <w:rPr>
          <w:lang w:val="el-GR"/>
        </w:rPr>
      </w:pPr>
      <w:r w:rsidRPr="6D816F02">
        <w:rPr>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6D816F02">
        <w:rPr>
          <w:lang w:val="el-GR"/>
        </w:rPr>
        <w:t>ενωσιακούς</w:t>
      </w:r>
      <w:proofErr w:type="spellEnd"/>
      <w:r w:rsidRPr="6D816F02">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2A64ED5" w14:textId="77777777" w:rsidR="00FD26DD" w:rsidRPr="00FD26DD" w:rsidRDefault="00FD26DD" w:rsidP="00BB041A">
      <w:pPr>
        <w:pStyle w:val="aff"/>
        <w:numPr>
          <w:ilvl w:val="0"/>
          <w:numId w:val="7"/>
        </w:numPr>
        <w:shd w:val="clear" w:color="auto" w:fill="FFFFFF" w:themeFill="background1"/>
        <w:suppressAutoHyphens w:val="0"/>
        <w:spacing w:line="252" w:lineRule="auto"/>
        <w:rPr>
          <w:lang w:val="el-GR"/>
        </w:rPr>
      </w:pPr>
      <w:r w:rsidRPr="6D816F02">
        <w:rPr>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712B313F" w14:textId="77777777" w:rsidR="00FD26DD" w:rsidRPr="00FD26DD" w:rsidRDefault="00FD26DD" w:rsidP="00BB041A">
      <w:pPr>
        <w:pStyle w:val="aff"/>
        <w:numPr>
          <w:ilvl w:val="0"/>
          <w:numId w:val="7"/>
        </w:numPr>
        <w:shd w:val="clear" w:color="auto" w:fill="FFFFFF" w:themeFill="background1"/>
        <w:suppressAutoHyphens w:val="0"/>
        <w:spacing w:line="252" w:lineRule="auto"/>
        <w:rPr>
          <w:lang w:val="el-GR"/>
        </w:rPr>
      </w:pPr>
      <w:r w:rsidRPr="6D816F02">
        <w:rPr>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10D1F12" w14:textId="77777777" w:rsidR="00FD26DD" w:rsidRPr="00FD26DD" w:rsidRDefault="00FD26DD" w:rsidP="00BB041A">
      <w:pPr>
        <w:pStyle w:val="aff"/>
        <w:numPr>
          <w:ilvl w:val="0"/>
          <w:numId w:val="7"/>
        </w:numPr>
        <w:shd w:val="clear" w:color="auto" w:fill="FFFFFF" w:themeFill="background1"/>
        <w:suppressAutoHyphens w:val="0"/>
        <w:spacing w:line="252" w:lineRule="auto"/>
        <w:rPr>
          <w:lang w:val="el-GR"/>
        </w:rPr>
      </w:pPr>
      <w:r w:rsidRPr="6D816F02">
        <w:rPr>
          <w:lang w:val="el-GR"/>
        </w:rPr>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w:t>
      </w:r>
      <w:r w:rsidR="001A0849">
        <w:rPr>
          <w:lang w:val="el-GR"/>
        </w:rPr>
        <w:t>Τ</w:t>
      </w:r>
      <w:r w:rsidRPr="6D816F02">
        <w:rPr>
          <w:lang w:val="el-GR"/>
        </w:rPr>
        <w:t xml:space="preserve">ακτικού </w:t>
      </w:r>
      <w:r w:rsidR="001A0849">
        <w:rPr>
          <w:lang w:val="el-GR"/>
        </w:rPr>
        <w:t>Π</w:t>
      </w:r>
      <w:r w:rsidRPr="6D816F02">
        <w:rPr>
          <w:lang w:val="el-GR"/>
        </w:rPr>
        <w:t>ροϋπολογισμού.</w:t>
      </w:r>
    </w:p>
    <w:p w14:paraId="0F6DBFA5" w14:textId="77777777" w:rsidR="6923A547" w:rsidRDefault="6923A547" w:rsidP="00BB041A">
      <w:pPr>
        <w:pStyle w:val="aff"/>
        <w:numPr>
          <w:ilvl w:val="0"/>
          <w:numId w:val="7"/>
        </w:numPr>
        <w:shd w:val="clear" w:color="auto" w:fill="FFFFFF" w:themeFill="background1"/>
        <w:spacing w:line="252" w:lineRule="auto"/>
        <w:rPr>
          <w:lang w:val="el-GR"/>
        </w:rPr>
      </w:pPr>
      <w:r w:rsidRPr="6D816F02">
        <w:rPr>
          <w:color w:val="000000" w:themeColor="text1"/>
          <w:lang w:val="el-GR"/>
        </w:rPr>
        <w:t>Η ανάληψη της εκτέλεσης τεχνικών έργων συναφών με τους σκοπούς του Υπουργείου Ψηφιακής Διακυβέρνησης</w:t>
      </w:r>
      <w:r w:rsidRPr="6D816F02">
        <w:rPr>
          <w:lang w:val="el-GR"/>
        </w:rPr>
        <w:t xml:space="preserve">, που χρηματοδοτούνται από επιχειρησιακά προγράμματα του ΕΣΠΑ ή από άλλα συγχρηματοδοτούμενα ευρωπαϊκά προγράμματα, ή/και εθνικά </w:t>
      </w:r>
      <w:r w:rsidRPr="6D816F02">
        <w:rPr>
          <w:lang w:val="el-GR"/>
        </w:rPr>
        <w:lastRenderedPageBreak/>
        <w:t xml:space="preserve">προγράμματα με χρηματοδότηση μέσω του Προγράμματος Δημοσίων Επενδύσεων ή/και μέσω του </w:t>
      </w:r>
      <w:r w:rsidRPr="6D816F02">
        <w:rPr>
          <w:color w:val="000000" w:themeColor="text1"/>
          <w:lang w:val="el-GR"/>
        </w:rPr>
        <w:t>Τακτικού Προϋπολογισμού ή/και μέσω κάθε άλλης πηγής χρηματοδότησης</w:t>
      </w:r>
      <w:r w:rsidRPr="6D816F02">
        <w:rPr>
          <w:lang w:val="el-GR"/>
        </w:rPr>
        <w:t>.</w:t>
      </w:r>
    </w:p>
    <w:p w14:paraId="005DE913" w14:textId="77777777" w:rsidR="00FD26DD" w:rsidRPr="00FD26DD" w:rsidRDefault="00FD26DD" w:rsidP="00BB041A">
      <w:pPr>
        <w:pStyle w:val="aff"/>
        <w:numPr>
          <w:ilvl w:val="0"/>
          <w:numId w:val="7"/>
        </w:numPr>
        <w:shd w:val="clear" w:color="auto" w:fill="FFFFFF" w:themeFill="background1"/>
        <w:suppressAutoHyphens w:val="0"/>
        <w:spacing w:line="252" w:lineRule="auto"/>
        <w:rPr>
          <w:lang w:val="el-GR"/>
        </w:rPr>
      </w:pPr>
      <w:r w:rsidRPr="6D816F02">
        <w:rPr>
          <w:lang w:val="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6D816F02">
        <w:rPr>
          <w:lang w:val="el-GR"/>
        </w:rPr>
        <w:t>ενωσιακή</w:t>
      </w:r>
      <w:proofErr w:type="spellEnd"/>
      <w:r w:rsidRPr="6D816F02">
        <w:rPr>
          <w:lang w:val="el-GR"/>
        </w:rPr>
        <w:t xml:space="preserve"> ή/και εθνική) ύστερα από αίτηση του φορέα και υπογραφή σχετικής προγραμματικής συμφωνίας με την εταιρεία.</w:t>
      </w:r>
    </w:p>
    <w:p w14:paraId="2DC31FFF" w14:textId="77777777" w:rsidR="00BB041A" w:rsidRDefault="00FD26DD" w:rsidP="00BB041A">
      <w:pPr>
        <w:pStyle w:val="aff"/>
        <w:numPr>
          <w:ilvl w:val="0"/>
          <w:numId w:val="7"/>
        </w:numPr>
        <w:shd w:val="clear" w:color="auto" w:fill="FFFFFF" w:themeFill="background1"/>
        <w:suppressAutoHyphens w:val="0"/>
        <w:spacing w:line="252" w:lineRule="auto"/>
        <w:rPr>
          <w:lang w:val="el-GR"/>
        </w:rPr>
      </w:pPr>
      <w:r w:rsidRPr="6D816F02">
        <w:rPr>
          <w:lang w:val="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ή/και εθνικά προγράμματα χρηματοδοτούμενα από το Πρόγραμμα Δημοσίων Επενδύσεων ή/και από κάθε άλλη πηγή. </w:t>
      </w:r>
    </w:p>
    <w:p w14:paraId="31AF45EB" w14:textId="77777777" w:rsidR="00FD26DD" w:rsidRPr="00FD26DD" w:rsidRDefault="00FD26DD" w:rsidP="00BB041A">
      <w:pPr>
        <w:pStyle w:val="aff"/>
        <w:numPr>
          <w:ilvl w:val="0"/>
          <w:numId w:val="7"/>
        </w:numPr>
        <w:shd w:val="clear" w:color="auto" w:fill="FFFFFF" w:themeFill="background1"/>
        <w:suppressAutoHyphens w:val="0"/>
        <w:spacing w:line="252" w:lineRule="auto"/>
        <w:rPr>
          <w:lang w:val="el-GR"/>
        </w:rPr>
      </w:pPr>
      <w:r w:rsidRPr="6D816F02">
        <w:rPr>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6D816F02">
        <w:rPr>
          <w:lang w:val="el-GR"/>
        </w:rPr>
        <w:t>ενωσιακούς</w:t>
      </w:r>
      <w:proofErr w:type="spellEnd"/>
      <w:r w:rsidRPr="6D816F02">
        <w:rPr>
          <w:lang w:val="el-GR"/>
        </w:rPr>
        <w:t xml:space="preserve"> ή/και εθνικούς πόρους ή/και μέσω του Προγράμματος Δημοσίων Επενδύσεων. </w:t>
      </w:r>
    </w:p>
    <w:p w14:paraId="2C1A06CA" w14:textId="77777777" w:rsidR="00FD26DD" w:rsidRPr="00FD26DD" w:rsidRDefault="00FD26DD" w:rsidP="00BB041A">
      <w:pPr>
        <w:pStyle w:val="aff"/>
        <w:numPr>
          <w:ilvl w:val="0"/>
          <w:numId w:val="7"/>
        </w:numPr>
        <w:shd w:val="clear" w:color="auto" w:fill="FFFFFF" w:themeFill="background1"/>
        <w:suppressAutoHyphens w:val="0"/>
        <w:spacing w:line="252" w:lineRule="auto"/>
        <w:rPr>
          <w:lang w:val="el-GR"/>
        </w:rPr>
      </w:pPr>
      <w:r w:rsidRPr="6D816F02">
        <w:rPr>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D83329E" w14:textId="77777777" w:rsidR="00FD26DD" w:rsidRPr="00FD26DD" w:rsidRDefault="00FD26DD" w:rsidP="00BB041A">
      <w:pPr>
        <w:pStyle w:val="aff"/>
        <w:numPr>
          <w:ilvl w:val="0"/>
          <w:numId w:val="7"/>
        </w:numPr>
        <w:shd w:val="clear" w:color="auto" w:fill="FFFFFF" w:themeFill="background1"/>
        <w:suppressAutoHyphens w:val="0"/>
        <w:spacing w:line="252" w:lineRule="auto"/>
        <w:rPr>
          <w:lang w:val="el-GR"/>
        </w:rPr>
      </w:pPr>
      <w:r w:rsidRPr="6D816F02">
        <w:rPr>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D39E34B" w14:textId="77777777" w:rsidR="00FD26DD" w:rsidRPr="00FD26DD" w:rsidRDefault="00FD26DD" w:rsidP="00BB041A">
      <w:pPr>
        <w:pStyle w:val="aff"/>
        <w:numPr>
          <w:ilvl w:val="0"/>
          <w:numId w:val="7"/>
        </w:numPr>
        <w:shd w:val="clear" w:color="auto" w:fill="FFFFFF" w:themeFill="background1"/>
        <w:suppressAutoHyphens w:val="0"/>
        <w:spacing w:line="252" w:lineRule="auto"/>
        <w:rPr>
          <w:lang w:val="el-GR"/>
        </w:rPr>
      </w:pPr>
      <w:r w:rsidRPr="6D816F02">
        <w:rPr>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0D16C85" w14:textId="77777777" w:rsidR="6D816F02" w:rsidRDefault="6D816F02">
      <w:pPr>
        <w:rPr>
          <w:rFonts w:eastAsia="Tahoma"/>
          <w:color w:val="000000" w:themeColor="text1"/>
          <w:lang w:val="el-GR"/>
        </w:rPr>
      </w:pPr>
    </w:p>
    <w:p w14:paraId="1D3CED9B" w14:textId="77777777" w:rsidR="554344A8" w:rsidRDefault="554344A8">
      <w:pPr>
        <w:rPr>
          <w:rFonts w:eastAsia="Tahoma"/>
          <w:color w:val="000000" w:themeColor="text1"/>
          <w:lang w:val="el-GR"/>
        </w:rPr>
      </w:pPr>
      <w:r w:rsidRPr="6D816F02">
        <w:rPr>
          <w:rFonts w:eastAsia="Tahoma"/>
          <w:color w:val="000000" w:themeColor="text1"/>
          <w:lang w:val="el-GR"/>
        </w:rPr>
        <w:t>Ειδικότερα στο σκοπό της εταιρείας συμπεριλαμβάνονται, μεταξύ άλλων, ιδίως:</w:t>
      </w:r>
    </w:p>
    <w:p w14:paraId="45740B21" w14:textId="77777777" w:rsidR="554344A8" w:rsidRDefault="554344A8" w:rsidP="00BB041A">
      <w:pPr>
        <w:pStyle w:val="aff"/>
        <w:numPr>
          <w:ilvl w:val="0"/>
          <w:numId w:val="5"/>
        </w:numPr>
        <w:spacing w:after="0"/>
        <w:rPr>
          <w:rFonts w:eastAsia="Tahoma"/>
          <w:color w:val="000000" w:themeColor="text1"/>
          <w:lang w:val="el-GR"/>
        </w:rPr>
      </w:pPr>
      <w:r w:rsidRPr="6D816F02">
        <w:rPr>
          <w:rFonts w:eastAsia="Tahoma"/>
          <w:color w:val="000000" w:themeColor="text1"/>
          <w:lang w:val="el-GR"/>
        </w:rPr>
        <w:t>Η υποστήριξη των δικαιούχων των ανωτέρω επιχειρησιακών προγραμμάτων κατά την προετοιμασία, την ένταξη, την εκτέλεση, την παρακολούθηση και την παραλαβή των δράσεων και έργων.</w:t>
      </w:r>
    </w:p>
    <w:p w14:paraId="0FDBD732" w14:textId="77777777" w:rsidR="554344A8" w:rsidRDefault="554344A8" w:rsidP="00BB041A">
      <w:pPr>
        <w:pStyle w:val="aff"/>
        <w:numPr>
          <w:ilvl w:val="0"/>
          <w:numId w:val="5"/>
        </w:numPr>
        <w:spacing w:after="0"/>
        <w:rPr>
          <w:rFonts w:eastAsia="Tahoma"/>
          <w:color w:val="000000" w:themeColor="text1"/>
          <w:lang w:val="el-GR"/>
        </w:rPr>
      </w:pPr>
      <w:r w:rsidRPr="6D816F02">
        <w:rPr>
          <w:rFonts w:eastAsia="Tahoma"/>
          <w:color w:val="000000" w:themeColor="text1"/>
          <w:lang w:val="el-GR"/>
        </w:rPr>
        <w:t>Η ανάληψη ως δικαιούχου της εκτέλεσης έργων ή δράσεων στο πλαίσιο κάθε επιχειρησιακού προγράμματος ένταξης,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w:t>
      </w:r>
    </w:p>
    <w:p w14:paraId="7FDB4358" w14:textId="77777777" w:rsidR="554344A8" w:rsidRDefault="554344A8" w:rsidP="00BB041A">
      <w:pPr>
        <w:pStyle w:val="aff"/>
        <w:numPr>
          <w:ilvl w:val="0"/>
          <w:numId w:val="5"/>
        </w:numPr>
        <w:spacing w:after="0"/>
        <w:rPr>
          <w:rFonts w:eastAsia="Tahoma"/>
          <w:color w:val="000000" w:themeColor="text1"/>
          <w:lang w:val="el-GR"/>
        </w:rPr>
      </w:pPr>
      <w:r w:rsidRPr="6D816F02">
        <w:rPr>
          <w:rFonts w:eastAsia="Tahoma"/>
          <w:color w:val="000000" w:themeColor="text1"/>
          <w:lang w:val="el-GR"/>
        </w:rPr>
        <w:t xml:space="preserve">Η ανάληψη, ύστερα από προγραμματική συμφωνία που καταρτίζεται μεταξύ του κατ` αρχήν δικαιούχου, της εταιρείας και τυχόν τρίτου φορέα, της εκτέλεσης ως δικαιούχου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που χρηματοδοτούνται από οποιοδήποτε επιχειρησιακό πρόγραμμα,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 Επίσης, η εταιρεία αναλαμβάνει την εκτέλεση έργων ηλεκτρονικής διακυβέρνησης για το δημόσιο τομέα, τα οποία χρηματοδοτούνται από οποιαδήποτε πηγή χρηματοδότησης (λ.χ. </w:t>
      </w:r>
      <w:proofErr w:type="spellStart"/>
      <w:r w:rsidRPr="6D816F02">
        <w:rPr>
          <w:rFonts w:eastAsia="Tahoma"/>
          <w:color w:val="000000" w:themeColor="text1"/>
          <w:lang w:val="el-GR"/>
        </w:rPr>
        <w:t>ενωσιακή</w:t>
      </w:r>
      <w:proofErr w:type="spellEnd"/>
      <w:r w:rsidRPr="6D816F02">
        <w:rPr>
          <w:rFonts w:eastAsia="Tahoma"/>
          <w:color w:val="000000" w:themeColor="text1"/>
          <w:lang w:val="el-GR"/>
        </w:rPr>
        <w:t xml:space="preserve"> ή/και εθνική).</w:t>
      </w:r>
    </w:p>
    <w:p w14:paraId="19B3914A" w14:textId="77777777" w:rsidR="554344A8" w:rsidRDefault="554344A8" w:rsidP="00BB041A">
      <w:pPr>
        <w:pStyle w:val="aff"/>
        <w:numPr>
          <w:ilvl w:val="0"/>
          <w:numId w:val="5"/>
        </w:numPr>
        <w:spacing w:after="0"/>
        <w:rPr>
          <w:rFonts w:eastAsia="Tahoma"/>
          <w:color w:val="000000" w:themeColor="text1"/>
          <w:lang w:val="el-GR"/>
        </w:rPr>
      </w:pPr>
      <w:r w:rsidRPr="6D816F02">
        <w:rPr>
          <w:rFonts w:eastAsia="Tahoma"/>
          <w:color w:val="000000" w:themeColor="text1"/>
          <w:lang w:val="el-GR"/>
        </w:rPr>
        <w:t xml:space="preserve">Η συνεργασία με τους φορείς διαχείρισης, παρακολούθησης και εφαρμογής κάθε επιχειρησιακού προγράμματος ΕΣΠΑ ή/και άλλων συγχρηματοδοτούμενων προγραμμάτων </w:t>
      </w:r>
      <w:r w:rsidRPr="6D816F02">
        <w:rPr>
          <w:rFonts w:eastAsia="Tahoma"/>
          <w:color w:val="000000" w:themeColor="text1"/>
          <w:lang w:val="el-GR"/>
        </w:rPr>
        <w:lastRenderedPageBreak/>
        <w:t>ή/και εθνικών προγραμμάτων χρηματοδοτούμενων από κάθε πηγή ή/και το Πρόγραμμα Δημοσίων Επενδύσεων καθώς και με άλλους φορείς με ανάλογους σκοπούς.</w:t>
      </w:r>
    </w:p>
    <w:p w14:paraId="18D9835A" w14:textId="77777777" w:rsidR="554344A8" w:rsidRDefault="554344A8" w:rsidP="00BB041A">
      <w:pPr>
        <w:pStyle w:val="aff"/>
        <w:numPr>
          <w:ilvl w:val="0"/>
          <w:numId w:val="5"/>
        </w:numPr>
        <w:spacing w:after="0"/>
        <w:rPr>
          <w:rFonts w:eastAsia="Tahoma"/>
          <w:color w:val="000000" w:themeColor="text1"/>
          <w:lang w:val="el-GR"/>
        </w:rPr>
      </w:pPr>
      <w:r w:rsidRPr="6D816F02">
        <w:rPr>
          <w:rFonts w:eastAsia="Tahoma"/>
          <w:color w:val="000000" w:themeColor="text1"/>
          <w:lang w:val="el-GR"/>
        </w:rPr>
        <w:t>Η ανάληψη και ή/επίβλεψη της διοίκησης και η παρακολούθηση της υλοποίησης του φυσικού και οικονομικού αντικειμένου των έργων.</w:t>
      </w:r>
    </w:p>
    <w:p w14:paraId="6B90C166" w14:textId="77777777" w:rsidR="00556A23" w:rsidRPr="00252498" w:rsidRDefault="00556A23" w:rsidP="00047C57">
      <w:pPr>
        <w:rPr>
          <w:rFonts w:eastAsia="SimSun"/>
          <w:lang w:val="el-GR"/>
        </w:rPr>
      </w:pPr>
    </w:p>
    <w:p w14:paraId="2B585E9E" w14:textId="77777777" w:rsidR="00556A23" w:rsidRPr="00FD26DD" w:rsidRDefault="00FD26DD">
      <w:pPr>
        <w:pStyle w:val="5"/>
        <w:numPr>
          <w:ilvl w:val="2"/>
          <w:numId w:val="24"/>
        </w:numPr>
        <w:rPr>
          <w:rFonts w:eastAsia="SimSun" w:cs="Tahoma"/>
          <w:bCs/>
          <w:lang w:val="el-GR"/>
        </w:rPr>
      </w:pPr>
      <w:bookmarkStart w:id="418" w:name="_Ref55370267"/>
      <w:bookmarkStart w:id="419" w:name="_Toc158026853"/>
      <w:r w:rsidRPr="6D816F02">
        <w:rPr>
          <w:rFonts w:eastAsia="SimSun" w:cs="Tahoma"/>
          <w:lang w:val="el-GR"/>
        </w:rPr>
        <w:t xml:space="preserve">Φορέας Χρηματοδότησης - </w:t>
      </w:r>
      <w:r w:rsidR="00556A23" w:rsidRPr="6D816F02">
        <w:rPr>
          <w:rFonts w:eastAsia="SimSun" w:cs="Tahoma"/>
          <w:lang w:val="el-GR"/>
        </w:rPr>
        <w:t>Κύριος του Έργου – Φορέας Λειτουργίας</w:t>
      </w:r>
      <w:bookmarkEnd w:id="418"/>
      <w:bookmarkEnd w:id="419"/>
    </w:p>
    <w:p w14:paraId="783290E9" w14:textId="77777777" w:rsidR="007C3D4C" w:rsidRPr="007C3D4C" w:rsidRDefault="007C3D4C" w:rsidP="007C3D4C">
      <w:pPr>
        <w:spacing w:line="252" w:lineRule="auto"/>
        <w:rPr>
          <w:color w:val="000000" w:themeColor="text1"/>
          <w:lang w:val="el-GR"/>
        </w:rPr>
      </w:pPr>
      <w:bookmarkStart w:id="420"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EF66F2">
        <w:rPr>
          <w:b/>
          <w:color w:val="000000" w:themeColor="text1"/>
          <w:lang w:val="el-GR"/>
        </w:rPr>
        <w:t>Τουρισμού</w:t>
      </w:r>
      <w:r w:rsidRPr="007C3D4C">
        <w:rPr>
          <w:lang w:val="el-GR"/>
        </w:rPr>
        <w:t xml:space="preserve"> </w:t>
      </w:r>
      <w:r w:rsidRPr="007C3D4C">
        <w:rPr>
          <w:color w:val="000000" w:themeColor="text1"/>
          <w:lang w:val="el-GR"/>
        </w:rPr>
        <w:t>(Φορέας Κεντρικής Κυβέρνησης).</w:t>
      </w:r>
    </w:p>
    <w:p w14:paraId="46EE3FB8" w14:textId="77777777" w:rsidR="00047C57" w:rsidRPr="00FD26DD" w:rsidRDefault="00047C57" w:rsidP="00047C57">
      <w:pPr>
        <w:rPr>
          <w:rFonts w:eastAsia="SimSun"/>
          <w:lang w:val="el-GR"/>
        </w:rPr>
      </w:pPr>
    </w:p>
    <w:p w14:paraId="3D0F4019" w14:textId="77777777" w:rsidR="00556A23" w:rsidRPr="003329FF" w:rsidRDefault="00556A23">
      <w:pPr>
        <w:pStyle w:val="5"/>
        <w:numPr>
          <w:ilvl w:val="2"/>
          <w:numId w:val="24"/>
        </w:numPr>
        <w:rPr>
          <w:rFonts w:eastAsia="SimSun" w:cs="Tahoma"/>
          <w:bCs/>
          <w:lang w:val="el-GR"/>
        </w:rPr>
      </w:pPr>
      <w:bookmarkStart w:id="421" w:name="_Ref122691609"/>
      <w:bookmarkStart w:id="422" w:name="_Toc158026854"/>
      <w:r w:rsidRPr="6D816F02">
        <w:rPr>
          <w:rFonts w:eastAsia="SimSun" w:cs="Tahoma"/>
          <w:lang w:val="el-GR"/>
        </w:rPr>
        <w:t>Όργανα &amp; Επιτροπές Παρακολούθησης, Διακυβέρνησης και Ελέγχου του Έργου</w:t>
      </w:r>
      <w:bookmarkEnd w:id="420"/>
      <w:bookmarkEnd w:id="421"/>
      <w:bookmarkEnd w:id="422"/>
    </w:p>
    <w:p w14:paraId="0D1AD926"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A094704" w14:textId="77777777" w:rsidR="00E0686B" w:rsidRPr="000A1F30" w:rsidRDefault="00E0686B">
      <w:pPr>
        <w:pStyle w:val="aff"/>
        <w:numPr>
          <w:ilvl w:val="0"/>
          <w:numId w:val="21"/>
        </w:numPr>
        <w:ind w:left="0" w:firstLine="6"/>
        <w:rPr>
          <w:b/>
          <w:bCs/>
          <w:lang w:val="el-GR"/>
        </w:rPr>
      </w:pPr>
      <w:r w:rsidRPr="000A1F30">
        <w:rPr>
          <w:b/>
          <w:bCs/>
          <w:lang w:val="el-GR"/>
        </w:rPr>
        <w:t>Επιτροπή Εποπτείας Προγραμματικής Συμφωνίας (ΕΕΠΣ)</w:t>
      </w:r>
    </w:p>
    <w:p w14:paraId="30F657D8"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00EF66F2">
        <w:rPr>
          <w:lang w:val="el-GR"/>
        </w:rPr>
        <w:t>Υπουργείου Τουρισμού</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7594C8D1"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67E8E179" w14:textId="77777777" w:rsidR="00E0686B" w:rsidRPr="000A1F30" w:rsidRDefault="00E0686B">
      <w:pPr>
        <w:pStyle w:val="aff"/>
        <w:numPr>
          <w:ilvl w:val="0"/>
          <w:numId w:val="35"/>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6C1EE05B" w14:textId="77777777" w:rsidR="00E0686B" w:rsidRPr="000A1F30" w:rsidRDefault="00E0686B">
      <w:pPr>
        <w:pStyle w:val="aff"/>
        <w:numPr>
          <w:ilvl w:val="0"/>
          <w:numId w:val="35"/>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7791F77E" w14:textId="77777777" w:rsidR="00E0686B" w:rsidRPr="000A1F30" w:rsidRDefault="00E0686B">
      <w:pPr>
        <w:pStyle w:val="aff"/>
        <w:numPr>
          <w:ilvl w:val="0"/>
          <w:numId w:val="35"/>
        </w:numPr>
        <w:ind w:hanging="294"/>
        <w:rPr>
          <w:lang w:val="el-GR"/>
        </w:rPr>
      </w:pPr>
      <w:r w:rsidRPr="000A1F30">
        <w:rPr>
          <w:lang w:val="el-GR"/>
        </w:rPr>
        <w:t>Τη μετάθεση/παράταση του χρονοδιαγράμματος του Έργου</w:t>
      </w:r>
    </w:p>
    <w:p w14:paraId="35D0A777" w14:textId="77777777" w:rsidR="00E0686B" w:rsidRPr="000A1F30" w:rsidRDefault="00E0686B">
      <w:pPr>
        <w:pStyle w:val="aff"/>
        <w:numPr>
          <w:ilvl w:val="0"/>
          <w:numId w:val="35"/>
        </w:numPr>
        <w:ind w:hanging="294"/>
        <w:rPr>
          <w:lang w:val="el-GR"/>
        </w:rPr>
      </w:pPr>
      <w:r w:rsidRPr="000A1F30">
        <w:rPr>
          <w:lang w:val="el-GR"/>
        </w:rPr>
        <w:t xml:space="preserve">Την τροποποίηση της σύμβασης του Έργου </w:t>
      </w:r>
    </w:p>
    <w:p w14:paraId="20B56277" w14:textId="77777777" w:rsidR="00E0686B" w:rsidRPr="000A1F30" w:rsidRDefault="00E0686B" w:rsidP="00E0686B">
      <w:pPr>
        <w:rPr>
          <w:bCs/>
          <w:lang w:val="el-GR"/>
        </w:rPr>
      </w:pPr>
    </w:p>
    <w:p w14:paraId="698F27B9" w14:textId="77777777" w:rsidR="00E0686B" w:rsidRPr="000A1F30" w:rsidRDefault="00E0686B">
      <w:pPr>
        <w:pStyle w:val="aff"/>
        <w:numPr>
          <w:ilvl w:val="0"/>
          <w:numId w:val="2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33F3E2C3"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2E4F24AA" w14:textId="77777777" w:rsidR="00E0686B" w:rsidRPr="000A1F30" w:rsidRDefault="00E0686B" w:rsidP="00E0686B">
      <w:pPr>
        <w:rPr>
          <w:bCs/>
          <w:lang w:val="el-GR"/>
        </w:rPr>
      </w:pPr>
    </w:p>
    <w:p w14:paraId="2D3E4EB9" w14:textId="77777777" w:rsidR="00E0686B" w:rsidRPr="000A1F30" w:rsidRDefault="00E0686B">
      <w:pPr>
        <w:pStyle w:val="aff"/>
        <w:numPr>
          <w:ilvl w:val="0"/>
          <w:numId w:val="21"/>
        </w:numPr>
        <w:ind w:left="0" w:firstLine="6"/>
        <w:rPr>
          <w:b/>
          <w:bCs/>
          <w:lang w:val="el-GR"/>
        </w:rPr>
      </w:pPr>
      <w:r w:rsidRPr="000A1F30">
        <w:rPr>
          <w:b/>
          <w:bCs/>
          <w:lang w:val="el-GR"/>
        </w:rPr>
        <w:t>Επιτροπή Παραλαβής Έργου (ΕΠΕ)</w:t>
      </w:r>
    </w:p>
    <w:p w14:paraId="4A5ED531"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3325854E" w14:textId="77777777" w:rsidR="00E0686B" w:rsidRPr="000A1F30" w:rsidRDefault="00E0686B" w:rsidP="00E0686B">
      <w:pPr>
        <w:rPr>
          <w:lang w:val="el-GR"/>
        </w:rPr>
      </w:pPr>
    </w:p>
    <w:p w14:paraId="4177C645"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AFE231A"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29574B5" w14:textId="77777777" w:rsidR="00BD0298" w:rsidRPr="00EF2204" w:rsidRDefault="00BD0298" w:rsidP="00EF2204">
      <w:pPr>
        <w:rPr>
          <w:rFonts w:eastAsia="SimSun"/>
          <w:lang w:val="el-GR"/>
        </w:rPr>
      </w:pPr>
    </w:p>
    <w:p w14:paraId="6AAB42E8" w14:textId="77777777" w:rsidR="00556A23" w:rsidRDefault="00556A23">
      <w:pPr>
        <w:pStyle w:val="3"/>
        <w:numPr>
          <w:ilvl w:val="0"/>
          <w:numId w:val="32"/>
        </w:numPr>
        <w:rPr>
          <w:lang w:val="el-GR"/>
        </w:rPr>
      </w:pPr>
      <w:bookmarkStart w:id="423" w:name="_Ref40953149"/>
      <w:bookmarkStart w:id="424" w:name="_Toc97194338"/>
      <w:bookmarkStart w:id="425" w:name="_Toc97194472"/>
      <w:bookmarkStart w:id="426" w:name="_Toc158026855"/>
      <w:r w:rsidRPr="6D816F02">
        <w:rPr>
          <w:lang w:val="el-GR"/>
        </w:rPr>
        <w:lastRenderedPageBreak/>
        <w:t>Π</w:t>
      </w:r>
      <w:r w:rsidR="00A22261" w:rsidRPr="6D816F02">
        <w:rPr>
          <w:lang w:val="el-GR"/>
        </w:rPr>
        <w:t xml:space="preserve">εριγραφή </w:t>
      </w:r>
      <w:r w:rsidRPr="6D816F02">
        <w:rPr>
          <w:lang w:val="el-GR"/>
        </w:rPr>
        <w:t>Φ</w:t>
      </w:r>
      <w:r w:rsidR="00A22261" w:rsidRPr="6D816F02">
        <w:rPr>
          <w:lang w:val="el-GR"/>
        </w:rPr>
        <w:t xml:space="preserve">υσικού Αντικειμένου της </w:t>
      </w:r>
      <w:r w:rsidRPr="6D816F02">
        <w:rPr>
          <w:lang w:val="el-GR"/>
        </w:rPr>
        <w:t>Σ</w:t>
      </w:r>
      <w:bookmarkEnd w:id="423"/>
      <w:r w:rsidR="00A22261" w:rsidRPr="6D816F02">
        <w:rPr>
          <w:lang w:val="el-GR"/>
        </w:rPr>
        <w:t>ύμβασης</w:t>
      </w:r>
      <w:bookmarkEnd w:id="424"/>
      <w:bookmarkEnd w:id="425"/>
      <w:bookmarkEnd w:id="426"/>
    </w:p>
    <w:p w14:paraId="4732A190" w14:textId="77777777" w:rsidR="00BD0298" w:rsidRPr="00BD0298" w:rsidRDefault="00BD0298" w:rsidP="00370D99">
      <w:pPr>
        <w:rPr>
          <w:lang w:val="el-GR"/>
        </w:rPr>
      </w:pPr>
      <w:bookmarkStart w:id="427" w:name="_Toc97195373"/>
      <w:bookmarkStart w:id="428" w:name="_Toc97195542"/>
      <w:bookmarkEnd w:id="427"/>
      <w:bookmarkEnd w:id="428"/>
    </w:p>
    <w:p w14:paraId="7C6CDEA3" w14:textId="77777777" w:rsidR="00C15B52" w:rsidRDefault="00346ADE">
      <w:pPr>
        <w:pStyle w:val="4"/>
        <w:numPr>
          <w:ilvl w:val="1"/>
          <w:numId w:val="32"/>
        </w:numPr>
        <w:ind w:hanging="306"/>
        <w:rPr>
          <w:rFonts w:cs="Tahoma"/>
          <w:szCs w:val="22"/>
          <w:lang w:val="el-GR"/>
        </w:rPr>
      </w:pPr>
      <w:bookmarkStart w:id="429" w:name="_Toc97195374"/>
      <w:bookmarkStart w:id="430" w:name="_Toc97195543"/>
      <w:bookmarkStart w:id="431" w:name="_Ref122694908"/>
      <w:bookmarkStart w:id="432" w:name="_Toc158026856"/>
      <w:bookmarkEnd w:id="429"/>
      <w:bookmarkEnd w:id="430"/>
      <w:r>
        <w:rPr>
          <w:rFonts w:cs="Tahoma"/>
          <w:szCs w:val="22"/>
          <w:lang w:val="el-GR"/>
        </w:rPr>
        <w:t>ΠΕΡΙΒΑΛΛΟΝ ΤΟΥ ΕΡΓΟΥ</w:t>
      </w:r>
      <w:bookmarkEnd w:id="431"/>
      <w:bookmarkEnd w:id="432"/>
    </w:p>
    <w:p w14:paraId="77A5FE6F" w14:textId="77777777" w:rsidR="00821FBA" w:rsidRDefault="00821FBA" w:rsidP="00915939">
      <w:pPr>
        <w:pStyle w:val="StyleStyle2Before3pt"/>
        <w:spacing w:before="120" w:line="312" w:lineRule="auto"/>
        <w:jc w:val="both"/>
        <w:rPr>
          <w:rFonts w:ascii="Tahoma" w:hAnsi="Tahoma" w:cs="Tahoma"/>
          <w:b w:val="0"/>
          <w:bCs w:val="0"/>
        </w:rPr>
      </w:pPr>
    </w:p>
    <w:p w14:paraId="361EE5D4" w14:textId="77777777" w:rsidR="00802B4D" w:rsidRPr="0045138F" w:rsidRDefault="00802B4D" w:rsidP="00802B4D">
      <w:pPr>
        <w:rPr>
          <w:rFonts w:eastAsia="SimSun"/>
          <w:lang w:val="el-GR"/>
        </w:rPr>
      </w:pPr>
      <w:r w:rsidRPr="009E58E5">
        <w:rPr>
          <w:rFonts w:eastAsia="SimSun"/>
          <w:lang w:val="el-GR"/>
        </w:rPr>
        <w:t xml:space="preserve">Αντικείμενο του </w:t>
      </w:r>
      <w:r>
        <w:rPr>
          <w:rFonts w:eastAsia="SimSun"/>
          <w:lang w:val="el-GR"/>
        </w:rPr>
        <w:t xml:space="preserve">Προγράμματος </w:t>
      </w:r>
      <w:r w:rsidRPr="009E58E5">
        <w:rPr>
          <w:rFonts w:eastAsia="SimSun"/>
          <w:lang w:val="el-GR"/>
        </w:rPr>
        <w:t>«</w:t>
      </w:r>
      <w:r>
        <w:rPr>
          <w:rFonts w:eastAsia="SimSun"/>
          <w:lang w:val="el-GR"/>
        </w:rPr>
        <w:t>Τουρισμός για όλους 2024</w:t>
      </w:r>
      <w:r w:rsidRPr="009E58E5">
        <w:rPr>
          <w:rFonts w:eastAsia="SimSun"/>
          <w:lang w:val="el-GR"/>
        </w:rPr>
        <w:t xml:space="preserve">» </w:t>
      </w:r>
      <w:r w:rsidRPr="0009671D">
        <w:rPr>
          <w:rFonts w:eastAsia="SimSun"/>
          <w:lang w:val="el-GR"/>
        </w:rPr>
        <w:t xml:space="preserve">αποτελεί η </w:t>
      </w:r>
      <w:r>
        <w:rPr>
          <w:rFonts w:eastAsia="SimSun"/>
          <w:lang w:val="el-GR"/>
        </w:rPr>
        <w:t>χορήγηση</w:t>
      </w:r>
      <w:r w:rsidRPr="0009671D">
        <w:rPr>
          <w:rFonts w:eastAsia="SimSun"/>
          <w:lang w:val="el-GR"/>
        </w:rPr>
        <w:t xml:space="preserve"> οικονομικής διευκόλυνσης, </w:t>
      </w:r>
      <w:r w:rsidRPr="0045138F">
        <w:rPr>
          <w:rFonts w:eastAsia="SimSun"/>
          <w:lang w:val="el-GR"/>
        </w:rPr>
        <w:t>κατόπιν σχετικής ηλεκτρονικής αίτησης και επιλογής μέσω κλήρωσης, ως εξής:</w:t>
      </w:r>
    </w:p>
    <w:p w14:paraId="5A63D972" w14:textId="77777777" w:rsidR="00802B4D" w:rsidRPr="0045138F" w:rsidRDefault="00802B4D" w:rsidP="00802B4D">
      <w:pPr>
        <w:rPr>
          <w:rFonts w:eastAsia="SimSun"/>
          <w:lang w:val="el-GR"/>
        </w:rPr>
      </w:pPr>
      <w:r w:rsidRPr="0045138F">
        <w:rPr>
          <w:rFonts w:eastAsia="SimSun"/>
          <w:lang w:val="el-GR"/>
        </w:rPr>
        <w:t xml:space="preserve">- Ποσό ύψους διακοσίων (200) ευρώ σε φυσικά πρόσωπα που πληρούν τις οριζόμενες </w:t>
      </w:r>
      <w:r>
        <w:rPr>
          <w:rFonts w:eastAsia="SimSun"/>
          <w:lang w:val="el-GR"/>
        </w:rPr>
        <w:t>σ</w:t>
      </w:r>
      <w:r w:rsidRPr="0045138F">
        <w:rPr>
          <w:rFonts w:eastAsia="SimSun"/>
          <w:lang w:val="el-GR"/>
        </w:rPr>
        <w:t xml:space="preserve">το άρθρο 2 </w:t>
      </w:r>
      <w:r>
        <w:rPr>
          <w:rFonts w:eastAsia="SimSun"/>
          <w:lang w:val="el-GR"/>
        </w:rPr>
        <w:t>της</w:t>
      </w:r>
      <w:r w:rsidRPr="00E876EB">
        <w:rPr>
          <w:rFonts w:eastAsia="SimSun"/>
          <w:bCs/>
          <w:lang w:val="el-GR"/>
        </w:rPr>
        <w:t xml:space="preserve"> υπ’ αρ. 297/08-01-2024 Κοινή</w:t>
      </w:r>
      <w:r>
        <w:rPr>
          <w:rFonts w:eastAsia="SimSun"/>
          <w:bCs/>
          <w:lang w:val="el-GR"/>
        </w:rPr>
        <w:t>ς</w:t>
      </w:r>
      <w:r w:rsidRPr="00E876EB">
        <w:rPr>
          <w:rFonts w:eastAsia="SimSun"/>
          <w:bCs/>
          <w:lang w:val="el-GR"/>
        </w:rPr>
        <w:t xml:space="preserve"> Υπουργική</w:t>
      </w:r>
      <w:r>
        <w:rPr>
          <w:rFonts w:eastAsia="SimSun"/>
          <w:bCs/>
          <w:lang w:val="el-GR"/>
        </w:rPr>
        <w:t>ς</w:t>
      </w:r>
      <w:r w:rsidRPr="00E876EB">
        <w:rPr>
          <w:rFonts w:eastAsia="SimSun"/>
          <w:bCs/>
          <w:lang w:val="el-GR"/>
        </w:rPr>
        <w:t xml:space="preserve"> Απόφαση</w:t>
      </w:r>
      <w:r>
        <w:rPr>
          <w:rFonts w:eastAsia="SimSun"/>
          <w:bCs/>
          <w:lang w:val="el-GR"/>
        </w:rPr>
        <w:t>ς</w:t>
      </w:r>
      <w:r w:rsidRPr="00E876EB">
        <w:rPr>
          <w:rFonts w:eastAsia="SimSun"/>
          <w:bCs/>
          <w:lang w:val="el-GR"/>
        </w:rPr>
        <w:t xml:space="preserve"> των Υπουργών Εθνικής Οικονομίας και Οικονομικών, Τουρισμού και Ψηφιακής Διακυβέρνησης με θέμα: Πρόγραμμα «Τουρισμός για όλους έτους 2024» (ΦΕΚ 79/Β’/08-01-2024)</w:t>
      </w:r>
      <w:r>
        <w:rPr>
          <w:rFonts w:eastAsia="SimSun"/>
          <w:bCs/>
          <w:lang w:val="el-GR"/>
        </w:rPr>
        <w:t xml:space="preserve"> </w:t>
      </w:r>
      <w:r w:rsidRPr="0045138F">
        <w:rPr>
          <w:rFonts w:eastAsia="SimSun"/>
          <w:lang w:val="el-GR"/>
        </w:rPr>
        <w:t>προϋποθέσεις.</w:t>
      </w:r>
    </w:p>
    <w:p w14:paraId="4399C5AD" w14:textId="77777777" w:rsidR="00802B4D" w:rsidRPr="0045138F" w:rsidRDefault="00802B4D" w:rsidP="00802B4D">
      <w:pPr>
        <w:rPr>
          <w:rFonts w:eastAsia="SimSun"/>
          <w:lang w:val="el-GR"/>
        </w:rPr>
      </w:pPr>
      <w:r w:rsidRPr="0045138F">
        <w:rPr>
          <w:rFonts w:eastAsia="SimSun"/>
          <w:lang w:val="el-GR"/>
        </w:rPr>
        <w:t>- Ποσό ύψους τριακοσίων (300) ευρώ σε φυσικά πρόσωπα:</w:t>
      </w:r>
    </w:p>
    <w:p w14:paraId="7D4160D3" w14:textId="77777777" w:rsidR="00802B4D" w:rsidRPr="0045138F" w:rsidRDefault="00802B4D" w:rsidP="00802B4D">
      <w:pPr>
        <w:ind w:left="284"/>
        <w:rPr>
          <w:rFonts w:eastAsia="SimSun"/>
          <w:lang w:val="el-GR"/>
        </w:rPr>
      </w:pPr>
      <w:r w:rsidRPr="0045138F">
        <w:rPr>
          <w:rFonts w:eastAsia="SimSun"/>
          <w:lang w:val="el-GR"/>
        </w:rPr>
        <w:t>- άγαμα ή σε κατάσταση χηρείας με προστατευόμενα</w:t>
      </w:r>
      <w:r>
        <w:rPr>
          <w:rFonts w:eastAsia="SimSun"/>
          <w:lang w:val="el-GR"/>
        </w:rPr>
        <w:t xml:space="preserve"> </w:t>
      </w:r>
      <w:r w:rsidRPr="0045138F">
        <w:rPr>
          <w:rFonts w:eastAsia="SimSun"/>
          <w:lang w:val="el-GR"/>
        </w:rPr>
        <w:t>τέκνα, βάσει τελευταίας εκκαθαρισμένης κατά την υποβολή της αίτησης Δήλωσης Φορολογίας Εισοδήματος</w:t>
      </w:r>
      <w:r>
        <w:rPr>
          <w:rFonts w:eastAsia="SimSun"/>
          <w:lang w:val="el-GR"/>
        </w:rPr>
        <w:t xml:space="preserve"> </w:t>
      </w:r>
      <w:r w:rsidRPr="0045138F">
        <w:rPr>
          <w:rFonts w:eastAsia="SimSun"/>
          <w:lang w:val="el-GR"/>
        </w:rPr>
        <w:t>Φυσικών Προσώπων 2022,</w:t>
      </w:r>
    </w:p>
    <w:p w14:paraId="502C7CD5" w14:textId="77777777" w:rsidR="00802B4D" w:rsidRPr="0045138F" w:rsidRDefault="00802B4D" w:rsidP="00802B4D">
      <w:pPr>
        <w:ind w:left="284"/>
        <w:rPr>
          <w:rFonts w:eastAsia="SimSun"/>
          <w:lang w:val="el-GR"/>
        </w:rPr>
      </w:pPr>
      <w:r w:rsidRPr="0045138F">
        <w:rPr>
          <w:rFonts w:eastAsia="SimSun"/>
          <w:lang w:val="el-GR"/>
        </w:rPr>
        <w:t>- έγγαμα ή μέρη συμφώνου συμβίωσης με τρία προστατευόμενα τέκνα και άνω, βάσει τελευταίας εκκαθαρισμένης κατά την υποβολή της αίτησης κοινής ή χωριστής</w:t>
      </w:r>
      <w:r>
        <w:rPr>
          <w:rFonts w:eastAsia="SimSun"/>
          <w:lang w:val="el-GR"/>
        </w:rPr>
        <w:t xml:space="preserve"> </w:t>
      </w:r>
      <w:r w:rsidRPr="0045138F">
        <w:rPr>
          <w:rFonts w:eastAsia="SimSun"/>
          <w:lang w:val="el-GR"/>
        </w:rPr>
        <w:t>Δήλωσης Φορολογίας Εισοδήματος Φυσικών Προσώπων 2022. Σημειώνεται ότι η επίκληση της ύπαρξης του</w:t>
      </w:r>
      <w:r>
        <w:rPr>
          <w:rFonts w:eastAsia="SimSun"/>
          <w:lang w:val="el-GR"/>
        </w:rPr>
        <w:t xml:space="preserve"> </w:t>
      </w:r>
      <w:r w:rsidRPr="0045138F">
        <w:rPr>
          <w:rFonts w:eastAsia="SimSun"/>
          <w:lang w:val="el-GR"/>
        </w:rPr>
        <w:t>ανωτέρω αριθμού τέκνων για τη λήψη της επαυξημένης</w:t>
      </w:r>
      <w:r>
        <w:rPr>
          <w:rFonts w:eastAsia="SimSun"/>
          <w:lang w:val="el-GR"/>
        </w:rPr>
        <w:t xml:space="preserve"> </w:t>
      </w:r>
      <w:r w:rsidRPr="0045138F">
        <w:rPr>
          <w:rFonts w:eastAsia="SimSun"/>
          <w:lang w:val="el-GR"/>
        </w:rPr>
        <w:t>ενίσχυσης είναι δυνατή άπαξ.</w:t>
      </w:r>
    </w:p>
    <w:p w14:paraId="55BDCCB9" w14:textId="77777777" w:rsidR="00802B4D" w:rsidRDefault="00802B4D" w:rsidP="00802B4D">
      <w:pPr>
        <w:ind w:left="284"/>
        <w:rPr>
          <w:rFonts w:eastAsia="SimSun"/>
          <w:lang w:val="el-GR"/>
        </w:rPr>
      </w:pPr>
      <w:r w:rsidRPr="0045138F">
        <w:rPr>
          <w:rFonts w:eastAsia="SimSun"/>
          <w:lang w:val="el-GR"/>
        </w:rPr>
        <w:t>- Συνταξιούχους όλων των Ταμείων με οριστική απόφαση απονομής σύνταξης λόγω γήρατος έως 31.12.2022,</w:t>
      </w:r>
      <w:r>
        <w:rPr>
          <w:rFonts w:eastAsia="SimSun"/>
          <w:lang w:val="el-GR"/>
        </w:rPr>
        <w:t xml:space="preserve"> </w:t>
      </w:r>
    </w:p>
    <w:p w14:paraId="6D63AAC6" w14:textId="77777777" w:rsidR="00802B4D" w:rsidRPr="0045138F" w:rsidRDefault="00802B4D" w:rsidP="00802B4D">
      <w:pPr>
        <w:ind w:left="284"/>
        <w:rPr>
          <w:rFonts w:eastAsia="SimSun"/>
          <w:lang w:val="el-GR"/>
        </w:rPr>
      </w:pPr>
      <w:r w:rsidRPr="0045138F">
        <w:rPr>
          <w:rFonts w:eastAsia="SimSun"/>
          <w:lang w:val="el-GR"/>
        </w:rPr>
        <w:t xml:space="preserve">που πληρούν τις οριζόμενες από το άρθρο 2 </w:t>
      </w:r>
      <w:r w:rsidRPr="00E876EB">
        <w:rPr>
          <w:rFonts w:eastAsia="SimSun"/>
          <w:lang w:val="el-GR"/>
        </w:rPr>
        <w:t>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w:t>
      </w:r>
      <w:r>
        <w:rPr>
          <w:rFonts w:eastAsia="SimSun"/>
          <w:lang w:val="el-GR"/>
        </w:rPr>
        <w:t xml:space="preserve"> </w:t>
      </w:r>
      <w:r w:rsidRPr="0045138F">
        <w:rPr>
          <w:rFonts w:eastAsia="SimSun"/>
          <w:lang w:val="el-GR"/>
        </w:rPr>
        <w:t>προϋποθέσεις.</w:t>
      </w:r>
    </w:p>
    <w:p w14:paraId="239B5868" w14:textId="77777777" w:rsidR="00802B4D" w:rsidRPr="0045138F" w:rsidRDefault="00802B4D" w:rsidP="00802B4D">
      <w:pPr>
        <w:rPr>
          <w:rFonts w:eastAsia="SimSun"/>
          <w:lang w:val="el-GR"/>
        </w:rPr>
      </w:pPr>
      <w:r w:rsidRPr="0045138F">
        <w:rPr>
          <w:rFonts w:eastAsia="SimSun"/>
          <w:lang w:val="el-GR"/>
        </w:rPr>
        <w:t>- Ποσό ύψους τετρακοσίων (400) ευρώ, ειδικώς για</w:t>
      </w:r>
      <w:r>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με ισχύουσα απόφαση συνολικού ποσοστού</w:t>
      </w:r>
      <w:r>
        <w:rPr>
          <w:rFonts w:eastAsia="SimSun"/>
          <w:lang w:val="el-GR"/>
        </w:rPr>
        <w:t xml:space="preserve"> </w:t>
      </w:r>
      <w:r w:rsidRPr="0045138F">
        <w:rPr>
          <w:rFonts w:eastAsia="SimSun"/>
          <w:lang w:val="el-GR"/>
        </w:rPr>
        <w:t xml:space="preserve">αναπηρίας από 67% και άνω κατά την υποβολή </w:t>
      </w:r>
      <w:r>
        <w:rPr>
          <w:rFonts w:eastAsia="SimSun"/>
          <w:lang w:val="el-GR"/>
        </w:rPr>
        <w:t xml:space="preserve">της </w:t>
      </w:r>
      <w:r w:rsidRPr="0045138F">
        <w:rPr>
          <w:rFonts w:eastAsia="SimSun"/>
          <w:lang w:val="el-GR"/>
        </w:rPr>
        <w:t>αιτήσεως, καθώς και για κληρωθέντες δικαιούχους με</w:t>
      </w:r>
      <w:r>
        <w:rPr>
          <w:rFonts w:eastAsia="SimSun"/>
          <w:lang w:val="el-GR"/>
        </w:rPr>
        <w:t xml:space="preserve"> </w:t>
      </w:r>
      <w:r w:rsidRPr="0045138F">
        <w:rPr>
          <w:rFonts w:eastAsia="SimSun"/>
          <w:lang w:val="el-GR"/>
        </w:rPr>
        <w:t xml:space="preserve">τέκνα </w:t>
      </w:r>
      <w:proofErr w:type="spellStart"/>
      <w:r w:rsidRPr="0045138F">
        <w:rPr>
          <w:rFonts w:eastAsia="SimSun"/>
          <w:lang w:val="el-GR"/>
        </w:rPr>
        <w:t>ΑμεΑ</w:t>
      </w:r>
      <w:proofErr w:type="spellEnd"/>
      <w:r w:rsidRPr="0045138F">
        <w:rPr>
          <w:rFonts w:eastAsia="SimSun"/>
          <w:lang w:val="el-GR"/>
        </w:rPr>
        <w:t xml:space="preserve"> με ισχύουσα Απόφαση συνολικού ποσοστού</w:t>
      </w:r>
      <w:r>
        <w:rPr>
          <w:rFonts w:eastAsia="SimSun"/>
          <w:lang w:val="el-GR"/>
        </w:rPr>
        <w:t xml:space="preserve"> </w:t>
      </w:r>
      <w:r w:rsidRPr="0045138F">
        <w:rPr>
          <w:rFonts w:eastAsia="SimSun"/>
          <w:lang w:val="el-GR"/>
        </w:rPr>
        <w:t>αναπηρίας από 67% και άνω κατά την υποβολή της αιτήσεως, σύμφωνα με την περιγραφόμενη στο Άρθρο 5</w:t>
      </w:r>
      <w:r>
        <w:rPr>
          <w:rFonts w:eastAsia="SimSun"/>
          <w:lang w:val="el-GR"/>
        </w:rPr>
        <w:t xml:space="preserve"> </w:t>
      </w:r>
      <w:r w:rsidRPr="00E876EB">
        <w:rPr>
          <w:rFonts w:eastAsia="SimSun"/>
          <w:lang w:val="el-GR"/>
        </w:rPr>
        <w:t xml:space="preserve">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r w:rsidRPr="0045138F">
        <w:rPr>
          <w:rFonts w:eastAsia="SimSun"/>
          <w:lang w:val="el-GR"/>
        </w:rPr>
        <w:t>διαδικασία. Σημειώνεται ότι η επίκληση της ιδιότητας</w:t>
      </w:r>
      <w:r>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xml:space="preserve"> είναι δυνατή άπαξ, είτε από το αιτούμενο πρόσωπο</w:t>
      </w:r>
      <w:r>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xml:space="preserve"> είτε από αιτούμενο με τέκνο </w:t>
      </w:r>
      <w:proofErr w:type="spellStart"/>
      <w:r w:rsidRPr="0045138F">
        <w:rPr>
          <w:rFonts w:eastAsia="SimSun"/>
          <w:lang w:val="el-GR"/>
        </w:rPr>
        <w:t>ΑμεΑ</w:t>
      </w:r>
      <w:proofErr w:type="spellEnd"/>
      <w:r w:rsidRPr="0045138F">
        <w:rPr>
          <w:rFonts w:eastAsia="SimSun"/>
          <w:lang w:val="el-GR"/>
        </w:rPr>
        <w:t>, που πληρούν</w:t>
      </w:r>
      <w:r>
        <w:rPr>
          <w:rFonts w:eastAsia="SimSun"/>
          <w:lang w:val="el-GR"/>
        </w:rPr>
        <w:t xml:space="preserve"> </w:t>
      </w:r>
      <w:r w:rsidRPr="0045138F">
        <w:rPr>
          <w:rFonts w:eastAsia="SimSun"/>
          <w:lang w:val="el-GR"/>
        </w:rPr>
        <w:t xml:space="preserve">τις οριζόμενες από το άρθρο 2 </w:t>
      </w:r>
      <w:bookmarkStart w:id="433" w:name="_Hlk156917876"/>
      <w:r w:rsidRPr="00E876EB">
        <w:rPr>
          <w:rFonts w:eastAsia="SimSun"/>
          <w:lang w:val="el-GR"/>
        </w:rPr>
        <w:t xml:space="preserve">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bookmarkEnd w:id="433"/>
      <w:r w:rsidRPr="0045138F">
        <w:rPr>
          <w:rFonts w:eastAsia="SimSun"/>
          <w:lang w:val="el-GR"/>
        </w:rPr>
        <w:t>προϋποθέσεις.</w:t>
      </w:r>
    </w:p>
    <w:p w14:paraId="199B459B" w14:textId="77777777" w:rsidR="00802B4D" w:rsidRPr="0045138F" w:rsidRDefault="00802B4D" w:rsidP="00802B4D">
      <w:pPr>
        <w:rPr>
          <w:rFonts w:eastAsia="SimSun"/>
          <w:lang w:val="el-GR"/>
        </w:rPr>
      </w:pPr>
      <w:r w:rsidRPr="0045138F">
        <w:rPr>
          <w:rFonts w:eastAsia="SimSun"/>
          <w:lang w:val="el-GR"/>
        </w:rPr>
        <w:t>- Σε περίπτωση δικαιούχου που πληροί τις προϋποθέσεις περισσότερων της μίας εκ των ως άνω κατηγοριών,</w:t>
      </w:r>
      <w:r>
        <w:rPr>
          <w:rFonts w:eastAsia="SimSun"/>
          <w:lang w:val="el-GR"/>
        </w:rPr>
        <w:t xml:space="preserve"> </w:t>
      </w:r>
      <w:r w:rsidRPr="0045138F">
        <w:rPr>
          <w:rFonts w:eastAsia="SimSun"/>
          <w:lang w:val="el-GR"/>
        </w:rPr>
        <w:t>η αίτηση κατατάσσεται στην κατηγορία με το μέγιστο</w:t>
      </w:r>
      <w:r>
        <w:rPr>
          <w:rFonts w:eastAsia="SimSun"/>
          <w:lang w:val="el-GR"/>
        </w:rPr>
        <w:t xml:space="preserve"> </w:t>
      </w:r>
      <w:r w:rsidRPr="0045138F">
        <w:rPr>
          <w:rFonts w:eastAsia="SimSun"/>
          <w:lang w:val="el-GR"/>
        </w:rPr>
        <w:t>ποσό επιδότησης.</w:t>
      </w:r>
    </w:p>
    <w:p w14:paraId="74CA0B25" w14:textId="77777777" w:rsidR="00802B4D" w:rsidRDefault="00802B4D" w:rsidP="00802B4D">
      <w:pPr>
        <w:rPr>
          <w:rFonts w:eastAsia="SimSun"/>
          <w:lang w:val="el-GR"/>
        </w:rPr>
      </w:pPr>
      <w:r w:rsidRPr="0045138F">
        <w:rPr>
          <w:rFonts w:eastAsia="SimSun"/>
          <w:lang w:val="el-GR"/>
        </w:rPr>
        <w:t>- Τα ως άνω ποσά αφορούν αποκλειστικά τον δικαιούχο και δεν αυξάνονται σε περίπτωση ύπαρξης εξαρτώμενων από αυτόν μελών.</w:t>
      </w:r>
    </w:p>
    <w:p w14:paraId="061A815B" w14:textId="77777777" w:rsidR="00802B4D" w:rsidRDefault="00802B4D" w:rsidP="00802B4D">
      <w:pPr>
        <w:rPr>
          <w:rFonts w:eastAsia="SimSun"/>
          <w:lang w:val="el-GR"/>
        </w:rPr>
      </w:pPr>
      <w:r>
        <w:rPr>
          <w:rFonts w:eastAsia="SimSun"/>
          <w:lang w:val="el-GR"/>
        </w:rPr>
        <w:t>Η ενίσχυση θα πιστώνεται στο δικαιούχο σε ψηφιακή χρεωστική κάρτα, που εκδίδεται ειδικά για τον σκοπό αυτό από πιστωτικό ίδρυμα ή χρηματοπιστωτικό οργανισμό, κατά την έννοια των παρ. 2 και 3 του ν. 4557/2018 (Α’ 139), αντίστοιχα. Οι δικαιούχοι, οι όροι και οι προϋποθέσεις συμμετοχής, η διαδικασία υποβολής αιτήσεων και κάθε ηλεκτρονική διαδικασία που σχετίζεται με την υλοποίηση του προγράμματος, καθώς και κάθε άλλο ζήτημα σχετικό με τη χρηματοδότηση, διαχείριση, παρακολούθηση, θα καθοριστούν με τις προβλεπόμενες στα άρθρα 45 και 45Α του ν. 4933/2022 (Α’ 99) όπως ισχύει, κοινές υπουργικές αποφάσεις.</w:t>
      </w:r>
    </w:p>
    <w:p w14:paraId="41E13DBA" w14:textId="77777777" w:rsidR="00802B4D" w:rsidRDefault="00802B4D" w:rsidP="00802B4D">
      <w:pPr>
        <w:rPr>
          <w:rFonts w:eastAsia="SimSun"/>
          <w:lang w:val="el-GR"/>
        </w:rPr>
      </w:pPr>
      <w:r>
        <w:rPr>
          <w:rFonts w:eastAsia="SimSun"/>
          <w:lang w:val="el-GR"/>
        </w:rPr>
        <w:t>Το Έργο θα υλοποιηθεί μέσω των ακόλουθων κύριων Δράσεων</w:t>
      </w:r>
      <w:r w:rsidRPr="008C5743">
        <w:rPr>
          <w:rFonts w:eastAsia="SimSun"/>
          <w:lang w:val="el-GR"/>
        </w:rPr>
        <w:t>:</w:t>
      </w:r>
    </w:p>
    <w:p w14:paraId="7909CEDA" w14:textId="77777777" w:rsidR="00802B4D" w:rsidRDefault="00802B4D" w:rsidP="00802B4D">
      <w:pPr>
        <w:pStyle w:val="aff"/>
        <w:numPr>
          <w:ilvl w:val="0"/>
          <w:numId w:val="55"/>
        </w:numPr>
        <w:rPr>
          <w:rFonts w:eastAsia="SimSun"/>
          <w:lang w:val="el-GR"/>
        </w:rPr>
      </w:pPr>
      <w:r w:rsidRPr="008C5743">
        <w:rPr>
          <w:rFonts w:eastAsia="SimSun"/>
          <w:b/>
          <w:bCs/>
          <w:lang w:val="el-GR"/>
        </w:rPr>
        <w:lastRenderedPageBreak/>
        <w:t>Δράση 1.</w:t>
      </w:r>
      <w:r>
        <w:rPr>
          <w:rFonts w:eastAsia="SimSun"/>
          <w:lang w:val="el-GR"/>
        </w:rPr>
        <w:t xml:space="preserve"> Οικονομική ενίσχυση σε κάθε δικαιούχο ενήλικα φυσικό πρόσωπο που θα κληρωθεί ύψους διακοσίων Ευρώ (200 €). </w:t>
      </w:r>
      <w:r w:rsidRPr="00D44613">
        <w:rPr>
          <w:rFonts w:eastAsia="SimSun"/>
          <w:lang w:val="el-GR"/>
        </w:rPr>
        <w:t xml:space="preserve">Ειδικά η οικονομική ενίσχυση για κληρωθέντες που ανήκουν σε ευάλωτες ομάδες ανέρχεται σε: τετρακόσια ευρώ (400 €) για </w:t>
      </w:r>
      <w:proofErr w:type="spellStart"/>
      <w:r w:rsidRPr="00D44613">
        <w:rPr>
          <w:rFonts w:eastAsia="SimSun"/>
          <w:lang w:val="el-GR"/>
        </w:rPr>
        <w:t>ΑμεΑ</w:t>
      </w:r>
      <w:proofErr w:type="spellEnd"/>
      <w:r w:rsidRPr="00D44613">
        <w:rPr>
          <w:rFonts w:eastAsia="SimSun"/>
          <w:lang w:val="el-GR"/>
        </w:rPr>
        <w:t xml:space="preserve"> και δικαιούχους με τέκνα </w:t>
      </w:r>
      <w:proofErr w:type="spellStart"/>
      <w:r w:rsidRPr="00D44613">
        <w:rPr>
          <w:rFonts w:eastAsia="SimSun"/>
          <w:lang w:val="el-GR"/>
        </w:rPr>
        <w:t>ΑμεΑ</w:t>
      </w:r>
      <w:proofErr w:type="spellEnd"/>
      <w:r w:rsidRPr="00D44613">
        <w:rPr>
          <w:rFonts w:eastAsia="SimSun"/>
          <w:lang w:val="el-GR"/>
        </w:rPr>
        <w:t xml:space="preserve"> με ισχύουσα Απόφαση συνολικού ποσοστού αναπηρίας από 67% και άνω κατά την υποβολή της αιτήσεως και σε τριακόσια Ευρώ (300 €) για α) άγαμους ή σε κατάσταση χηρείας με προστατευόμενα τέκνα</w:t>
      </w:r>
      <w:r>
        <w:rPr>
          <w:rFonts w:eastAsia="SimSun"/>
          <w:lang w:val="el-GR"/>
        </w:rPr>
        <w:t xml:space="preserve">, βάσει τελευταίας εκκαθαρισμένης κατά την υποβολή της αίτησης Δήλωσης Φορολογίας Εισοδήματος Φυσικών Προσώπων 2022 </w:t>
      </w:r>
      <w:r w:rsidRPr="00D44613">
        <w:rPr>
          <w:rFonts w:eastAsia="SimSun"/>
          <w:lang w:val="el-GR"/>
        </w:rPr>
        <w:t xml:space="preserve"> β) έγγαμους ή μέρη συμφώνου συμβίωσης με τρία προστατευόμενα τέκνα και άνω </w:t>
      </w:r>
      <w:r>
        <w:rPr>
          <w:rFonts w:eastAsia="SimSun"/>
          <w:lang w:val="el-GR"/>
        </w:rPr>
        <w:t xml:space="preserve">βάσει τελευταίας εκκαθαρισμένης κατά την υποβολή της αίτησης κοινής ή χωριστής </w:t>
      </w:r>
      <w:r w:rsidRPr="008E7357">
        <w:rPr>
          <w:rFonts w:eastAsia="SimSun"/>
          <w:lang w:val="el-GR"/>
        </w:rPr>
        <w:t>Δήλωσης Φορολογίας Εισοδήματος Φυσικών Προσώπων 2022</w:t>
      </w:r>
      <w:r>
        <w:rPr>
          <w:rFonts w:eastAsia="SimSun"/>
          <w:lang w:val="el-GR"/>
        </w:rPr>
        <w:t xml:space="preserve"> </w:t>
      </w:r>
      <w:r w:rsidRPr="00D44613">
        <w:rPr>
          <w:rFonts w:eastAsia="SimSun"/>
          <w:lang w:val="el-GR"/>
        </w:rPr>
        <w:t>και γ) συνταξιούχους όλων των Ταμείων με οριστική απόφαση απονομής σύνταξης λόγω γήρατος έως 31.12.2022</w:t>
      </w:r>
      <w:r>
        <w:rPr>
          <w:rFonts w:eastAsia="SimSun"/>
          <w:lang w:val="el-GR"/>
        </w:rPr>
        <w:t xml:space="preserve"> που πληρούν τις οριζόμενες στο Αρ. 2 της σχετικής Κοινής Υπουργικής Απόφασης προϋποθέσεις</w:t>
      </w:r>
      <w:r w:rsidRPr="00D44613">
        <w:rPr>
          <w:rFonts w:eastAsia="SimSun"/>
          <w:lang w:val="el-GR"/>
        </w:rPr>
        <w:t>.</w:t>
      </w:r>
    </w:p>
    <w:p w14:paraId="08516993" w14:textId="77777777" w:rsidR="00802B4D" w:rsidRPr="001309C9" w:rsidRDefault="00802B4D" w:rsidP="00802B4D">
      <w:pPr>
        <w:pStyle w:val="aff"/>
        <w:rPr>
          <w:rFonts w:eastAsia="SimSun"/>
          <w:lang w:val="el-GR"/>
        </w:rPr>
      </w:pPr>
      <w:r w:rsidRPr="008C5743">
        <w:rPr>
          <w:rFonts w:eastAsia="SimSun"/>
          <w:lang w:val="el-GR"/>
        </w:rPr>
        <w:t>Η</w:t>
      </w:r>
      <w:r>
        <w:rPr>
          <w:rFonts w:eastAsia="SimSun"/>
          <w:lang w:val="el-GR"/>
        </w:rPr>
        <w:t xml:space="preserve"> Δράση θα σχεδιαστεί, θα προκηρυχθεί και θα υλοποιηθεί με τους όρους και τις προϋποθέσεις, όπως αυτές ορίζονται στη σχετική διάταξη νόμου, στην προβλεπόμενη σε αυτήν Κοινή Υπουργική Απόφαση και στις αποφάσεις του Δικαιούχου.</w:t>
      </w:r>
    </w:p>
    <w:p w14:paraId="364BE0EE" w14:textId="77777777" w:rsidR="00802B4D" w:rsidRDefault="00802B4D" w:rsidP="00802B4D">
      <w:pPr>
        <w:pStyle w:val="aff"/>
        <w:numPr>
          <w:ilvl w:val="0"/>
          <w:numId w:val="55"/>
        </w:numPr>
        <w:rPr>
          <w:rFonts w:eastAsia="SimSun"/>
          <w:lang w:val="el-GR"/>
        </w:rPr>
      </w:pPr>
      <w:r>
        <w:rPr>
          <w:rFonts w:eastAsia="SimSun"/>
          <w:b/>
          <w:bCs/>
          <w:lang w:val="el-GR"/>
        </w:rPr>
        <w:t xml:space="preserve">Δράση 2. </w:t>
      </w:r>
      <w:r>
        <w:rPr>
          <w:rFonts w:eastAsia="SimSun"/>
          <w:lang w:val="el-GR"/>
        </w:rPr>
        <w:t>Αφορά υποστηρικτικές ενέργειες για την λειτουργία του Έργου, στις οποίες περιλαμβάνονται (ενδεικτικά και όχι περιοριστικά) τα ακόλουθα</w:t>
      </w:r>
      <w:r w:rsidRPr="00E34078">
        <w:rPr>
          <w:rFonts w:eastAsia="SimSun"/>
          <w:lang w:val="el-GR"/>
        </w:rPr>
        <w:t>:</w:t>
      </w:r>
    </w:p>
    <w:p w14:paraId="1800CA9A" w14:textId="77777777" w:rsidR="00802B4D" w:rsidRDefault="00802B4D" w:rsidP="00802B4D">
      <w:pPr>
        <w:pStyle w:val="aff"/>
        <w:numPr>
          <w:ilvl w:val="1"/>
          <w:numId w:val="55"/>
        </w:numPr>
        <w:rPr>
          <w:rFonts w:eastAsia="SimSun"/>
          <w:lang w:val="el-GR"/>
        </w:rPr>
      </w:pPr>
      <w:r w:rsidRPr="6D816F02">
        <w:rPr>
          <w:rFonts w:eastAsia="SimSun"/>
          <w:lang w:val="el-GR"/>
        </w:rPr>
        <w:t>Ανάπτυξη/παραμετροποίηση και τεχνική υποστήριξη Πληροφοριακού Συστήματος της ειδικής εφαρμογής της Ενιαίας Ψηφιακής Πύλης της Δημόσιας Διοίκησης (</w:t>
      </w:r>
      <w:r w:rsidRPr="6D816F02">
        <w:rPr>
          <w:rFonts w:eastAsia="SimSun"/>
          <w:lang w:val="en-US"/>
        </w:rPr>
        <w:t>gov</w:t>
      </w:r>
      <w:r w:rsidRPr="6D816F02">
        <w:rPr>
          <w:rFonts w:eastAsia="SimSun"/>
          <w:lang w:val="el-GR"/>
        </w:rPr>
        <w:t>.</w:t>
      </w:r>
      <w:proofErr w:type="spellStart"/>
      <w:r w:rsidRPr="6D816F02">
        <w:rPr>
          <w:rFonts w:eastAsia="SimSun"/>
          <w:lang w:val="el-GR"/>
        </w:rPr>
        <w:t>gr</w:t>
      </w:r>
      <w:proofErr w:type="spellEnd"/>
      <w:r w:rsidRPr="6D816F02">
        <w:rPr>
          <w:rFonts w:eastAsia="SimSun"/>
          <w:lang w:val="el-GR"/>
        </w:rPr>
        <w:t xml:space="preserve"> – ΕΨΠ) για την υποστήριξη της Δράση</w:t>
      </w:r>
      <w:r w:rsidR="509EABAC" w:rsidRPr="6D816F02">
        <w:rPr>
          <w:rFonts w:eastAsia="SimSun"/>
          <w:lang w:val="el-GR"/>
        </w:rPr>
        <w:t>ς</w:t>
      </w:r>
      <w:r w:rsidRPr="6D816F02">
        <w:rPr>
          <w:rFonts w:eastAsia="SimSun"/>
          <w:lang w:val="el-GR"/>
        </w:rPr>
        <w:t xml:space="preserve"> 1. </w:t>
      </w:r>
    </w:p>
    <w:p w14:paraId="71693C00" w14:textId="77777777" w:rsidR="00802B4D" w:rsidRDefault="00802B4D" w:rsidP="00802B4D">
      <w:pPr>
        <w:pStyle w:val="aff"/>
        <w:numPr>
          <w:ilvl w:val="1"/>
          <w:numId w:val="55"/>
        </w:numPr>
        <w:rPr>
          <w:rFonts w:eastAsia="SimSun"/>
          <w:lang w:val="el-GR"/>
        </w:rPr>
      </w:pPr>
      <w:r>
        <w:rPr>
          <w:rFonts w:eastAsia="SimSun"/>
          <w:lang w:val="el-GR"/>
        </w:rPr>
        <w:t>Σύμβουλος Τεχνικής Υποστήριξης Έργου</w:t>
      </w:r>
    </w:p>
    <w:p w14:paraId="6D2FC5D5" w14:textId="77777777" w:rsidR="00802B4D" w:rsidRPr="00905462" w:rsidRDefault="00802B4D" w:rsidP="00802B4D">
      <w:pPr>
        <w:pStyle w:val="aff"/>
        <w:numPr>
          <w:ilvl w:val="1"/>
          <w:numId w:val="55"/>
        </w:numPr>
        <w:rPr>
          <w:rFonts w:eastAsia="SimSun"/>
          <w:lang w:val="el-GR"/>
        </w:rPr>
      </w:pPr>
      <w:r w:rsidRPr="2BF22DFF">
        <w:rPr>
          <w:rFonts w:eastAsia="SimSun"/>
          <w:lang w:val="el-GR"/>
        </w:rPr>
        <w:t>Λειτουργία γραφείου υποστήριξης (</w:t>
      </w:r>
      <w:r w:rsidRPr="2BF22DFF">
        <w:rPr>
          <w:rFonts w:eastAsia="SimSun"/>
          <w:lang w:val="en-US"/>
        </w:rPr>
        <w:t>helpdesk</w:t>
      </w:r>
      <w:r w:rsidRPr="00F25603">
        <w:rPr>
          <w:rFonts w:eastAsia="SimSun"/>
          <w:lang w:val="el-GR"/>
        </w:rPr>
        <w:t>)</w:t>
      </w:r>
      <w:r w:rsidR="565E8896" w:rsidRPr="00F25603">
        <w:rPr>
          <w:rFonts w:eastAsia="SimSun"/>
          <w:lang w:val="el-GR"/>
        </w:rPr>
        <w:t xml:space="preserve"> (Το παρόν Έργο)</w:t>
      </w:r>
    </w:p>
    <w:p w14:paraId="5CC563B4" w14:textId="77777777" w:rsidR="00802B4D" w:rsidRDefault="00802B4D" w:rsidP="00802B4D">
      <w:pPr>
        <w:pStyle w:val="aff"/>
        <w:numPr>
          <w:ilvl w:val="1"/>
          <w:numId w:val="55"/>
        </w:numPr>
        <w:rPr>
          <w:rFonts w:eastAsia="SimSun"/>
          <w:lang w:val="el-GR"/>
        </w:rPr>
      </w:pPr>
      <w:r>
        <w:rPr>
          <w:rFonts w:eastAsia="SimSun"/>
          <w:lang w:val="el-GR"/>
        </w:rPr>
        <w:t>Ενέργειες δημοσιότητας για το Πρόγραμμα και για την εξαργύρωση των άυλων ψηφιακών καρτών κατά προτεραιότητα σε περιοχές που επλήγησαν από φυσικές καταστροφές ή/και πυρκαγιές (Θεσσαλία, Ρόδος, Κέρκυρα κλπ.)</w:t>
      </w:r>
    </w:p>
    <w:p w14:paraId="1B8EDCD0" w14:textId="77777777" w:rsidR="00BD0298" w:rsidRPr="00BD0298" w:rsidRDefault="00BD0298" w:rsidP="00370D99">
      <w:pPr>
        <w:rPr>
          <w:lang w:val="el-GR"/>
        </w:rPr>
      </w:pPr>
    </w:p>
    <w:p w14:paraId="52B9EB08" w14:textId="77777777" w:rsidR="00BD0298" w:rsidRPr="00762834" w:rsidRDefault="00BD0298" w:rsidP="00827CEF">
      <w:pPr>
        <w:pStyle w:val="4"/>
        <w:numPr>
          <w:ilvl w:val="1"/>
          <w:numId w:val="32"/>
        </w:numPr>
        <w:ind w:hanging="306"/>
        <w:rPr>
          <w:rFonts w:cs="Tahoma"/>
          <w:szCs w:val="22"/>
          <w:lang w:val="el-GR"/>
        </w:rPr>
      </w:pPr>
      <w:bookmarkStart w:id="434" w:name="_Toc97194339"/>
      <w:bookmarkStart w:id="435" w:name="_Ref97199271"/>
      <w:bookmarkStart w:id="436" w:name="_Ref122694847"/>
      <w:bookmarkStart w:id="437" w:name="_Ref122695017"/>
      <w:bookmarkStart w:id="438" w:name="_Toc158026857"/>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4"/>
      <w:bookmarkEnd w:id="435"/>
      <w:bookmarkEnd w:id="436"/>
      <w:bookmarkEnd w:id="437"/>
      <w:bookmarkEnd w:id="438"/>
      <w:r w:rsidR="00B256BC">
        <w:rPr>
          <w:rFonts w:cs="Tahoma"/>
          <w:szCs w:val="22"/>
          <w:lang w:val="el-GR"/>
        </w:rPr>
        <w:t xml:space="preserve"> </w:t>
      </w:r>
    </w:p>
    <w:p w14:paraId="417A7915" w14:textId="77777777" w:rsidR="00772596" w:rsidRPr="00F5475A" w:rsidRDefault="00772596" w:rsidP="00772596">
      <w:pPr>
        <w:rPr>
          <w:lang w:val="el-GR"/>
        </w:rPr>
      </w:pPr>
      <w:r w:rsidRPr="00F5475A">
        <w:rPr>
          <w:lang w:val="el-GR"/>
        </w:rPr>
        <w:t xml:space="preserve">Αντικείμενο της σύμβασης είναι η παροχή υπηρεσιών για όλη τη διάρκεια της δράσης </w:t>
      </w:r>
      <w:r w:rsidR="00FE4EE9">
        <w:rPr>
          <w:lang w:val="el-GR"/>
        </w:rPr>
        <w:t>«</w:t>
      </w:r>
      <w:r w:rsidR="005E5F4D">
        <w:rPr>
          <w:rFonts w:eastAsia="SimSun"/>
          <w:lang w:val="el-GR"/>
        </w:rPr>
        <w:t>Τουρισμός για όλους</w:t>
      </w:r>
      <w:r w:rsidR="00FE4EE9">
        <w:rPr>
          <w:lang w:val="el-GR"/>
        </w:rPr>
        <w:t xml:space="preserve">» </w:t>
      </w:r>
      <w:r w:rsidRPr="00F5475A">
        <w:rPr>
          <w:lang w:val="el-GR"/>
        </w:rPr>
        <w:t xml:space="preserve">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 xml:space="preserve">Γραφείο </w:t>
      </w:r>
      <w:r>
        <w:rPr>
          <w:lang w:val="el-GR"/>
        </w:rPr>
        <w:t>Υ</w:t>
      </w:r>
      <w:r w:rsidRPr="00F5475A">
        <w:rPr>
          <w:lang w:val="el-GR"/>
        </w:rPr>
        <w:t>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1283F90B" w14:textId="77777777" w:rsidR="00772596" w:rsidRDefault="00772596" w:rsidP="00715684">
      <w:pPr>
        <w:rPr>
          <w:lang w:val="el-GR"/>
        </w:rPr>
      </w:pPr>
      <w:r w:rsidRPr="00636D5B">
        <w:rPr>
          <w:lang w:val="el-GR"/>
        </w:rPr>
        <w:t>Στο αντικείμενο του παρόντος Έργου εντάσσονται υπηρεσίες για συγκεκριμένη χρονική περίοδο με σκοπό</w:t>
      </w:r>
      <w:r>
        <w:rPr>
          <w:lang w:val="el-GR"/>
        </w:rPr>
        <w:t>:</w:t>
      </w:r>
      <w:r w:rsidRPr="00636D5B">
        <w:rPr>
          <w:lang w:val="el-GR"/>
        </w:rPr>
        <w:t xml:space="preserve"> </w:t>
      </w:r>
    </w:p>
    <w:p w14:paraId="6BF5C960" w14:textId="77777777" w:rsidR="00772596" w:rsidRPr="00F5475A" w:rsidRDefault="00772596" w:rsidP="00F25603">
      <w:pPr>
        <w:pStyle w:val="aff"/>
        <w:numPr>
          <w:ilvl w:val="0"/>
          <w:numId w:val="45"/>
        </w:numPr>
        <w:suppressAutoHyphens w:val="0"/>
        <w:ind w:left="450"/>
        <w:rPr>
          <w:lang w:val="el-GR"/>
        </w:rPr>
      </w:pPr>
      <w:bookmarkStart w:id="439" w:name="_Hlk123736316"/>
      <w:r>
        <w:rPr>
          <w:lang w:val="el-GR"/>
        </w:rPr>
        <w:t xml:space="preserve">τη Λειτουργία </w:t>
      </w:r>
      <w:r w:rsidRPr="00F5475A">
        <w:rPr>
          <w:lang w:val="el-GR"/>
        </w:rPr>
        <w:t>Γραφείο</w:t>
      </w:r>
      <w:r>
        <w:rPr>
          <w:lang w:val="el-GR"/>
        </w:rPr>
        <w:t>υ</w:t>
      </w:r>
      <w:r w:rsidRPr="00F5475A">
        <w:rPr>
          <w:lang w:val="el-GR"/>
        </w:rPr>
        <w:t xml:space="preserve"> </w:t>
      </w:r>
      <w:r>
        <w:rPr>
          <w:lang w:val="el-GR"/>
        </w:rPr>
        <w:t>Υ</w:t>
      </w:r>
      <w:r w:rsidRPr="00F5475A">
        <w:rPr>
          <w:lang w:val="el-GR"/>
        </w:rPr>
        <w:t>ποστήριξης 1ου επιπέδου (</w:t>
      </w:r>
      <w:r w:rsidRPr="00CC7164">
        <w:t>help</w:t>
      </w:r>
      <w:r w:rsidRPr="00F5475A">
        <w:rPr>
          <w:lang w:val="el-GR"/>
        </w:rPr>
        <w:t xml:space="preserve"> </w:t>
      </w:r>
      <w:r w:rsidRPr="00CC7164">
        <w:t>desk</w:t>
      </w:r>
      <w:r w:rsidRPr="00F5475A">
        <w:rPr>
          <w:lang w:val="el-GR"/>
        </w:rPr>
        <w:t>)</w:t>
      </w:r>
      <w:bookmarkEnd w:id="439"/>
      <w:r w:rsidRPr="00F5475A">
        <w:rPr>
          <w:lang w:val="el-GR"/>
        </w:rPr>
        <w:t xml:space="preserve">. Αφορά στη λειτουργία του </w:t>
      </w:r>
      <w:r w:rsidRPr="00CC7164">
        <w:t>Help</w:t>
      </w:r>
      <w:r w:rsidRPr="00F5475A">
        <w:rPr>
          <w:lang w:val="el-GR"/>
        </w:rPr>
        <w:t xml:space="preserve"> </w:t>
      </w:r>
      <w:r w:rsidRPr="00CC7164">
        <w:t>Desk</w:t>
      </w:r>
      <w:r w:rsidRPr="00F5475A">
        <w:rPr>
          <w:lang w:val="el-GR"/>
        </w:rPr>
        <w:t xml:space="preserve"> του Προγράμματος, το οποίο θα υποστηρίζει σε πρώτο επίπεδο τους δικαιούχους </w:t>
      </w:r>
      <w:r>
        <w:rPr>
          <w:lang w:val="el-GR"/>
        </w:rPr>
        <w:t>παρέχοντας</w:t>
      </w:r>
      <w:r w:rsidR="00A20391" w:rsidRPr="00A20391">
        <w:rPr>
          <w:lang w:val="el-GR"/>
        </w:rPr>
        <w:t xml:space="preserve"> </w:t>
      </w:r>
      <w:r w:rsidRPr="00F5475A">
        <w:rPr>
          <w:lang w:val="el-GR"/>
        </w:rPr>
        <w:t>πληροφορ</w:t>
      </w:r>
      <w:r>
        <w:rPr>
          <w:lang w:val="el-GR"/>
        </w:rPr>
        <w:t>ίες</w:t>
      </w:r>
      <w:r w:rsidRPr="00F5475A">
        <w:rPr>
          <w:lang w:val="el-GR"/>
        </w:rPr>
        <w:t xml:space="preserve">, </w:t>
      </w:r>
      <w:r>
        <w:rPr>
          <w:lang w:val="el-GR"/>
        </w:rPr>
        <w:t xml:space="preserve">επιλύοντας </w:t>
      </w:r>
      <w:r w:rsidRPr="00F5475A">
        <w:rPr>
          <w:lang w:val="el-GR"/>
        </w:rPr>
        <w:t>προβλ</w:t>
      </w:r>
      <w:r>
        <w:rPr>
          <w:lang w:val="el-GR"/>
        </w:rPr>
        <w:t xml:space="preserve">ήματα </w:t>
      </w:r>
      <w:r w:rsidRPr="00F5475A">
        <w:rPr>
          <w:lang w:val="el-GR"/>
        </w:rPr>
        <w:t>και απ</w:t>
      </w:r>
      <w:r>
        <w:rPr>
          <w:lang w:val="el-GR"/>
        </w:rPr>
        <w:t xml:space="preserve">αντώντας </w:t>
      </w:r>
      <w:r w:rsidRPr="00F5475A">
        <w:rPr>
          <w:lang w:val="el-GR"/>
        </w:rPr>
        <w:t>ερωτ</w:t>
      </w:r>
      <w:r>
        <w:rPr>
          <w:lang w:val="el-GR"/>
        </w:rPr>
        <w:t>ήματα</w:t>
      </w:r>
      <w:r w:rsidRPr="00F5475A">
        <w:rPr>
          <w:lang w:val="el-GR"/>
        </w:rPr>
        <w:t xml:space="preserve">. </w:t>
      </w:r>
      <w:r>
        <w:rPr>
          <w:lang w:val="el-GR"/>
        </w:rPr>
        <w:t>Το Γραφείο υποστήριξης 1ου επιπέδου θ</w:t>
      </w:r>
      <w:r w:rsidRPr="00F5475A">
        <w:rPr>
          <w:lang w:val="el-GR"/>
        </w:rPr>
        <w:t xml:space="preserve">α συνδέεται/συνεργάζεται με το </w:t>
      </w:r>
      <w:r w:rsidRPr="00CC7164">
        <w:t>back</w:t>
      </w:r>
      <w:r w:rsidRPr="00F5475A">
        <w:rPr>
          <w:lang w:val="el-GR"/>
        </w:rPr>
        <w:t>-</w:t>
      </w:r>
      <w:r w:rsidRPr="00CC7164">
        <w:t>office</w:t>
      </w:r>
      <w:r w:rsidRPr="00F5475A">
        <w:rPr>
          <w:lang w:val="el-GR"/>
        </w:rPr>
        <w:t xml:space="preserve"> για την υποστήριξη-απάντηση πιο σύνθετων ερωτημάτων. Το </w:t>
      </w:r>
      <w:r>
        <w:rPr>
          <w:lang w:val="el-GR"/>
        </w:rPr>
        <w:t>Γ</w:t>
      </w:r>
      <w:r w:rsidRPr="00F5475A">
        <w:rPr>
          <w:lang w:val="el-GR"/>
        </w:rPr>
        <w:t xml:space="preserve">ραφείο </w:t>
      </w:r>
      <w:r>
        <w:rPr>
          <w:lang w:val="el-GR"/>
        </w:rPr>
        <w:t xml:space="preserve">Υποστήριξης </w:t>
      </w:r>
      <w:r w:rsidRPr="00F5475A">
        <w:rPr>
          <w:lang w:val="el-GR"/>
        </w:rPr>
        <w:t xml:space="preserve">πρώτου επιπέδου θα πρέπει να ακολουθεί συγκεκριμένα πρότυπα και διαδικασίες και κατ’ ελάχιστον θα πρέπει: </w:t>
      </w:r>
    </w:p>
    <w:p w14:paraId="4F3B526C" w14:textId="77777777" w:rsidR="00772596" w:rsidRPr="00F5475A" w:rsidRDefault="00772596" w:rsidP="00F25603">
      <w:pPr>
        <w:pStyle w:val="aff"/>
        <w:numPr>
          <w:ilvl w:val="0"/>
          <w:numId w:val="46"/>
        </w:numPr>
        <w:suppressAutoHyphens w:val="0"/>
        <w:ind w:left="900" w:hanging="270"/>
        <w:rPr>
          <w:lang w:val="el-GR"/>
        </w:rPr>
      </w:pPr>
      <w:r w:rsidRPr="00F5475A">
        <w:rPr>
          <w:lang w:val="el-GR"/>
        </w:rPr>
        <w:t xml:space="preserve">να έχει τα χαρακτηριστικά επαγγελματικού </w:t>
      </w:r>
      <w:r w:rsidRPr="0052075A">
        <w:t>call</w:t>
      </w:r>
      <w:r w:rsidRPr="00F5475A">
        <w:rPr>
          <w:lang w:val="el-GR"/>
        </w:rPr>
        <w:t xml:space="preserve"> </w:t>
      </w:r>
      <w:proofErr w:type="spellStart"/>
      <w:r w:rsidRPr="0052075A">
        <w:t>cent</w:t>
      </w:r>
      <w:r>
        <w:t>e</w:t>
      </w:r>
      <w:proofErr w:type="spellEnd"/>
      <w:r>
        <w:rPr>
          <w:lang w:val="en-US"/>
        </w:rPr>
        <w:t>r</w:t>
      </w:r>
      <w:r w:rsidRPr="00F5475A">
        <w:rPr>
          <w:lang w:val="el-GR"/>
        </w:rPr>
        <w:t xml:space="preserve"> διαθέτοντας φυσικούς </w:t>
      </w:r>
      <w:r w:rsidRPr="0052075A">
        <w:t>agents</w:t>
      </w:r>
      <w:r w:rsidRPr="00F5475A">
        <w:rPr>
          <w:lang w:val="el-GR"/>
        </w:rPr>
        <w:t xml:space="preserve">, να έχει ικανότητα </w:t>
      </w:r>
      <w:r w:rsidRPr="0052075A">
        <w:t>inbound</w:t>
      </w:r>
      <w:r w:rsidRPr="00F5475A">
        <w:rPr>
          <w:lang w:val="el-GR"/>
        </w:rPr>
        <w:t xml:space="preserve"> &amp; </w:t>
      </w:r>
      <w:r w:rsidRPr="0052075A">
        <w:t>outbound</w:t>
      </w:r>
      <w:r w:rsidRPr="00F5475A">
        <w:rPr>
          <w:lang w:val="el-GR"/>
        </w:rPr>
        <w:t xml:space="preserve"> επικοινωνίας, να παρέχει δυνατότητα καταγραφής και παρακολούθησης μεμονωμένων υποθέσεων/</w:t>
      </w:r>
      <w:r w:rsidRPr="0052075A">
        <w:t>cases</w:t>
      </w:r>
      <w:r w:rsidRPr="00F5475A">
        <w:rPr>
          <w:lang w:val="el-GR"/>
        </w:rPr>
        <w:t xml:space="preserve"> που θα πρέπει να προωθηθούν στα </w:t>
      </w:r>
      <w:r>
        <w:rPr>
          <w:lang w:val="el-GR"/>
        </w:rPr>
        <w:t>Ό</w:t>
      </w:r>
      <w:r w:rsidRPr="00F5475A">
        <w:rPr>
          <w:lang w:val="el-GR"/>
        </w:rPr>
        <w:t>ργανα του Προγράμματος, να αξιοποιεί τόσο ηλεκτρονικά κανάλια όσο και τηλεφωνική επικοινωνία,</w:t>
      </w:r>
    </w:p>
    <w:p w14:paraId="31D5DE77" w14:textId="77777777" w:rsidR="00772596" w:rsidRPr="00F5475A" w:rsidRDefault="00772596" w:rsidP="00F25603">
      <w:pPr>
        <w:pStyle w:val="aff"/>
        <w:numPr>
          <w:ilvl w:val="0"/>
          <w:numId w:val="46"/>
        </w:numPr>
        <w:suppressAutoHyphens w:val="0"/>
        <w:ind w:left="900" w:hanging="270"/>
        <w:rPr>
          <w:lang w:val="el-GR"/>
        </w:rPr>
      </w:pPr>
      <w:r w:rsidRPr="00F5475A">
        <w:rPr>
          <w:lang w:val="el-GR"/>
        </w:rPr>
        <w:t>να αποκρίνεται εγκαίρως στα αιτήματα υποστήριξης τ</w:t>
      </w:r>
      <w:r>
        <w:rPr>
          <w:lang w:val="el-GR"/>
        </w:rPr>
        <w:t>ων</w:t>
      </w:r>
      <w:r w:rsidRPr="00F5475A">
        <w:rPr>
          <w:lang w:val="el-GR"/>
        </w:rPr>
        <w:t xml:space="preserve"> δικαιούχων</w:t>
      </w:r>
      <w:r>
        <w:rPr>
          <w:lang w:val="el-GR"/>
        </w:rPr>
        <w:t xml:space="preserve"> </w:t>
      </w:r>
      <w:r w:rsidRPr="00F5475A">
        <w:rPr>
          <w:lang w:val="el-GR"/>
        </w:rPr>
        <w:t xml:space="preserve">με βάση την κρισιμότητα του κάθε αιτήματος, </w:t>
      </w:r>
    </w:p>
    <w:p w14:paraId="74C43DEA" w14:textId="77777777" w:rsidR="00772596" w:rsidRPr="00F5475A" w:rsidRDefault="00772596" w:rsidP="00F25603">
      <w:pPr>
        <w:pStyle w:val="aff"/>
        <w:numPr>
          <w:ilvl w:val="0"/>
          <w:numId w:val="46"/>
        </w:numPr>
        <w:suppressAutoHyphens w:val="0"/>
        <w:ind w:left="900" w:hanging="270"/>
        <w:rPr>
          <w:lang w:val="el-GR"/>
        </w:rPr>
      </w:pPr>
      <w:r w:rsidRPr="00F5475A">
        <w:rPr>
          <w:lang w:val="el-GR"/>
        </w:rPr>
        <w:t>να παρέχει πλήρη στοιχεία σχετικά με το</w:t>
      </w:r>
      <w:r>
        <w:rPr>
          <w:lang w:val="el-GR"/>
        </w:rPr>
        <w:t>ν</w:t>
      </w:r>
      <w:r w:rsidRPr="00F5475A">
        <w:rPr>
          <w:lang w:val="el-GR"/>
        </w:rPr>
        <w:t xml:space="preserve"> όγκο των επικοινωνιών, των υποθέσεων και των αντίστοιχων χρόνων απόκρισης και </w:t>
      </w:r>
      <w:r>
        <w:rPr>
          <w:lang w:val="el-GR"/>
        </w:rPr>
        <w:t>ν</w:t>
      </w:r>
      <w:r w:rsidRPr="00F5475A">
        <w:rPr>
          <w:lang w:val="el-GR"/>
        </w:rPr>
        <w:t>α είναι σε θέση να αποστέλλει σε περιοδική βάση τυποποιημένες αναφορές που θα περιλαμβάνουν συμφωνημένες πληροφορίες/</w:t>
      </w:r>
      <w:r w:rsidRPr="00CC7164">
        <w:t>KPIs</w:t>
      </w:r>
      <w:r w:rsidRPr="00F5475A">
        <w:rPr>
          <w:lang w:val="el-GR"/>
        </w:rPr>
        <w:t xml:space="preserve">. </w:t>
      </w:r>
    </w:p>
    <w:p w14:paraId="27882D2D" w14:textId="77777777" w:rsidR="00772596" w:rsidRPr="00F5475A" w:rsidRDefault="00772596" w:rsidP="00F25603">
      <w:pPr>
        <w:pStyle w:val="aff"/>
        <w:numPr>
          <w:ilvl w:val="0"/>
          <w:numId w:val="45"/>
        </w:numPr>
        <w:suppressAutoHyphens w:val="0"/>
        <w:ind w:left="450"/>
        <w:rPr>
          <w:lang w:val="el-GR"/>
        </w:rPr>
      </w:pPr>
      <w:bookmarkStart w:id="440" w:name="_Hlk123736331"/>
      <w:r>
        <w:rPr>
          <w:lang w:val="el-GR"/>
        </w:rPr>
        <w:lastRenderedPageBreak/>
        <w:t xml:space="preserve">τη Λειτουργία </w:t>
      </w:r>
      <w:r w:rsidRPr="00F5475A">
        <w:rPr>
          <w:lang w:val="el-GR"/>
        </w:rPr>
        <w:t>Γραφείο</w:t>
      </w:r>
      <w:r>
        <w:rPr>
          <w:lang w:val="el-GR"/>
        </w:rPr>
        <w:t>υ</w:t>
      </w:r>
      <w:r w:rsidRPr="00F5475A">
        <w:rPr>
          <w:lang w:val="el-GR"/>
        </w:rPr>
        <w:t xml:space="preserve"> Υποστήριξης 2ου επιπέδου (</w:t>
      </w:r>
      <w:proofErr w:type="spellStart"/>
      <w:r w:rsidRPr="00F25603">
        <w:rPr>
          <w:lang w:val="el-GR"/>
        </w:rPr>
        <w:t>back</w:t>
      </w:r>
      <w:r w:rsidRPr="00F5475A">
        <w:rPr>
          <w:lang w:val="el-GR"/>
        </w:rPr>
        <w:t>-</w:t>
      </w:r>
      <w:r w:rsidRPr="00F25603">
        <w:rPr>
          <w:lang w:val="el-GR"/>
        </w:rPr>
        <w:t>office</w:t>
      </w:r>
      <w:proofErr w:type="spellEnd"/>
      <w:r w:rsidRPr="00F5475A">
        <w:rPr>
          <w:lang w:val="el-GR"/>
        </w:rPr>
        <w:t>)</w:t>
      </w:r>
      <w:bookmarkEnd w:id="440"/>
      <w:r w:rsidRPr="00F5475A">
        <w:rPr>
          <w:lang w:val="el-GR"/>
        </w:rPr>
        <w:t xml:space="preserve">. Αφορά στη λειτουργία </w:t>
      </w:r>
      <w:proofErr w:type="spellStart"/>
      <w:r w:rsidRPr="00F25603">
        <w:rPr>
          <w:lang w:val="el-GR"/>
        </w:rPr>
        <w:t>back</w:t>
      </w:r>
      <w:proofErr w:type="spellEnd"/>
      <w:r w:rsidRPr="00F5475A">
        <w:rPr>
          <w:lang w:val="el-GR"/>
        </w:rPr>
        <w:t xml:space="preserve"> </w:t>
      </w:r>
      <w:proofErr w:type="spellStart"/>
      <w:r w:rsidRPr="00F25603">
        <w:rPr>
          <w:lang w:val="el-GR"/>
        </w:rPr>
        <w:t>office</w:t>
      </w:r>
      <w:proofErr w:type="spellEnd"/>
      <w:r w:rsidRPr="00F5475A">
        <w:rPr>
          <w:lang w:val="el-GR"/>
        </w:rPr>
        <w:t xml:space="preserve"> πλαισι</w:t>
      </w:r>
      <w:r>
        <w:rPr>
          <w:lang w:val="el-GR"/>
        </w:rPr>
        <w:t xml:space="preserve">ωμένου με άτομα που </w:t>
      </w:r>
      <w:r w:rsidRPr="00F5475A">
        <w:rPr>
          <w:lang w:val="el-GR"/>
        </w:rPr>
        <w:t>θα πρέπει να έχουν πλήρη γνώση του αντικειμένου και των διαδικασιών και να μπορούν να ανταποκριθούν στις ανάγκες όλων των εμπλεκομένων. Στο πλαίσιο αυτό μπορεί να περιλαμβάνονται</w:t>
      </w:r>
      <w:r>
        <w:rPr>
          <w:lang w:val="el-GR"/>
        </w:rPr>
        <w:t>,</w:t>
      </w:r>
      <w:r w:rsidRPr="00F5475A">
        <w:rPr>
          <w:lang w:val="el-GR"/>
        </w:rPr>
        <w:t xml:space="preserve"> ενδεικτικά</w:t>
      </w:r>
      <w:r>
        <w:rPr>
          <w:lang w:val="el-GR"/>
        </w:rPr>
        <w:t>,</w:t>
      </w:r>
      <w:r w:rsidRPr="00F5475A">
        <w:rPr>
          <w:lang w:val="el-GR"/>
        </w:rPr>
        <w:t xml:space="preserve"> οι ακόλουθες εργασίες: </w:t>
      </w:r>
    </w:p>
    <w:p w14:paraId="2E39D1DE" w14:textId="77777777" w:rsidR="00772596" w:rsidRPr="00F5475A" w:rsidRDefault="00772596" w:rsidP="00F25603">
      <w:pPr>
        <w:pStyle w:val="aff"/>
        <w:numPr>
          <w:ilvl w:val="0"/>
          <w:numId w:val="46"/>
        </w:numPr>
        <w:suppressAutoHyphens w:val="0"/>
        <w:ind w:left="900" w:hanging="270"/>
        <w:rPr>
          <w:lang w:val="el-GR"/>
        </w:rPr>
      </w:pPr>
      <w:r>
        <w:rPr>
          <w:lang w:val="el-GR"/>
        </w:rPr>
        <w:t>υ</w:t>
      </w:r>
      <w:r w:rsidRPr="00F5475A">
        <w:rPr>
          <w:lang w:val="el-GR"/>
        </w:rPr>
        <w:t xml:space="preserve">ποστήριξη σε ερωτήματα και ζητήματα </w:t>
      </w:r>
      <w:r>
        <w:rPr>
          <w:lang w:val="el-GR"/>
        </w:rPr>
        <w:t xml:space="preserve">προερχόμενα </w:t>
      </w:r>
      <w:r w:rsidRPr="00F5475A">
        <w:rPr>
          <w:lang w:val="el-GR"/>
        </w:rPr>
        <w:t xml:space="preserve">από το </w:t>
      </w:r>
      <w:proofErr w:type="spellStart"/>
      <w:r w:rsidRPr="00F25603">
        <w:rPr>
          <w:lang w:val="el-GR"/>
        </w:rPr>
        <w:t>help</w:t>
      </w:r>
      <w:proofErr w:type="spellEnd"/>
      <w:r w:rsidRPr="00F5475A">
        <w:rPr>
          <w:lang w:val="el-GR"/>
        </w:rPr>
        <w:t xml:space="preserve"> </w:t>
      </w:r>
      <w:proofErr w:type="spellStart"/>
      <w:r w:rsidRPr="00F25603">
        <w:rPr>
          <w:lang w:val="el-GR"/>
        </w:rPr>
        <w:t>desk</w:t>
      </w:r>
      <w:proofErr w:type="spellEnd"/>
      <w:r w:rsidRPr="00F5475A">
        <w:rPr>
          <w:lang w:val="el-GR"/>
        </w:rPr>
        <w:t xml:space="preserve"> (</w:t>
      </w:r>
      <w:proofErr w:type="spellStart"/>
      <w:r w:rsidRPr="00F25603">
        <w:rPr>
          <w:lang w:val="el-GR"/>
        </w:rPr>
        <w:t>escalation</w:t>
      </w:r>
      <w:proofErr w:type="spellEnd"/>
      <w:r w:rsidRPr="00F5475A">
        <w:rPr>
          <w:lang w:val="el-GR"/>
        </w:rPr>
        <w:t>).</w:t>
      </w:r>
    </w:p>
    <w:p w14:paraId="7B35062A" w14:textId="77777777" w:rsidR="00772596" w:rsidRPr="00F5475A" w:rsidRDefault="00772596" w:rsidP="00F25603">
      <w:pPr>
        <w:pStyle w:val="aff"/>
        <w:numPr>
          <w:ilvl w:val="0"/>
          <w:numId w:val="46"/>
        </w:numPr>
        <w:suppressAutoHyphens w:val="0"/>
        <w:ind w:left="900" w:hanging="270"/>
        <w:rPr>
          <w:lang w:val="el-GR"/>
        </w:rPr>
      </w:pPr>
      <w:r>
        <w:rPr>
          <w:lang w:val="el-GR"/>
        </w:rPr>
        <w:t>υ</w:t>
      </w:r>
      <w:r w:rsidRPr="00F5475A">
        <w:rPr>
          <w:lang w:val="el-GR"/>
        </w:rPr>
        <w:t>ποστήριξη σε ερωτήματα και ζητήματα που λαμβάνει η Αναθέτουσα Αρχή.</w:t>
      </w:r>
    </w:p>
    <w:p w14:paraId="3C3A7544" w14:textId="77777777" w:rsidR="00772596" w:rsidRPr="00F5475A" w:rsidRDefault="00772596" w:rsidP="00F25603">
      <w:pPr>
        <w:pStyle w:val="aff"/>
        <w:numPr>
          <w:ilvl w:val="0"/>
          <w:numId w:val="45"/>
        </w:numPr>
        <w:suppressAutoHyphens w:val="0"/>
        <w:ind w:left="450"/>
        <w:rPr>
          <w:lang w:val="el-GR"/>
        </w:rPr>
      </w:pPr>
      <w:bookmarkStart w:id="441" w:name="_Hlk123736346"/>
      <w:r>
        <w:rPr>
          <w:lang w:val="el-GR"/>
        </w:rPr>
        <w:t xml:space="preserve">τη </w:t>
      </w:r>
      <w:r w:rsidRPr="00F5475A">
        <w:rPr>
          <w:lang w:val="el-GR"/>
        </w:rPr>
        <w:t>Σύνταξη Πλάνου Εφαρμογής</w:t>
      </w:r>
      <w:bookmarkEnd w:id="441"/>
      <w:r w:rsidRPr="00F5475A">
        <w:rPr>
          <w:lang w:val="el-GR"/>
        </w:rPr>
        <w:t xml:space="preserve"> στο οποίο θα περιλαμβάνονται κατ’ ελάχιστον η στελέχωση και λειτουργία τ</w:t>
      </w:r>
      <w:r>
        <w:rPr>
          <w:lang w:val="el-GR"/>
        </w:rPr>
        <w:t>ων</w:t>
      </w:r>
      <w:r w:rsidRPr="00F5475A">
        <w:rPr>
          <w:lang w:val="el-GR"/>
        </w:rPr>
        <w:t xml:space="preserve"> </w:t>
      </w:r>
      <w:r>
        <w:rPr>
          <w:lang w:val="el-GR"/>
        </w:rPr>
        <w:t>Γ</w:t>
      </w:r>
      <w:r w:rsidRPr="00F5475A">
        <w:rPr>
          <w:lang w:val="el-GR"/>
        </w:rPr>
        <w:t>ραφεί</w:t>
      </w:r>
      <w:r>
        <w:rPr>
          <w:lang w:val="el-GR"/>
        </w:rPr>
        <w:t>ων</w:t>
      </w:r>
      <w:r w:rsidRPr="00F5475A">
        <w:rPr>
          <w:lang w:val="el-GR"/>
        </w:rPr>
        <w:t xml:space="preserve"> </w:t>
      </w:r>
      <w:r>
        <w:rPr>
          <w:lang w:val="el-GR"/>
        </w:rPr>
        <w:t>Υ</w:t>
      </w:r>
      <w:r w:rsidRPr="00F5475A">
        <w:rPr>
          <w:lang w:val="el-GR"/>
        </w:rPr>
        <w:t>ποστήριξης, το χρονικό διάστημα παροχής των σχετικών υπηρεσιών, η μεθοδολογία και ο τρόπος οργάνωσης τ</w:t>
      </w:r>
      <w:r>
        <w:rPr>
          <w:lang w:val="el-GR"/>
        </w:rPr>
        <w:t>ων</w:t>
      </w:r>
      <w:r w:rsidRPr="00F5475A">
        <w:rPr>
          <w:lang w:val="el-GR"/>
        </w:rPr>
        <w:t xml:space="preserve"> </w:t>
      </w:r>
      <w:r>
        <w:rPr>
          <w:lang w:val="el-GR"/>
        </w:rPr>
        <w:t>Γ</w:t>
      </w:r>
      <w:r w:rsidRPr="00F5475A">
        <w:rPr>
          <w:lang w:val="el-GR"/>
        </w:rPr>
        <w:t>ραφεί</w:t>
      </w:r>
      <w:r>
        <w:rPr>
          <w:lang w:val="el-GR"/>
        </w:rPr>
        <w:t>ων</w:t>
      </w:r>
      <w:r w:rsidRPr="00F5475A">
        <w:rPr>
          <w:lang w:val="el-GR"/>
        </w:rPr>
        <w:t xml:space="preserve"> </w:t>
      </w:r>
      <w:r>
        <w:rPr>
          <w:lang w:val="el-GR"/>
        </w:rPr>
        <w:t>Υ</w:t>
      </w:r>
      <w:r w:rsidRPr="00F5475A">
        <w:rPr>
          <w:lang w:val="el-GR"/>
        </w:rPr>
        <w:t>ποστήριξης 1</w:t>
      </w:r>
      <w:r w:rsidRPr="00F25603">
        <w:rPr>
          <w:lang w:val="el-GR"/>
        </w:rPr>
        <w:t>ου</w:t>
      </w:r>
      <w:r w:rsidRPr="00F5475A">
        <w:rPr>
          <w:lang w:val="el-GR"/>
        </w:rPr>
        <w:t xml:space="preserve"> και 2</w:t>
      </w:r>
      <w:r w:rsidRPr="00F25603">
        <w:rPr>
          <w:lang w:val="el-GR"/>
        </w:rPr>
        <w:t>ου</w:t>
      </w:r>
      <w:r w:rsidRPr="00F5475A">
        <w:rPr>
          <w:lang w:val="el-GR"/>
        </w:rPr>
        <w:t xml:space="preserve"> επιπέδου</w:t>
      </w:r>
      <w:r>
        <w:rPr>
          <w:lang w:val="el-GR"/>
        </w:rPr>
        <w:t>,</w:t>
      </w:r>
      <w:r w:rsidRPr="00F5475A">
        <w:rPr>
          <w:lang w:val="el-GR"/>
        </w:rPr>
        <w:t xml:space="preserve"> καθώς και </w:t>
      </w:r>
      <w:r>
        <w:rPr>
          <w:lang w:val="el-GR"/>
        </w:rPr>
        <w:t>οι διαδικασίες της</w:t>
      </w:r>
      <w:r w:rsidRPr="00F5475A">
        <w:rPr>
          <w:lang w:val="el-GR"/>
        </w:rPr>
        <w:t xml:space="preserve"> μεταξύ τους επικοινωνία</w:t>
      </w:r>
      <w:r>
        <w:rPr>
          <w:lang w:val="el-GR"/>
        </w:rPr>
        <w:t>ς</w:t>
      </w:r>
      <w:r w:rsidRPr="00F5475A">
        <w:rPr>
          <w:lang w:val="el-GR"/>
        </w:rPr>
        <w:t xml:space="preserve">. </w:t>
      </w:r>
    </w:p>
    <w:p w14:paraId="29B17CDC" w14:textId="77777777" w:rsidR="00772596" w:rsidRPr="00636D5B" w:rsidRDefault="00772596" w:rsidP="00772596">
      <w:pPr>
        <w:rPr>
          <w:lang w:val="el-GR"/>
        </w:rPr>
      </w:pPr>
    </w:p>
    <w:p w14:paraId="190FBE85" w14:textId="77777777" w:rsidR="00772596" w:rsidRPr="00F5475A" w:rsidRDefault="00772596" w:rsidP="00FF489C">
      <w:pPr>
        <w:suppressAutoHyphens w:val="0"/>
        <w:spacing w:after="0"/>
        <w:jc w:val="left"/>
        <w:rPr>
          <w:b/>
          <w:bCs/>
          <w:u w:val="single"/>
          <w:lang w:val="el-GR"/>
        </w:rPr>
      </w:pPr>
      <w:r w:rsidRPr="00F5475A">
        <w:rPr>
          <w:b/>
          <w:bCs/>
          <w:u w:val="single"/>
          <w:lang w:val="el-GR"/>
        </w:rPr>
        <w:t>Παραδοτέα</w:t>
      </w:r>
    </w:p>
    <w:p w14:paraId="0C0CA972" w14:textId="77777777" w:rsidR="00772596" w:rsidRPr="00772596" w:rsidRDefault="00772596" w:rsidP="00772596">
      <w:pPr>
        <w:pStyle w:val="aff"/>
        <w:numPr>
          <w:ilvl w:val="0"/>
          <w:numId w:val="40"/>
        </w:numPr>
        <w:suppressAutoHyphens w:val="0"/>
        <w:rPr>
          <w:bCs/>
          <w:color w:val="000000" w:themeColor="text1"/>
          <w:lang w:val="el-GR"/>
        </w:rPr>
      </w:pPr>
      <w:r w:rsidRPr="00772596">
        <w:rPr>
          <w:bCs/>
          <w:color w:val="000000" w:themeColor="text1"/>
          <w:lang w:val="el-GR"/>
        </w:rPr>
        <w:t>Π1. Πλάνο Εφαρμογής</w:t>
      </w:r>
    </w:p>
    <w:p w14:paraId="5CCD2592" w14:textId="77777777" w:rsidR="00772596" w:rsidRPr="00FF489C" w:rsidRDefault="00772596" w:rsidP="00772596">
      <w:pPr>
        <w:pStyle w:val="aff"/>
        <w:numPr>
          <w:ilvl w:val="0"/>
          <w:numId w:val="40"/>
        </w:numPr>
        <w:suppressAutoHyphens w:val="0"/>
        <w:rPr>
          <w:b/>
          <w:bCs/>
          <w:color w:val="000000" w:themeColor="text1"/>
          <w:u w:val="single"/>
          <w:lang w:val="el-GR"/>
        </w:rPr>
      </w:pPr>
      <w:r>
        <w:rPr>
          <w:color w:val="000000" w:themeColor="text1"/>
          <w:lang w:val="el-GR"/>
        </w:rPr>
        <w:t>Π2.</w:t>
      </w:r>
      <w:r>
        <w:rPr>
          <w:color w:val="000000" w:themeColor="text1"/>
          <w:lang w:val="en-US"/>
        </w:rPr>
        <w:t>x</w:t>
      </w:r>
      <w:r>
        <w:rPr>
          <w:color w:val="000000" w:themeColor="text1"/>
          <w:lang w:val="el-GR"/>
        </w:rPr>
        <w:t xml:space="preserve"> </w:t>
      </w:r>
      <w:bookmarkStart w:id="442" w:name="_Hlk146886827"/>
      <w:r>
        <w:rPr>
          <w:color w:val="000000" w:themeColor="text1"/>
          <w:lang w:val="el-GR"/>
        </w:rPr>
        <w:t>(</w:t>
      </w:r>
      <w:r>
        <w:rPr>
          <w:color w:val="000000" w:themeColor="text1"/>
          <w:lang w:val="en-US"/>
        </w:rPr>
        <w:t>x</w:t>
      </w:r>
      <w:r>
        <w:rPr>
          <w:color w:val="000000" w:themeColor="text1"/>
          <w:lang w:val="el-GR"/>
        </w:rPr>
        <w:t xml:space="preserve">= 1 έως και </w:t>
      </w:r>
      <w:r w:rsidR="00000D38">
        <w:rPr>
          <w:color w:val="000000" w:themeColor="text1"/>
          <w:lang w:val="el-GR"/>
        </w:rPr>
        <w:t>4</w:t>
      </w:r>
      <w:r>
        <w:rPr>
          <w:color w:val="000000" w:themeColor="text1"/>
          <w:lang w:val="el-GR"/>
        </w:rPr>
        <w:t>)</w:t>
      </w:r>
      <w:bookmarkEnd w:id="442"/>
      <w:r>
        <w:rPr>
          <w:color w:val="000000" w:themeColor="text1"/>
          <w:lang w:val="el-GR"/>
        </w:rPr>
        <w:t xml:space="preserve"> </w:t>
      </w:r>
      <w:r w:rsidR="00000D38">
        <w:rPr>
          <w:color w:val="000000" w:themeColor="text1"/>
          <w:lang w:val="el-GR"/>
        </w:rPr>
        <w:t>Τριμη</w:t>
      </w:r>
      <w:r w:rsidRPr="00E13273">
        <w:rPr>
          <w:color w:val="000000" w:themeColor="text1"/>
          <w:lang w:val="el-GR"/>
        </w:rPr>
        <w:t xml:space="preserve">νιαίες Αναφορές </w:t>
      </w:r>
      <w:r w:rsidR="00000D38">
        <w:rPr>
          <w:color w:val="000000" w:themeColor="text1"/>
          <w:lang w:val="el-GR"/>
        </w:rPr>
        <w:t>Π</w:t>
      </w:r>
      <w:r w:rsidRPr="00E13273">
        <w:rPr>
          <w:color w:val="000000" w:themeColor="text1"/>
          <w:lang w:val="el-GR"/>
        </w:rPr>
        <w:t>ροόδου</w:t>
      </w:r>
      <w:r>
        <w:rPr>
          <w:color w:val="000000" w:themeColor="text1"/>
          <w:lang w:val="el-GR"/>
        </w:rPr>
        <w:t xml:space="preserve">, στις οποίες περιλαμβάνονται </w:t>
      </w:r>
      <w:r w:rsidRPr="00E13273">
        <w:rPr>
          <w:color w:val="000000" w:themeColor="text1"/>
          <w:lang w:val="el-GR"/>
        </w:rPr>
        <w:t xml:space="preserve">Αναφορές </w:t>
      </w:r>
      <w:r>
        <w:rPr>
          <w:color w:val="000000" w:themeColor="text1"/>
          <w:lang w:val="el-GR"/>
        </w:rPr>
        <w:t xml:space="preserve">της λειτουργίας του </w:t>
      </w:r>
      <w:r>
        <w:rPr>
          <w:color w:val="000000" w:themeColor="text1"/>
          <w:lang w:val="en-US"/>
        </w:rPr>
        <w:t>Help</w:t>
      </w:r>
      <w:r w:rsidRPr="00907FAD">
        <w:rPr>
          <w:color w:val="000000" w:themeColor="text1"/>
          <w:lang w:val="el-GR"/>
        </w:rPr>
        <w:t xml:space="preserve"> </w:t>
      </w:r>
      <w:r>
        <w:rPr>
          <w:color w:val="000000" w:themeColor="text1"/>
          <w:lang w:val="en-US"/>
        </w:rPr>
        <w:t>Desk</w:t>
      </w:r>
      <w:r w:rsidRPr="00907FAD">
        <w:rPr>
          <w:color w:val="000000" w:themeColor="text1"/>
          <w:lang w:val="el-GR"/>
        </w:rPr>
        <w:t xml:space="preserve"> </w:t>
      </w:r>
      <w:r>
        <w:rPr>
          <w:color w:val="000000" w:themeColor="text1"/>
          <w:lang w:val="el-GR"/>
        </w:rPr>
        <w:t>και του Μηχανισμού</w:t>
      </w:r>
      <w:r w:rsidR="008A78B2" w:rsidRPr="008A78B2">
        <w:rPr>
          <w:color w:val="000000" w:themeColor="text1"/>
          <w:lang w:val="el-GR"/>
        </w:rPr>
        <w:t xml:space="preserve"> </w:t>
      </w:r>
      <w:r>
        <w:rPr>
          <w:color w:val="000000" w:themeColor="text1"/>
          <w:lang w:val="en-US"/>
        </w:rPr>
        <w:t>Back</w:t>
      </w:r>
      <w:r w:rsidRPr="00907FAD">
        <w:rPr>
          <w:color w:val="000000" w:themeColor="text1"/>
          <w:lang w:val="el-GR"/>
        </w:rPr>
        <w:t xml:space="preserve"> </w:t>
      </w:r>
      <w:r>
        <w:rPr>
          <w:color w:val="000000" w:themeColor="text1"/>
          <w:lang w:val="en-US"/>
        </w:rPr>
        <w:t>Office</w:t>
      </w:r>
      <w:r>
        <w:rPr>
          <w:color w:val="000000" w:themeColor="text1"/>
          <w:lang w:val="el-GR"/>
        </w:rPr>
        <w:t>.</w:t>
      </w:r>
    </w:p>
    <w:p w14:paraId="452743DB" w14:textId="77777777" w:rsidR="00000D38" w:rsidRPr="00907FAD" w:rsidRDefault="00000D38" w:rsidP="00FF489C">
      <w:pPr>
        <w:pStyle w:val="aff"/>
        <w:suppressAutoHyphens w:val="0"/>
        <w:ind w:left="360"/>
        <w:rPr>
          <w:b/>
          <w:bCs/>
          <w:color w:val="000000" w:themeColor="text1"/>
          <w:u w:val="single"/>
          <w:lang w:val="el-GR"/>
        </w:rPr>
      </w:pPr>
    </w:p>
    <w:p w14:paraId="0E62FF07" w14:textId="77777777" w:rsidR="00772596" w:rsidRPr="00762834" w:rsidRDefault="003355E7" w:rsidP="00762834">
      <w:pPr>
        <w:pStyle w:val="3"/>
        <w:numPr>
          <w:ilvl w:val="0"/>
          <w:numId w:val="32"/>
        </w:numPr>
        <w:rPr>
          <w:lang w:val="el-GR"/>
        </w:rPr>
      </w:pPr>
      <w:bookmarkStart w:id="443" w:name="_Toc97194366"/>
      <w:bookmarkStart w:id="444" w:name="_Toc97194477"/>
      <w:bookmarkStart w:id="445" w:name="_Ref122694864"/>
      <w:bookmarkStart w:id="446" w:name="_Toc158026858"/>
      <w:r w:rsidRPr="6D816F02">
        <w:rPr>
          <w:lang w:val="el-GR"/>
        </w:rPr>
        <w:t xml:space="preserve">Μεθοδολογία </w:t>
      </w:r>
      <w:r w:rsidR="00025B9C" w:rsidRPr="6D816F02">
        <w:rPr>
          <w:lang w:val="el-GR"/>
        </w:rPr>
        <w:t>Υ</w:t>
      </w:r>
      <w:r w:rsidRPr="6D816F02">
        <w:rPr>
          <w:lang w:val="el-GR"/>
        </w:rPr>
        <w:t>λοποίησης</w:t>
      </w:r>
      <w:bookmarkStart w:id="447" w:name="_Toc97195407"/>
      <w:bookmarkStart w:id="448" w:name="_Toc97195576"/>
      <w:bookmarkEnd w:id="443"/>
      <w:bookmarkEnd w:id="444"/>
      <w:bookmarkEnd w:id="445"/>
      <w:bookmarkEnd w:id="446"/>
      <w:bookmarkEnd w:id="447"/>
      <w:bookmarkEnd w:id="448"/>
    </w:p>
    <w:p w14:paraId="06DE7A8D" w14:textId="77777777" w:rsidR="00772596" w:rsidRPr="00155B45" w:rsidRDefault="00772596" w:rsidP="00772596">
      <w:pPr>
        <w:spacing w:line="252" w:lineRule="auto"/>
        <w:rPr>
          <w:lang w:val="el-GR"/>
        </w:rPr>
      </w:pPr>
      <w:r w:rsidRPr="00155B45">
        <w:rPr>
          <w:lang w:val="el-GR"/>
        </w:rPr>
        <w:t xml:space="preserve">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w:t>
      </w:r>
      <w:r>
        <w:rPr>
          <w:lang w:val="el-GR"/>
        </w:rPr>
        <w:t>Έ</w:t>
      </w:r>
      <w:r w:rsidRPr="00155B45">
        <w:rPr>
          <w:lang w:val="el-GR"/>
        </w:rPr>
        <w:t xml:space="preserve">ργου. Επίσης, ο υποψήφιος </w:t>
      </w:r>
      <w:r>
        <w:rPr>
          <w:lang w:val="el-GR"/>
        </w:rPr>
        <w:t>Α</w:t>
      </w:r>
      <w:r w:rsidRPr="00155B45">
        <w:rPr>
          <w:lang w:val="el-GR"/>
        </w:rPr>
        <w:t>νάδοχος θα πρέπει να παρουσιάσει πιθανούς κινδύνους που μπορεί να εμφανιστούν κατά την υλοποίηση και τους τρόπους αντιμετώπισ</w:t>
      </w:r>
      <w:r>
        <w:rPr>
          <w:lang w:val="el-GR"/>
        </w:rPr>
        <w:t>ή</w:t>
      </w:r>
      <w:r w:rsidRPr="00155B45">
        <w:rPr>
          <w:lang w:val="el-GR"/>
        </w:rPr>
        <w:t xml:space="preserve">ς </w:t>
      </w:r>
      <w:r>
        <w:rPr>
          <w:lang w:val="el-GR"/>
        </w:rPr>
        <w:t xml:space="preserve">τους </w:t>
      </w:r>
      <w:r w:rsidRPr="00155B45">
        <w:rPr>
          <w:lang w:val="el-GR"/>
        </w:rPr>
        <w:t>σε περίπτωση που επέλθουν (</w:t>
      </w:r>
      <w:r w:rsidRPr="00155B45">
        <w:t>risk</w:t>
      </w:r>
      <w:r w:rsidRPr="00155B45">
        <w:rPr>
          <w:lang w:val="el-GR"/>
        </w:rPr>
        <w:t xml:space="preserve"> </w:t>
      </w:r>
      <w:r w:rsidRPr="00155B45">
        <w:t>response</w:t>
      </w:r>
      <w:r w:rsidRPr="00155B45">
        <w:rPr>
          <w:lang w:val="el-GR"/>
        </w:rPr>
        <w:t>).</w:t>
      </w:r>
    </w:p>
    <w:p w14:paraId="20101FE2" w14:textId="77777777" w:rsidR="00772596" w:rsidRPr="00155B45" w:rsidRDefault="00772596" w:rsidP="00772596">
      <w:pPr>
        <w:spacing w:line="252" w:lineRule="auto"/>
        <w:rPr>
          <w:lang w:val="el-GR"/>
        </w:rPr>
      </w:pPr>
      <w:r w:rsidRPr="00155B45">
        <w:rPr>
          <w:lang w:val="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w:t>
      </w:r>
      <w:r>
        <w:rPr>
          <w:lang w:val="el-GR"/>
        </w:rPr>
        <w:t>Έ</w:t>
      </w:r>
      <w:r w:rsidRPr="00155B45">
        <w:rPr>
          <w:lang w:val="el-GR"/>
        </w:rPr>
        <w:t xml:space="preserve">ργου. Ο υποψήφιος Ανάδοχος θα πρέπει να αναφέρει στην προσφορά του τη στρατηγική που προτίθεται να χρησιμοποιήσει στο </w:t>
      </w:r>
      <w:r>
        <w:rPr>
          <w:lang w:val="el-GR"/>
        </w:rPr>
        <w:t>Έ</w:t>
      </w:r>
      <w:r w:rsidRPr="00155B45">
        <w:rPr>
          <w:lang w:val="el-GR"/>
        </w:rPr>
        <w:t xml:space="preserve">ργο, την προσέγγιση που </w:t>
      </w:r>
      <w:r>
        <w:rPr>
          <w:lang w:val="el-GR"/>
        </w:rPr>
        <w:t>προτίθεται ν</w:t>
      </w:r>
      <w:r w:rsidRPr="00155B45">
        <w:rPr>
          <w:lang w:val="el-GR"/>
        </w:rPr>
        <w:t xml:space="preserve">α ακολουθήσει σε όλα τα στάδια του </w:t>
      </w:r>
      <w:r>
        <w:rPr>
          <w:lang w:val="el-GR"/>
        </w:rPr>
        <w:t>Έ</w:t>
      </w:r>
      <w:r w:rsidRPr="00155B45">
        <w:rPr>
          <w:lang w:val="el-GR"/>
        </w:rPr>
        <w:t>ργου (π.χ. τεχνικές, εργαλεία, συνεργασίες κ</w:t>
      </w:r>
      <w:r>
        <w:rPr>
          <w:lang w:val="el-GR"/>
        </w:rPr>
        <w:t>.</w:t>
      </w:r>
      <w:r w:rsidRPr="00155B45">
        <w:rPr>
          <w:lang w:val="el-GR"/>
        </w:rPr>
        <w:t xml:space="preserve">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w:t>
      </w:r>
      <w:r>
        <w:rPr>
          <w:lang w:val="el-GR"/>
        </w:rPr>
        <w:t>Έ</w:t>
      </w:r>
      <w:r w:rsidRPr="00155B45">
        <w:rPr>
          <w:lang w:val="el-GR"/>
        </w:rPr>
        <w:t>ργο σύγχρονες πηγές πληροφοριών και έργων κ</w:t>
      </w:r>
      <w:r>
        <w:rPr>
          <w:lang w:val="el-GR"/>
        </w:rPr>
        <w:t>.</w:t>
      </w:r>
      <w:r w:rsidRPr="00155B45">
        <w:rPr>
          <w:lang w:val="el-GR"/>
        </w:rPr>
        <w:t>λπ.</w:t>
      </w:r>
    </w:p>
    <w:p w14:paraId="25A3DE78" w14:textId="77777777" w:rsidR="00772596" w:rsidRPr="00155B45" w:rsidRDefault="00772596" w:rsidP="00772596">
      <w:pPr>
        <w:spacing w:line="252" w:lineRule="auto"/>
        <w:rPr>
          <w:lang w:val="el-GR"/>
        </w:rPr>
      </w:pPr>
      <w:r w:rsidRPr="00155B45">
        <w:rPr>
          <w:lang w:val="el-GR"/>
        </w:rPr>
        <w:t xml:space="preserve">Ιδιαίτερη έμφαση θα </w:t>
      </w:r>
      <w:r>
        <w:rPr>
          <w:lang w:val="el-GR"/>
        </w:rPr>
        <w:t xml:space="preserve">πρέπει να </w:t>
      </w:r>
      <w:r w:rsidRPr="00155B45">
        <w:rPr>
          <w:lang w:val="el-GR"/>
        </w:rPr>
        <w:t xml:space="preserve">δοθεί στην πειστικότητα της μεθοδολογίας σε σχέση με τις δυνατότητες και την ικανότητα του </w:t>
      </w:r>
      <w:r>
        <w:rPr>
          <w:lang w:val="el-GR"/>
        </w:rPr>
        <w:t xml:space="preserve">υποψήφιου </w:t>
      </w:r>
      <w:r w:rsidRPr="00155B45">
        <w:rPr>
          <w:lang w:val="el-GR"/>
        </w:rPr>
        <w:t xml:space="preserve">Αναδόχου να εκτελέσει επιτυχώς το </w:t>
      </w:r>
      <w:r>
        <w:rPr>
          <w:lang w:val="el-GR"/>
        </w:rPr>
        <w:t>Έ</w:t>
      </w:r>
      <w:r w:rsidRPr="00155B45">
        <w:rPr>
          <w:lang w:val="el-GR"/>
        </w:rPr>
        <w:t>ργο στον προτεινόμενο απ’ αυτόν χρόνο. Η περιγραφή της προτεινόμενης μεθοδολογίας θα ακολουθήσει το παρακάτω πλαίσιο:</w:t>
      </w:r>
    </w:p>
    <w:p w14:paraId="1A9A725E" w14:textId="77777777" w:rsidR="00772596" w:rsidRPr="00155B45" w:rsidRDefault="00772596" w:rsidP="00772596">
      <w:pPr>
        <w:numPr>
          <w:ilvl w:val="0"/>
          <w:numId w:val="41"/>
        </w:numPr>
        <w:spacing w:line="252" w:lineRule="auto"/>
        <w:ind w:left="284" w:hanging="284"/>
        <w:rPr>
          <w:lang w:val="el-GR"/>
        </w:rPr>
      </w:pPr>
      <w:r w:rsidRPr="00155B45">
        <w:rPr>
          <w:lang w:val="el-GR"/>
        </w:rPr>
        <w:t xml:space="preserve">Αναλυτική περιγραφή του τρόπου με τον οποίο ο υποψήφιος Ανάδοχος σκοπεύει να προσεγγίσει το </w:t>
      </w:r>
      <w:r>
        <w:rPr>
          <w:lang w:val="el-GR"/>
        </w:rPr>
        <w:t>Έ</w:t>
      </w:r>
      <w:r w:rsidRPr="00155B45">
        <w:rPr>
          <w:lang w:val="el-GR"/>
        </w:rPr>
        <w:t>ργο. Ιδιαίτερη έμφαση θα πρέπει να δοθεί στη</w:t>
      </w:r>
      <w:r>
        <w:rPr>
          <w:lang w:val="el-GR"/>
        </w:rPr>
        <w:t xml:space="preserve"> διασφάλιση της πλήρους και </w:t>
      </w:r>
      <w:proofErr w:type="spellStart"/>
      <w:r>
        <w:rPr>
          <w:lang w:val="el-GR"/>
        </w:rPr>
        <w:t>βαθείας</w:t>
      </w:r>
      <w:proofErr w:type="spellEnd"/>
      <w:r>
        <w:rPr>
          <w:lang w:val="el-GR"/>
        </w:rPr>
        <w:t xml:space="preserve"> </w:t>
      </w:r>
      <w:r w:rsidRPr="00155B45">
        <w:rPr>
          <w:lang w:val="el-GR"/>
        </w:rPr>
        <w:t>κατανόηση</w:t>
      </w:r>
      <w:r>
        <w:rPr>
          <w:lang w:val="el-GR"/>
        </w:rPr>
        <w:t>ς</w:t>
      </w:r>
      <w:r w:rsidRPr="00155B45">
        <w:rPr>
          <w:lang w:val="el-GR"/>
        </w:rPr>
        <w:t xml:space="preserve"> των απαιτήσεων του </w:t>
      </w:r>
      <w:r>
        <w:rPr>
          <w:lang w:val="el-GR"/>
        </w:rPr>
        <w:t>Έ</w:t>
      </w:r>
      <w:r w:rsidRPr="00155B45">
        <w:rPr>
          <w:lang w:val="el-GR"/>
        </w:rPr>
        <w:t xml:space="preserve">ργου, όπως </w:t>
      </w:r>
      <w:r>
        <w:rPr>
          <w:lang w:val="el-GR"/>
        </w:rPr>
        <w:t xml:space="preserve">αυτές </w:t>
      </w:r>
      <w:r w:rsidRPr="00155B45">
        <w:rPr>
          <w:lang w:val="el-GR"/>
        </w:rPr>
        <w:t xml:space="preserve">αναλυτικά προδιαγράφονται στην παρούσα </w:t>
      </w:r>
      <w:r>
        <w:rPr>
          <w:lang w:val="el-GR"/>
        </w:rPr>
        <w:t>Π</w:t>
      </w:r>
      <w:r w:rsidRPr="00155B45">
        <w:rPr>
          <w:lang w:val="el-GR"/>
        </w:rPr>
        <w:t>ροκήρυξη</w:t>
      </w:r>
      <w:r>
        <w:rPr>
          <w:lang w:val="el-GR"/>
        </w:rPr>
        <w:t xml:space="preserve"> διά της αναλυτικής τοποθέτησης του υποψήφιου </w:t>
      </w:r>
      <w:r w:rsidRPr="00155B45">
        <w:rPr>
          <w:lang w:val="el-GR"/>
        </w:rPr>
        <w:t>Αναδόχου</w:t>
      </w:r>
      <w:r>
        <w:rPr>
          <w:lang w:val="el-GR"/>
        </w:rPr>
        <w:t xml:space="preserve"> επί του συνόλου </w:t>
      </w:r>
      <w:r w:rsidRPr="00155B45">
        <w:rPr>
          <w:lang w:val="el-GR"/>
        </w:rPr>
        <w:t>αυτών.</w:t>
      </w:r>
    </w:p>
    <w:p w14:paraId="322252A5" w14:textId="77777777" w:rsidR="00772596" w:rsidRPr="00155B45" w:rsidRDefault="00772596" w:rsidP="00772596">
      <w:pPr>
        <w:numPr>
          <w:ilvl w:val="0"/>
          <w:numId w:val="41"/>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69C95D41" w14:textId="77777777" w:rsidR="00E13273" w:rsidRPr="00155B45" w:rsidRDefault="00772596" w:rsidP="00772596">
      <w:pPr>
        <w:spacing w:line="252" w:lineRule="auto"/>
        <w:rPr>
          <w:lang w:val="el-GR"/>
        </w:rPr>
      </w:pPr>
      <w:r w:rsidRPr="00155B45">
        <w:rPr>
          <w:lang w:val="el-GR"/>
        </w:rPr>
        <w:t xml:space="preserve">Προσδιορισμός και αναλυτική περιγραφή των παραδοτέων του </w:t>
      </w:r>
      <w:r>
        <w:rPr>
          <w:lang w:val="el-GR"/>
        </w:rPr>
        <w:t>Έ</w:t>
      </w:r>
      <w:r w:rsidRPr="00155B45">
        <w:rPr>
          <w:lang w:val="el-GR"/>
        </w:rPr>
        <w:t>ργου</w:t>
      </w:r>
      <w:r>
        <w:rPr>
          <w:lang w:val="el-GR"/>
        </w:rPr>
        <w:t>,</w:t>
      </w:r>
      <w:r w:rsidRPr="00155B45">
        <w:rPr>
          <w:lang w:val="el-GR"/>
        </w:rPr>
        <w:t xml:space="preserve">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6D0B743B" w14:textId="77777777" w:rsidR="00025B9C" w:rsidRDefault="00025B9C" w:rsidP="00045DCF">
      <w:pPr>
        <w:rPr>
          <w:lang w:val="el-GR"/>
        </w:rPr>
      </w:pPr>
    </w:p>
    <w:p w14:paraId="6B76F1AB" w14:textId="77777777" w:rsidR="00762834" w:rsidRDefault="00762834" w:rsidP="00045DCF">
      <w:pPr>
        <w:rPr>
          <w:lang w:val="el-GR"/>
        </w:rPr>
      </w:pPr>
    </w:p>
    <w:p w14:paraId="4D221F3D" w14:textId="77777777" w:rsidR="00762834" w:rsidRDefault="00762834" w:rsidP="00045DCF">
      <w:pPr>
        <w:rPr>
          <w:lang w:val="el-GR"/>
        </w:rPr>
      </w:pPr>
    </w:p>
    <w:p w14:paraId="31153337" w14:textId="77777777" w:rsidR="00762834" w:rsidRDefault="00762834" w:rsidP="00045DCF">
      <w:pPr>
        <w:rPr>
          <w:lang w:val="el-GR"/>
        </w:rPr>
      </w:pPr>
    </w:p>
    <w:p w14:paraId="155A8679" w14:textId="77777777" w:rsidR="00762834" w:rsidRPr="00025B9C" w:rsidRDefault="00762834" w:rsidP="00045DCF">
      <w:pPr>
        <w:rPr>
          <w:lang w:val="el-GR"/>
        </w:rPr>
      </w:pPr>
    </w:p>
    <w:p w14:paraId="4CE579FE" w14:textId="77777777" w:rsidR="00025B9C" w:rsidRDefault="00025B9C">
      <w:pPr>
        <w:pStyle w:val="4"/>
        <w:numPr>
          <w:ilvl w:val="1"/>
          <w:numId w:val="32"/>
        </w:numPr>
        <w:ind w:hanging="306"/>
        <w:rPr>
          <w:rFonts w:cs="Tahoma"/>
          <w:szCs w:val="22"/>
          <w:lang w:val="el-GR"/>
        </w:rPr>
      </w:pPr>
      <w:bookmarkStart w:id="449" w:name="_Toc97194367"/>
      <w:bookmarkStart w:id="450" w:name="_Ref122695066"/>
      <w:bookmarkStart w:id="451" w:name="_Toc158026859"/>
      <w:r w:rsidRPr="00EF2204">
        <w:rPr>
          <w:rFonts w:cs="Tahoma"/>
          <w:szCs w:val="22"/>
          <w:lang w:val="el-GR"/>
        </w:rPr>
        <w:t>Χρονοδιάγραμμα</w:t>
      </w:r>
      <w:bookmarkEnd w:id="449"/>
      <w:bookmarkEnd w:id="450"/>
      <w:bookmarkEnd w:id="451"/>
    </w:p>
    <w:p w14:paraId="1A85DB4B" w14:textId="77777777" w:rsidR="00986151" w:rsidRDefault="00986151" w:rsidP="00C77D57">
      <w:pPr>
        <w:rPr>
          <w:rFonts w:eastAsia="SimSun"/>
          <w:lang w:val="el-GR"/>
        </w:rPr>
      </w:pPr>
    </w:p>
    <w:p w14:paraId="1C3A93CE" w14:textId="77777777" w:rsidR="00772596" w:rsidRDefault="00772596" w:rsidP="00772596">
      <w:pPr>
        <w:suppressAutoHyphens w:val="0"/>
        <w:autoSpaceDE w:val="0"/>
        <w:spacing w:after="60"/>
        <w:rPr>
          <w:rFonts w:eastAsia="SimSun"/>
          <w:lang w:val="el-GR"/>
        </w:rPr>
      </w:pPr>
      <w:bookmarkStart w:id="452"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623BDD">
        <w:rPr>
          <w:rFonts w:eastAsia="SimSun"/>
          <w:lang w:val="el-GR"/>
        </w:rPr>
        <w:t>σε</w:t>
      </w:r>
      <w:r w:rsidRPr="00623BDD">
        <w:rPr>
          <w:rFonts w:eastAsia="SimSun"/>
          <w:b/>
          <w:bCs/>
          <w:lang w:val="el-GR"/>
        </w:rPr>
        <w:t xml:space="preserve"> </w:t>
      </w:r>
      <w:r w:rsidR="0044265E">
        <w:rPr>
          <w:rFonts w:eastAsia="SimSun"/>
          <w:b/>
          <w:bCs/>
          <w:lang w:val="el-GR"/>
        </w:rPr>
        <w:t>δώδεκα</w:t>
      </w:r>
      <w:r w:rsidR="0044265E" w:rsidRPr="00623BDD">
        <w:rPr>
          <w:rFonts w:eastAsia="SimSun"/>
          <w:b/>
          <w:bCs/>
          <w:lang w:val="el-GR"/>
        </w:rPr>
        <w:t xml:space="preserve"> </w:t>
      </w:r>
      <w:r w:rsidRPr="00623BDD">
        <w:rPr>
          <w:rFonts w:eastAsia="SimSun"/>
          <w:b/>
          <w:bCs/>
          <w:lang w:val="el-GR"/>
        </w:rPr>
        <w:t>(</w:t>
      </w:r>
      <w:r w:rsidR="0044265E">
        <w:rPr>
          <w:rFonts w:eastAsia="SimSun"/>
          <w:b/>
          <w:bCs/>
          <w:lang w:val="el-GR"/>
        </w:rPr>
        <w:t>12</w:t>
      </w:r>
      <w:r w:rsidRPr="00623BDD">
        <w:rPr>
          <w:rFonts w:eastAsia="SimSun"/>
          <w:b/>
          <w:bCs/>
          <w:lang w:val="el-GR"/>
        </w:rPr>
        <w:t>) μήνες</w:t>
      </w:r>
      <w:r w:rsidRPr="00623BDD">
        <w:rPr>
          <w:rFonts w:eastAsia="SimSun"/>
          <w:lang w:val="el-GR"/>
        </w:rPr>
        <w:t xml:space="preserve"> και νοείται ως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0E450B39" w14:textId="77777777" w:rsidR="0043123B" w:rsidRPr="0043123B" w:rsidRDefault="0043123B" w:rsidP="0043123B">
      <w:pPr>
        <w:suppressAutoHyphens w:val="0"/>
        <w:autoSpaceDE w:val="0"/>
        <w:spacing w:after="60"/>
        <w:rPr>
          <w:rFonts w:eastAsia="SimSun"/>
          <w:lang w:val="el-GR"/>
        </w:rPr>
      </w:pPr>
      <w:r w:rsidRPr="0043123B">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43123B">
        <w:rPr>
          <w:rFonts w:eastAsia="SimSun"/>
          <w:u w:val="single"/>
          <w:lang w:val="el-GR"/>
        </w:rPr>
        <w:t>μέχρι την παράδοση και του τελευταίου παραδοτέου που ορίζει</w:t>
      </w:r>
      <w:r w:rsidRPr="0043123B">
        <w:rPr>
          <w:rFonts w:eastAsia="SimSun"/>
          <w:lang w:val="el-GR"/>
        </w:rPr>
        <w:t xml:space="preserve"> </w:t>
      </w:r>
      <w:r w:rsidRPr="0043123B">
        <w:rPr>
          <w:rFonts w:eastAsia="SimSun"/>
          <w:u w:val="single"/>
          <w:lang w:val="el-GR"/>
        </w:rPr>
        <w:t>την λήξη της σύμβαση</w:t>
      </w:r>
      <w:r w:rsidRPr="0043123B">
        <w:rPr>
          <w:rFonts w:eastAsia="SimSun"/>
          <w:lang w:val="el-GR"/>
        </w:rPr>
        <w:t xml:space="preserve">ς και την έναρξη της διαδικασίας για την  οριστική παραλαβή του έργου.  </w:t>
      </w:r>
    </w:p>
    <w:p w14:paraId="09CC44D4" w14:textId="77777777" w:rsidR="00772596" w:rsidRPr="00623BDD" w:rsidRDefault="00772596" w:rsidP="00772596">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95"/>
        <w:gridCol w:w="4316"/>
        <w:gridCol w:w="1843"/>
      </w:tblGrid>
      <w:tr w:rsidR="00772596" w:rsidRPr="00623BDD" w14:paraId="517B7AA0" w14:textId="77777777" w:rsidTr="6D816F02">
        <w:trPr>
          <w:trHeight w:val="30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CE4D6"/>
            <w:noWrap/>
            <w:vAlign w:val="bottom"/>
            <w:hideMark/>
          </w:tcPr>
          <w:bookmarkEnd w:id="452"/>
          <w:p w14:paraId="7C79388D" w14:textId="77777777" w:rsidR="00772596" w:rsidRPr="00623BDD" w:rsidRDefault="00772596"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ΧΡΟΝΟΔΙΑΓΡΑΜΜΑ ΕΡΓΟΥ</w:t>
            </w:r>
          </w:p>
        </w:tc>
      </w:tr>
      <w:tr w:rsidR="0043123B" w:rsidRPr="00623BDD" w14:paraId="3BF270CA" w14:textId="77777777" w:rsidTr="0043123B">
        <w:trPr>
          <w:trHeight w:val="765"/>
          <w:jc w:val="center"/>
        </w:trPr>
        <w:tc>
          <w:tcPr>
            <w:tcW w:w="1875" w:type="pct"/>
            <w:tcBorders>
              <w:top w:val="nil"/>
              <w:left w:val="single" w:sz="4" w:space="0" w:color="auto"/>
              <w:bottom w:val="single" w:sz="4" w:space="0" w:color="auto"/>
              <w:right w:val="single" w:sz="4" w:space="0" w:color="auto"/>
            </w:tcBorders>
            <w:shd w:val="clear" w:color="auto" w:fill="E2EFDA"/>
            <w:vAlign w:val="center"/>
            <w:hideMark/>
          </w:tcPr>
          <w:p w14:paraId="091C1A47" w14:textId="77777777" w:rsidR="0043123B" w:rsidRPr="00623BDD" w:rsidRDefault="0043123B"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Τίτλος Παραδοτέου </w:t>
            </w:r>
          </w:p>
        </w:tc>
        <w:tc>
          <w:tcPr>
            <w:tcW w:w="2190" w:type="pct"/>
            <w:tcBorders>
              <w:top w:val="nil"/>
              <w:left w:val="nil"/>
              <w:bottom w:val="single" w:sz="4" w:space="0" w:color="auto"/>
              <w:right w:val="single" w:sz="4" w:space="0" w:color="auto"/>
            </w:tcBorders>
            <w:shd w:val="clear" w:color="auto" w:fill="E2EFDA"/>
            <w:vAlign w:val="center"/>
            <w:hideMark/>
          </w:tcPr>
          <w:p w14:paraId="1628DA94" w14:textId="77777777" w:rsidR="0043123B" w:rsidRPr="00623BDD" w:rsidRDefault="0043123B"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 xml:space="preserve">Διάρκεια υλοποίησης </w:t>
            </w:r>
          </w:p>
          <w:p w14:paraId="38562FDD" w14:textId="77777777" w:rsidR="0043123B" w:rsidRPr="00623BDD" w:rsidRDefault="0043123B" w:rsidP="00F02575">
            <w:pPr>
              <w:suppressAutoHyphens w:val="0"/>
              <w:autoSpaceDE w:val="0"/>
              <w:spacing w:after="60"/>
              <w:jc w:val="center"/>
              <w:rPr>
                <w:rFonts w:eastAsia="SimSun"/>
                <w:b/>
                <w:bCs/>
                <w:sz w:val="20"/>
                <w:szCs w:val="20"/>
                <w:lang w:val="el-GR"/>
              </w:rPr>
            </w:pPr>
            <w:r w:rsidRPr="6D816F02">
              <w:rPr>
                <w:rFonts w:eastAsia="SimSun"/>
                <w:b/>
                <w:bCs/>
                <w:sz w:val="20"/>
                <w:szCs w:val="20"/>
                <w:lang w:val="el-GR"/>
              </w:rPr>
              <w:t xml:space="preserve"> </w:t>
            </w:r>
          </w:p>
        </w:tc>
        <w:tc>
          <w:tcPr>
            <w:tcW w:w="935" w:type="pct"/>
            <w:tcBorders>
              <w:top w:val="nil"/>
              <w:left w:val="nil"/>
              <w:bottom w:val="single" w:sz="4" w:space="0" w:color="auto"/>
              <w:right w:val="single" w:sz="4" w:space="0" w:color="auto"/>
            </w:tcBorders>
            <w:shd w:val="clear" w:color="auto" w:fill="E2EFDA"/>
            <w:vAlign w:val="center"/>
            <w:hideMark/>
          </w:tcPr>
          <w:p w14:paraId="5D7711CB" w14:textId="77777777" w:rsidR="0043123B" w:rsidRPr="00623BDD" w:rsidRDefault="0043123B" w:rsidP="00F02575">
            <w:pPr>
              <w:suppressAutoHyphens w:val="0"/>
              <w:autoSpaceDE w:val="0"/>
              <w:spacing w:after="60"/>
              <w:jc w:val="center"/>
              <w:rPr>
                <w:rFonts w:eastAsia="SimSun"/>
                <w:b/>
                <w:bCs/>
                <w:sz w:val="20"/>
                <w:szCs w:val="20"/>
                <w:lang w:val="el-GR"/>
              </w:rPr>
            </w:pPr>
            <w:r w:rsidRPr="00623BDD">
              <w:rPr>
                <w:rFonts w:eastAsia="SimSun"/>
                <w:b/>
                <w:bCs/>
                <w:sz w:val="20"/>
                <w:szCs w:val="20"/>
                <w:lang w:val="el-GR"/>
              </w:rPr>
              <w:t>Προϋπόθεση έναρξης</w:t>
            </w:r>
          </w:p>
        </w:tc>
      </w:tr>
      <w:tr w:rsidR="0043123B" w:rsidRPr="00623BDD" w14:paraId="2C0A044E" w14:textId="77777777" w:rsidTr="0043123B">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DDB944" w14:textId="77777777" w:rsidR="0043123B" w:rsidRPr="00623BDD" w:rsidRDefault="0043123B" w:rsidP="00F02575">
            <w:pPr>
              <w:suppressAutoHyphens w:val="0"/>
              <w:autoSpaceDE w:val="0"/>
              <w:spacing w:after="60"/>
              <w:jc w:val="left"/>
              <w:rPr>
                <w:color w:val="000000" w:themeColor="text1"/>
                <w:sz w:val="20"/>
                <w:szCs w:val="20"/>
                <w:lang w:val="el-GR"/>
              </w:rPr>
            </w:pPr>
            <w:r w:rsidRPr="00623BDD">
              <w:rPr>
                <w:color w:val="000000" w:themeColor="text1"/>
                <w:sz w:val="20"/>
                <w:szCs w:val="20"/>
                <w:lang w:val="el-GR"/>
              </w:rPr>
              <w:t>Πλάνο Εφαρμογής</w:t>
            </w:r>
            <w:r w:rsidR="009E4EB8">
              <w:rPr>
                <w:color w:val="000000" w:themeColor="text1"/>
                <w:sz w:val="20"/>
                <w:szCs w:val="20"/>
                <w:lang w:val="el-GR"/>
              </w:rPr>
              <w:t xml:space="preserve"> Π1</w:t>
            </w:r>
          </w:p>
        </w:tc>
        <w:tc>
          <w:tcPr>
            <w:tcW w:w="219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B195545" w14:textId="77777777" w:rsidR="0043123B" w:rsidRPr="00623BDD" w:rsidRDefault="0043123B" w:rsidP="00F02575">
            <w:pPr>
              <w:suppressAutoHyphens w:val="0"/>
              <w:autoSpaceDE w:val="0"/>
              <w:spacing w:after="60"/>
              <w:jc w:val="center"/>
              <w:rPr>
                <w:rFonts w:eastAsia="SimSun"/>
                <w:b/>
                <w:sz w:val="20"/>
                <w:szCs w:val="20"/>
                <w:lang w:val="el-GR"/>
              </w:rPr>
            </w:pPr>
            <w:r w:rsidRPr="00623BDD">
              <w:rPr>
                <w:rFonts w:eastAsia="SimSun"/>
                <w:b/>
                <w:sz w:val="20"/>
                <w:szCs w:val="20"/>
                <w:lang w:val="el-GR"/>
              </w:rPr>
              <w:t>5 ημέρες</w:t>
            </w:r>
          </w:p>
        </w:tc>
        <w:tc>
          <w:tcPr>
            <w:tcW w:w="9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5E923AB" w14:textId="77777777" w:rsidR="0043123B" w:rsidRPr="00623BDD" w:rsidRDefault="0043123B" w:rsidP="00F02575">
            <w:pPr>
              <w:suppressAutoHyphens w:val="0"/>
              <w:autoSpaceDE w:val="0"/>
              <w:spacing w:after="60"/>
              <w:jc w:val="center"/>
              <w:rPr>
                <w:color w:val="000000" w:themeColor="text1"/>
                <w:sz w:val="20"/>
                <w:szCs w:val="20"/>
                <w:lang w:val="el-GR"/>
              </w:rPr>
            </w:pPr>
            <w:r w:rsidRPr="6D816F02">
              <w:rPr>
                <w:color w:val="000000" w:themeColor="text1"/>
                <w:sz w:val="20"/>
                <w:szCs w:val="20"/>
                <w:lang w:val="el-GR"/>
              </w:rPr>
              <w:t>Υπογραφή Σύμβασης</w:t>
            </w:r>
          </w:p>
        </w:tc>
      </w:tr>
      <w:tr w:rsidR="0043123B" w:rsidRPr="002052CE" w14:paraId="69A3D99C" w14:textId="77777777" w:rsidTr="0043123B">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53EC1F" w14:textId="77777777" w:rsidR="0043123B" w:rsidRPr="001955CE" w:rsidRDefault="0043123B" w:rsidP="00F02575">
            <w:pPr>
              <w:suppressAutoHyphens w:val="0"/>
              <w:autoSpaceDE w:val="0"/>
              <w:spacing w:after="60"/>
              <w:jc w:val="left"/>
              <w:rPr>
                <w:color w:val="000000" w:themeColor="text1"/>
                <w:sz w:val="20"/>
                <w:szCs w:val="20"/>
                <w:lang w:val="el-GR"/>
              </w:rPr>
            </w:pPr>
            <w:r w:rsidRPr="001955CE">
              <w:rPr>
                <w:color w:val="000000" w:themeColor="text1"/>
                <w:sz w:val="20"/>
                <w:szCs w:val="20"/>
                <w:lang w:val="el-GR"/>
              </w:rPr>
              <w:t xml:space="preserve">Τριμηνιαίες Αναφορές Προόδου </w:t>
            </w:r>
            <w:r w:rsidR="009E4EB8">
              <w:rPr>
                <w:color w:val="000000" w:themeColor="text1"/>
                <w:sz w:val="20"/>
                <w:szCs w:val="20"/>
                <w:lang w:val="el-GR"/>
              </w:rPr>
              <w:t>Π2.1 – Π2.4</w:t>
            </w:r>
          </w:p>
        </w:tc>
        <w:tc>
          <w:tcPr>
            <w:tcW w:w="219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9961531" w14:textId="77777777" w:rsidR="0043123B" w:rsidRPr="001955CE" w:rsidRDefault="009E4EB8" w:rsidP="00F02575">
            <w:pPr>
              <w:suppressAutoHyphens w:val="0"/>
              <w:autoSpaceDE w:val="0"/>
              <w:spacing w:after="60"/>
              <w:jc w:val="center"/>
              <w:rPr>
                <w:rFonts w:eastAsia="SimSun"/>
                <w:b/>
                <w:sz w:val="20"/>
                <w:szCs w:val="20"/>
                <w:lang w:val="el-GR"/>
              </w:rPr>
            </w:pPr>
            <w:r>
              <w:rPr>
                <w:rFonts w:eastAsia="SimSun"/>
                <w:b/>
                <w:sz w:val="20"/>
                <w:szCs w:val="20"/>
                <w:lang w:val="el-GR"/>
              </w:rPr>
              <w:t xml:space="preserve">Μ 3, 6, 9, 12 </w:t>
            </w:r>
            <w:r w:rsidR="0043123B" w:rsidRPr="001955CE">
              <w:rPr>
                <w:rFonts w:eastAsia="SimSun"/>
                <w:b/>
                <w:sz w:val="20"/>
                <w:szCs w:val="20"/>
                <w:lang w:val="el-GR"/>
              </w:rPr>
              <w:t>μήνες</w:t>
            </w:r>
          </w:p>
        </w:tc>
        <w:tc>
          <w:tcPr>
            <w:tcW w:w="9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DB7A78E" w14:textId="77777777" w:rsidR="0043123B" w:rsidRPr="00F5475A" w:rsidRDefault="0043123B" w:rsidP="00F02575">
            <w:pPr>
              <w:suppressAutoHyphens w:val="0"/>
              <w:autoSpaceDE w:val="0"/>
              <w:spacing w:after="60"/>
              <w:jc w:val="center"/>
              <w:rPr>
                <w:rFonts w:eastAsia="SimSun"/>
                <w:sz w:val="20"/>
                <w:szCs w:val="20"/>
                <w:lang w:val="el-GR"/>
              </w:rPr>
            </w:pPr>
            <w:r w:rsidRPr="001955CE">
              <w:rPr>
                <w:rFonts w:eastAsia="SimSun"/>
                <w:sz w:val="20"/>
                <w:szCs w:val="20"/>
                <w:lang w:val="el-GR"/>
              </w:rPr>
              <w:t>Με την υπογραφή της Σύμβασης και έως τη λήξη της</w:t>
            </w:r>
          </w:p>
        </w:tc>
      </w:tr>
    </w:tbl>
    <w:p w14:paraId="4DE02C82" w14:textId="77777777" w:rsidR="003C2BEF" w:rsidRDefault="003C2BEF" w:rsidP="009D7B94">
      <w:pPr>
        <w:rPr>
          <w:rFonts w:eastAsia="SimSun"/>
          <w:lang w:val="el-GR"/>
        </w:rPr>
      </w:pPr>
    </w:p>
    <w:p w14:paraId="2C185437" w14:textId="77777777" w:rsidR="00C00ECC" w:rsidRPr="00EF2204" w:rsidRDefault="00C00ECC" w:rsidP="009D7B94">
      <w:pPr>
        <w:rPr>
          <w:lang w:val="el-GR"/>
        </w:rPr>
      </w:pPr>
    </w:p>
    <w:p w14:paraId="3C63856B" w14:textId="77777777" w:rsidR="00025B9C" w:rsidRDefault="00025B9C">
      <w:pPr>
        <w:pStyle w:val="4"/>
        <w:numPr>
          <w:ilvl w:val="1"/>
          <w:numId w:val="32"/>
        </w:numPr>
        <w:ind w:hanging="306"/>
        <w:rPr>
          <w:rFonts w:cs="Tahoma"/>
          <w:szCs w:val="22"/>
          <w:lang w:val="el-GR"/>
        </w:rPr>
      </w:pPr>
      <w:bookmarkStart w:id="453" w:name="_Toc97194370"/>
      <w:bookmarkStart w:id="454" w:name="_Ref122695074"/>
      <w:bookmarkStart w:id="455" w:name="_Toc158026860"/>
      <w:r w:rsidRPr="00EF2204">
        <w:rPr>
          <w:rFonts w:cs="Tahoma"/>
          <w:szCs w:val="22"/>
          <w:lang w:val="el-GR"/>
        </w:rPr>
        <w:t>Ομάδα Έργου/Σχήμα Διοίκησης Έργου</w:t>
      </w:r>
      <w:bookmarkEnd w:id="453"/>
      <w:bookmarkEnd w:id="454"/>
      <w:bookmarkEnd w:id="455"/>
      <w:r w:rsidRPr="00EF2204">
        <w:rPr>
          <w:rFonts w:cs="Tahoma"/>
          <w:szCs w:val="22"/>
          <w:lang w:val="el-GR"/>
        </w:rPr>
        <w:tab/>
      </w:r>
    </w:p>
    <w:p w14:paraId="51021FA1" w14:textId="77777777" w:rsidR="00780443" w:rsidRDefault="00780443" w:rsidP="00EF2204">
      <w:pPr>
        <w:rPr>
          <w:lang w:val="el-GR"/>
        </w:rPr>
      </w:pPr>
    </w:p>
    <w:p w14:paraId="59844172" w14:textId="77777777" w:rsidR="00780443" w:rsidRPr="003C2BEF" w:rsidRDefault="00780443" w:rsidP="00780443">
      <w:pPr>
        <w:rPr>
          <w:lang w:val="el-GR"/>
        </w:rPr>
      </w:pPr>
      <w:r w:rsidRPr="003C2BEF">
        <w:rPr>
          <w:lang w:val="el-GR"/>
        </w:rPr>
        <w:t xml:space="preserve">Ο υποψήφιος Ανάδοχος υποχρεούται να υποβάλει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1CFAA13" w14:textId="77777777" w:rsidR="00780443" w:rsidRPr="00274B25" w:rsidRDefault="00780443" w:rsidP="00780443">
      <w:pPr>
        <w:spacing w:before="120"/>
        <w:rPr>
          <w:lang w:val="el-GR"/>
        </w:rPr>
      </w:pPr>
      <w:r w:rsidRPr="00274B25">
        <w:rPr>
          <w:lang w:val="el-GR"/>
        </w:rPr>
        <w:t xml:space="preserve">Κατά τη διάρκεια υλοποίησης του Έργου, ο Ανάδοχος θα υποβάλει </w:t>
      </w:r>
      <w:r w:rsidR="001C4066">
        <w:rPr>
          <w:lang w:val="el-GR"/>
        </w:rPr>
        <w:t>Τρι</w:t>
      </w:r>
      <w:r>
        <w:rPr>
          <w:lang w:val="el-GR"/>
        </w:rPr>
        <w:t>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w:t>
      </w:r>
      <w:r>
        <w:rPr>
          <w:lang w:val="el-GR"/>
        </w:rPr>
        <w:t>ον</w:t>
      </w:r>
      <w:r w:rsidRPr="00274B25">
        <w:rPr>
          <w:lang w:val="el-GR"/>
        </w:rPr>
        <w:t>ται:</w:t>
      </w:r>
    </w:p>
    <w:p w14:paraId="56BC77D0" w14:textId="77777777" w:rsidR="00780443" w:rsidRPr="00274B25" w:rsidRDefault="00780443" w:rsidP="00780443">
      <w:pPr>
        <w:numPr>
          <w:ilvl w:val="0"/>
          <w:numId w:val="33"/>
        </w:numPr>
        <w:suppressAutoHyphens w:val="0"/>
        <w:spacing w:before="120"/>
        <w:ind w:left="714" w:hanging="357"/>
        <w:rPr>
          <w:lang w:val="el-GR"/>
        </w:rPr>
      </w:pPr>
      <w:r w:rsidRPr="00274B25">
        <w:rPr>
          <w:lang w:val="el-GR"/>
        </w:rPr>
        <w:t>η τήρηση του χρονοδιαγράμματος του Έργου</w:t>
      </w:r>
      <w:r>
        <w:rPr>
          <w:lang w:val="el-GR"/>
        </w:rPr>
        <w:t>,</w:t>
      </w:r>
    </w:p>
    <w:p w14:paraId="174D4965" w14:textId="77777777" w:rsidR="00780443" w:rsidRPr="00274B25" w:rsidRDefault="00780443" w:rsidP="00780443">
      <w:pPr>
        <w:numPr>
          <w:ilvl w:val="0"/>
          <w:numId w:val="3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0B057193" w14:textId="77777777" w:rsidR="00780443" w:rsidRPr="00274B25" w:rsidRDefault="00780443" w:rsidP="00780443">
      <w:pPr>
        <w:spacing w:before="120"/>
        <w:rPr>
          <w:lang w:val="el-GR"/>
        </w:rPr>
      </w:pPr>
      <w:r w:rsidRPr="2BF22DFF">
        <w:rPr>
          <w:lang w:val="el-GR"/>
        </w:rPr>
        <w:t xml:space="preserve">Οι τακτικές συναντήσεις του Αναδόχου με την ΕΠΕ για την πρόοδο του Έργου θα διεξάγονται σε μηνιαία βάση. </w:t>
      </w:r>
    </w:p>
    <w:p w14:paraId="6AE2CB9F" w14:textId="77777777" w:rsidR="00780443" w:rsidRPr="00274B25" w:rsidRDefault="00780443" w:rsidP="00780443">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19AA8DF2" w14:textId="77777777" w:rsidR="00780443" w:rsidRPr="00274B25" w:rsidRDefault="00780443" w:rsidP="00780443">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F144811" w14:textId="77777777" w:rsidR="00780443" w:rsidRPr="00274B25" w:rsidRDefault="00780443" w:rsidP="00780443">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Pr>
          <w:lang w:val="el-GR"/>
        </w:rPr>
        <w:t>.</w:t>
      </w:r>
    </w:p>
    <w:p w14:paraId="081D9523" w14:textId="77777777" w:rsidR="00780443" w:rsidRPr="003C2BEF" w:rsidRDefault="00780443" w:rsidP="00780443">
      <w:pPr>
        <w:rPr>
          <w:lang w:val="el-GR"/>
        </w:rPr>
      </w:pPr>
      <w:r w:rsidRPr="003C2BEF">
        <w:rPr>
          <w:lang w:val="el-GR"/>
        </w:rPr>
        <w:lastRenderedPageBreak/>
        <w:t xml:space="preserve">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w:t>
      </w:r>
      <w:r>
        <w:rPr>
          <w:lang w:val="el-GR"/>
        </w:rPr>
        <w:t>Σ</w:t>
      </w:r>
      <w:r w:rsidRPr="003C2BEF">
        <w:rPr>
          <w:lang w:val="el-GR"/>
        </w:rPr>
        <w:t>ύμβασης.</w:t>
      </w:r>
    </w:p>
    <w:p w14:paraId="71EF14D6" w14:textId="77777777" w:rsidR="003C2BEF" w:rsidRDefault="00780443" w:rsidP="00780443">
      <w:pPr>
        <w:rPr>
          <w:lang w:val="el-GR"/>
        </w:rPr>
      </w:pPr>
      <w:r w:rsidRPr="003C2BEF">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7BFF4DA0" w14:textId="77777777" w:rsidR="00780443" w:rsidRPr="00EF2204" w:rsidRDefault="00780443" w:rsidP="00780443">
      <w:pPr>
        <w:rPr>
          <w:lang w:val="el-GR"/>
        </w:rPr>
      </w:pPr>
    </w:p>
    <w:p w14:paraId="0C51E4F2" w14:textId="77777777" w:rsidR="00025B9C" w:rsidRDefault="00025B9C">
      <w:pPr>
        <w:pStyle w:val="4"/>
        <w:numPr>
          <w:ilvl w:val="1"/>
          <w:numId w:val="32"/>
        </w:numPr>
        <w:ind w:hanging="306"/>
        <w:rPr>
          <w:rFonts w:cs="Tahoma"/>
          <w:szCs w:val="22"/>
          <w:lang w:val="el-GR"/>
        </w:rPr>
      </w:pPr>
      <w:bookmarkStart w:id="456" w:name="_Toc97194371"/>
      <w:bookmarkStart w:id="457" w:name="_Ref122695077"/>
      <w:bookmarkStart w:id="458" w:name="_Toc158026861"/>
      <w:r w:rsidRPr="00EF2204">
        <w:rPr>
          <w:rFonts w:cs="Tahoma"/>
          <w:szCs w:val="22"/>
          <w:lang w:val="el-GR"/>
        </w:rPr>
        <w:t>Μεθοδολογία διασφάλισης ποιότητας</w:t>
      </w:r>
      <w:bookmarkEnd w:id="456"/>
      <w:bookmarkEnd w:id="457"/>
      <w:bookmarkEnd w:id="458"/>
      <w:r w:rsidRPr="00EF2204">
        <w:rPr>
          <w:rFonts w:cs="Tahoma"/>
          <w:szCs w:val="22"/>
          <w:lang w:val="el-GR"/>
        </w:rPr>
        <w:tab/>
      </w:r>
    </w:p>
    <w:p w14:paraId="3CC8C818" w14:textId="77777777" w:rsidR="00780443" w:rsidRPr="00780443" w:rsidRDefault="00780443" w:rsidP="00780443">
      <w:pPr>
        <w:rPr>
          <w:lang w:val="el-GR"/>
        </w:rPr>
      </w:pPr>
      <w:r w:rsidRPr="00780443">
        <w:rPr>
          <w:lang w:val="el-GR"/>
        </w:rPr>
        <w:t xml:space="preserve">Ο υποψήφιος Ανάδοχος είναι υποχρεωμένος να συμπεριλάβει στην προσφορά του την προτεινόμενη μεθοδολογία για τη διασφάλιση της ποιότητας του Έργου, με έμφαση στην πρόληψη και αντιμετώπιση των διαφαινόμενων κινδύνων για την υλοποίηση </w:t>
      </w:r>
      <w:r w:rsidR="00D80451">
        <w:rPr>
          <w:lang w:val="el-GR"/>
        </w:rPr>
        <w:t>του Προγράμματος «Τουρισμός για Όλους 2024»</w:t>
      </w:r>
      <w:r w:rsidRPr="00780443">
        <w:rPr>
          <w:lang w:val="el-GR"/>
        </w:rPr>
        <w:t xml:space="preserve">. </w:t>
      </w:r>
    </w:p>
    <w:p w14:paraId="7DB112B0" w14:textId="77777777" w:rsidR="00780443" w:rsidRPr="00780443" w:rsidRDefault="00780443" w:rsidP="00780443">
      <w:pPr>
        <w:rPr>
          <w:lang w:val="el-GR"/>
        </w:rPr>
      </w:pPr>
      <w:r w:rsidRPr="00780443">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0D26DF34" w14:textId="77777777" w:rsidR="003C2BEF" w:rsidRPr="00EF2204" w:rsidRDefault="003C2BEF" w:rsidP="003C2BEF">
      <w:pPr>
        <w:rPr>
          <w:lang w:val="el-GR"/>
        </w:rPr>
      </w:pPr>
    </w:p>
    <w:p w14:paraId="274D8BB5" w14:textId="77777777" w:rsidR="00025B9C" w:rsidRDefault="00025B9C">
      <w:pPr>
        <w:pStyle w:val="4"/>
        <w:numPr>
          <w:ilvl w:val="1"/>
          <w:numId w:val="32"/>
        </w:numPr>
        <w:ind w:hanging="306"/>
        <w:rPr>
          <w:rFonts w:cs="Tahoma"/>
          <w:szCs w:val="22"/>
          <w:lang w:val="el-GR"/>
        </w:rPr>
      </w:pPr>
      <w:bookmarkStart w:id="459" w:name="_Toc97194372"/>
      <w:bookmarkStart w:id="460" w:name="_Toc158026862"/>
      <w:r w:rsidRPr="00EF2204">
        <w:rPr>
          <w:rFonts w:cs="Tahoma"/>
          <w:szCs w:val="22"/>
          <w:lang w:val="el-GR"/>
        </w:rPr>
        <w:t>Τόπος υλοποίησης/ παροχής των υπηρεσιών</w:t>
      </w:r>
      <w:bookmarkEnd w:id="459"/>
      <w:bookmarkEnd w:id="460"/>
      <w:r w:rsidRPr="00EF2204">
        <w:rPr>
          <w:rFonts w:cs="Tahoma"/>
          <w:szCs w:val="22"/>
          <w:lang w:val="el-GR"/>
        </w:rPr>
        <w:tab/>
      </w:r>
    </w:p>
    <w:p w14:paraId="64F572F9" w14:textId="77777777" w:rsidR="00D85B96" w:rsidRPr="00D85B96" w:rsidRDefault="00D85B96" w:rsidP="00D85B96">
      <w:pPr>
        <w:rPr>
          <w:lang w:val="el-GR"/>
        </w:rPr>
      </w:pPr>
      <w:r w:rsidRPr="00D85B96">
        <w:rPr>
          <w:lang w:val="el-GR"/>
        </w:rPr>
        <w:t>Ο Ανάδοχος θα προσφέρει τις υπηρεσίες του κατά κύριο λόγο στις εγκαταστάσεις της Αναθέτουσας Αρχής αλλά και σε όποια άλλα σημεία προκύψουν από τις απαιτήσεις του Έργου.</w:t>
      </w:r>
    </w:p>
    <w:p w14:paraId="37489A97" w14:textId="77777777" w:rsidR="00D85B96" w:rsidRPr="00D85B96" w:rsidRDefault="00D85B96" w:rsidP="00D85B96">
      <w:pPr>
        <w:rPr>
          <w:rFonts w:eastAsia="SimSun"/>
          <w:lang w:val="el-GR"/>
        </w:rPr>
      </w:pPr>
      <w:r w:rsidRPr="00D85B96">
        <w:rPr>
          <w:lang w:val="el-GR"/>
        </w:rPr>
        <w:t>Τόπος υποβολής των παραδοτέων είναι η έδρα της ΚτΠ Μ.Α.Ε.</w:t>
      </w:r>
    </w:p>
    <w:p w14:paraId="775F6E6A" w14:textId="77777777" w:rsidR="003C2BEF" w:rsidRPr="00EF2204" w:rsidRDefault="003C2BEF" w:rsidP="00EF2204">
      <w:pPr>
        <w:suppressAutoHyphens w:val="0"/>
        <w:autoSpaceDE w:val="0"/>
        <w:spacing w:after="60"/>
        <w:rPr>
          <w:rFonts w:eastAsia="SimSun"/>
          <w:lang w:val="el-GR"/>
        </w:rPr>
      </w:pPr>
    </w:p>
    <w:p w14:paraId="231BD75D" w14:textId="77777777" w:rsidR="00A613D1" w:rsidRPr="00603221" w:rsidRDefault="00A613D1">
      <w:pPr>
        <w:suppressAutoHyphens w:val="0"/>
        <w:autoSpaceDE w:val="0"/>
        <w:spacing w:after="60"/>
        <w:rPr>
          <w:rFonts w:eastAsia="SimSun"/>
          <w:lang w:val="el-GR"/>
        </w:rPr>
      </w:pPr>
    </w:p>
    <w:p w14:paraId="7E21D230"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72897F9C" w14:textId="77777777" w:rsidR="008338F0" w:rsidRDefault="003355E7" w:rsidP="003329FF">
      <w:pPr>
        <w:pStyle w:val="2"/>
        <w:numPr>
          <w:ilvl w:val="0"/>
          <w:numId w:val="0"/>
        </w:numPr>
        <w:ind w:left="576" w:hanging="576"/>
        <w:rPr>
          <w:rFonts w:cs="Tahoma"/>
          <w:lang w:val="el-GR"/>
        </w:rPr>
      </w:pPr>
      <w:bookmarkStart w:id="461" w:name="_Ref510087011"/>
      <w:bookmarkStart w:id="462" w:name="_Ref40980421"/>
      <w:bookmarkStart w:id="463" w:name="_Toc97194373"/>
      <w:bookmarkStart w:id="464" w:name="_Toc97194478"/>
      <w:bookmarkStart w:id="465" w:name="_Toc158026863"/>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61"/>
      <w:bookmarkEnd w:id="462"/>
      <w:bookmarkEnd w:id="463"/>
      <w:bookmarkEnd w:id="464"/>
      <w:bookmarkEnd w:id="465"/>
      <w:r w:rsidR="007A3AC0" w:rsidRPr="00603221">
        <w:rPr>
          <w:rFonts w:cs="Tahoma"/>
          <w:lang w:val="el-GR"/>
        </w:rPr>
        <w:t xml:space="preserve"> </w:t>
      </w:r>
    </w:p>
    <w:p w14:paraId="1FF16D66" w14:textId="77777777" w:rsidR="00843444" w:rsidRDefault="00843444" w:rsidP="00843444">
      <w:pPr>
        <w:rPr>
          <w:lang w:val="el-GR"/>
        </w:rPr>
      </w:pPr>
    </w:p>
    <w:p w14:paraId="0BFEA0EC"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4270406C"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48"/>
      </w:tblGrid>
      <w:tr w:rsidR="00843444" w:rsidRPr="002052CE" w14:paraId="0B600615" w14:textId="77777777" w:rsidTr="6D816F02">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67643C09"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2052CE" w14:paraId="55283A27" w14:textId="77777777" w:rsidTr="6D816F02">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7DD5FAD0" w14:textId="77777777" w:rsidR="00843444" w:rsidRPr="005D7E53" w:rsidRDefault="00843444" w:rsidP="00684A2F">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1503FDB1" w14:textId="77777777" w:rsidR="00843444" w:rsidRPr="005D7E53" w:rsidRDefault="00843444" w:rsidP="00684A2F">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2052CE" w14:paraId="0F4ED403" w14:textId="77777777" w:rsidTr="6D816F02">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034BD59F" w14:textId="77777777" w:rsidR="00843444" w:rsidRPr="005D7E53" w:rsidRDefault="00843444" w:rsidP="00684A2F">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2052CE" w14:paraId="2DE9E2DB" w14:textId="77777777" w:rsidTr="6D816F02">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5E2820C0" w14:textId="77777777" w:rsidR="00843444" w:rsidRPr="005D7E53" w:rsidRDefault="00843444" w:rsidP="00684A2F">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447D564B" w14:textId="77777777" w:rsidR="00843444" w:rsidRPr="005D7E53" w:rsidRDefault="00843444" w:rsidP="00684A2F">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17644E58" w14:textId="77777777" w:rsidR="00843444" w:rsidRPr="005D7E53" w:rsidRDefault="00843444" w:rsidP="00684A2F">
            <w:pPr>
              <w:spacing w:before="120" w:line="288" w:lineRule="auto"/>
              <w:rPr>
                <w:sz w:val="20"/>
                <w:szCs w:val="20"/>
                <w:lang w:val="el-GR"/>
              </w:rPr>
            </w:pPr>
            <w:r w:rsidRPr="6D816F02">
              <w:rPr>
                <w:sz w:val="20"/>
                <w:szCs w:val="20"/>
                <w:lang w:val="el-GR"/>
              </w:rPr>
              <w:t xml:space="preserve">Τονίζεται ότι είναι υποχρεωτική η απάντηση σε όλα τα σημεία των Πινάκων </w:t>
            </w:r>
            <w:r w:rsidR="06DE52A6" w:rsidRPr="6D816F02">
              <w:rPr>
                <w:sz w:val="20"/>
                <w:szCs w:val="20"/>
                <w:lang w:val="el-GR"/>
              </w:rPr>
              <w:t>Συμμόρφωσης</w:t>
            </w:r>
            <w:r w:rsidRPr="6D816F02">
              <w:rPr>
                <w:sz w:val="20"/>
                <w:szCs w:val="20"/>
                <w:lang w:val="el-GR"/>
              </w:rPr>
              <w:t xml:space="preserve"> και η παροχή όλων των πληροφοριών που ζητούνται.</w:t>
            </w:r>
          </w:p>
          <w:p w14:paraId="7E1E4A4D" w14:textId="77777777" w:rsidR="00843444" w:rsidRPr="005D7E53" w:rsidRDefault="00843444" w:rsidP="00684A2F">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6B155EFC" w14:textId="77777777" w:rsidR="00843444" w:rsidRPr="005D7E53" w:rsidRDefault="00843444" w:rsidP="00684A2F">
            <w:pPr>
              <w:spacing w:before="120" w:line="288" w:lineRule="auto"/>
              <w:rPr>
                <w:sz w:val="20"/>
                <w:szCs w:val="20"/>
                <w:lang w:val="el-GR"/>
              </w:rPr>
            </w:pPr>
          </w:p>
        </w:tc>
      </w:tr>
    </w:tbl>
    <w:p w14:paraId="00B0C866" w14:textId="77777777" w:rsidR="00843444" w:rsidRDefault="00843444" w:rsidP="00843444">
      <w:pPr>
        <w:rPr>
          <w:lang w:val="el-GR"/>
        </w:rPr>
      </w:pPr>
    </w:p>
    <w:p w14:paraId="1904A68E"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4D25AC84"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62766396" w14:textId="77777777" w:rsidR="00843444" w:rsidRPr="00503711" w:rsidRDefault="00843444" w:rsidP="00684A2F">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72D75A34" w14:textId="77777777" w:rsidR="00843444" w:rsidRPr="00503711" w:rsidRDefault="00843444" w:rsidP="00684A2F">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4AAC63D7" w14:textId="77777777" w:rsidR="00843444" w:rsidRPr="00503711" w:rsidRDefault="00843444" w:rsidP="00684A2F">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527F1F1F" w14:textId="77777777" w:rsidR="00843444" w:rsidRPr="00503711" w:rsidRDefault="00843444" w:rsidP="00684A2F">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1D9D74D" w14:textId="77777777" w:rsidR="00843444" w:rsidRPr="00503711" w:rsidRDefault="00843444" w:rsidP="00684A2F">
            <w:pPr>
              <w:spacing w:after="0"/>
              <w:jc w:val="center"/>
              <w:rPr>
                <w:rFonts w:cstheme="minorHAnsi"/>
                <w:b/>
                <w:bCs/>
              </w:rPr>
            </w:pPr>
            <w:r w:rsidRPr="00503711">
              <w:rPr>
                <w:rFonts w:cstheme="minorHAnsi"/>
                <w:b/>
                <w:bCs/>
              </w:rPr>
              <w:t>ΠΑΡΑΠΟΜΠΗ</w:t>
            </w:r>
          </w:p>
        </w:tc>
      </w:tr>
      <w:tr w:rsidR="00843444" w:rsidRPr="005D7E53" w14:paraId="5D6D8BAF"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3958346C" w14:textId="77777777" w:rsidR="00843444" w:rsidRPr="005D7E53" w:rsidRDefault="00843444">
            <w:pPr>
              <w:pStyle w:val="aff"/>
              <w:numPr>
                <w:ilvl w:val="0"/>
                <w:numId w:val="4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07DFDF5E" w14:textId="6DC93EBF"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B13B7D">
              <w:rPr>
                <w:rFonts w:cstheme="minorHAnsi"/>
                <w:lang w:val="el-GR"/>
              </w:rPr>
              <w:fldChar w:fldCharType="begin"/>
            </w:r>
            <w:r>
              <w:rPr>
                <w:rFonts w:cstheme="minorHAnsi"/>
                <w:lang w:val="el-GR"/>
              </w:rPr>
              <w:instrText xml:space="preserve"> REF _Ref122694847 \r \h </w:instrText>
            </w:r>
            <w:r w:rsidR="00B13B7D">
              <w:rPr>
                <w:rFonts w:cstheme="minorHAnsi"/>
                <w:lang w:val="el-GR"/>
              </w:rPr>
            </w:r>
            <w:r w:rsidR="00B13B7D">
              <w:rPr>
                <w:rFonts w:cstheme="minorHAnsi"/>
                <w:lang w:val="el-GR"/>
              </w:rPr>
              <w:fldChar w:fldCharType="separate"/>
            </w:r>
            <w:r w:rsidR="00A21A1B">
              <w:rPr>
                <w:rFonts w:cstheme="minorHAnsi"/>
                <w:lang w:val="el-GR"/>
              </w:rPr>
              <w:t>1.2</w:t>
            </w:r>
            <w:r w:rsidR="00B13B7D">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3288BB3E" w14:textId="77777777" w:rsidR="00843444" w:rsidRPr="005D7E53" w:rsidRDefault="00843444" w:rsidP="00684A2F">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28405CD" w14:textId="77777777" w:rsidR="00843444" w:rsidRPr="005D7E53" w:rsidRDefault="00843444" w:rsidP="00684A2F">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DF5FDD" w14:textId="77777777" w:rsidR="00843444" w:rsidRPr="005D7E53" w:rsidRDefault="00843444" w:rsidP="00684A2F">
            <w:pPr>
              <w:spacing w:after="0"/>
              <w:jc w:val="left"/>
              <w:rPr>
                <w:rFonts w:cstheme="minorHAnsi"/>
                <w:lang w:val="el-GR"/>
              </w:rPr>
            </w:pPr>
          </w:p>
        </w:tc>
      </w:tr>
      <w:tr w:rsidR="00843444" w:rsidRPr="005D7E53" w14:paraId="7817F081" w14:textId="77777777" w:rsidTr="00684A2F">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4E948FB7" w14:textId="77777777" w:rsidR="00843444" w:rsidRPr="005D7E53" w:rsidRDefault="00843444">
            <w:pPr>
              <w:pStyle w:val="aff"/>
              <w:numPr>
                <w:ilvl w:val="0"/>
                <w:numId w:val="4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345A42D6" w14:textId="2CD7F84C" w:rsidR="00843444" w:rsidRPr="005D7E53" w:rsidRDefault="00843444" w:rsidP="00684A2F">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B13B7D">
              <w:rPr>
                <w:rFonts w:cstheme="minorHAnsi"/>
                <w:lang w:val="el-GR"/>
              </w:rPr>
              <w:fldChar w:fldCharType="begin"/>
            </w:r>
            <w:r>
              <w:rPr>
                <w:rFonts w:cstheme="minorHAnsi"/>
                <w:lang w:val="el-GR"/>
              </w:rPr>
              <w:instrText xml:space="preserve"> REF _Ref122694864 \r \h </w:instrText>
            </w:r>
            <w:r w:rsidR="00B13B7D">
              <w:rPr>
                <w:rFonts w:cstheme="minorHAnsi"/>
                <w:lang w:val="el-GR"/>
              </w:rPr>
            </w:r>
            <w:r w:rsidR="00B13B7D">
              <w:rPr>
                <w:rFonts w:cstheme="minorHAnsi"/>
                <w:lang w:val="el-GR"/>
              </w:rPr>
              <w:fldChar w:fldCharType="separate"/>
            </w:r>
            <w:r w:rsidR="00A21A1B">
              <w:rPr>
                <w:rFonts w:cstheme="minorHAnsi"/>
                <w:lang w:val="el-GR"/>
              </w:rPr>
              <w:t>2</w:t>
            </w:r>
            <w:r w:rsidR="00B13B7D">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05C2E00A" w14:textId="77777777" w:rsidR="00843444" w:rsidRDefault="00843444" w:rsidP="00684A2F">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2019A060" w14:textId="77777777" w:rsidR="00843444" w:rsidRPr="005D7E53" w:rsidRDefault="00843444" w:rsidP="00684A2F">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2A33F5" w14:textId="77777777" w:rsidR="00843444" w:rsidRPr="005D7E53" w:rsidRDefault="00843444" w:rsidP="00684A2F">
            <w:pPr>
              <w:spacing w:after="0"/>
              <w:jc w:val="left"/>
              <w:rPr>
                <w:rFonts w:cstheme="minorHAnsi"/>
                <w:lang w:val="el-GR"/>
              </w:rPr>
            </w:pPr>
          </w:p>
        </w:tc>
      </w:tr>
    </w:tbl>
    <w:p w14:paraId="49726F09" w14:textId="77777777" w:rsidR="00843444" w:rsidRPr="00843444" w:rsidRDefault="00843444" w:rsidP="00843444">
      <w:pPr>
        <w:rPr>
          <w:lang w:val="el-GR"/>
        </w:rPr>
      </w:pPr>
    </w:p>
    <w:p w14:paraId="461A94F2" w14:textId="77777777" w:rsidR="008338F0" w:rsidRPr="00603221" w:rsidRDefault="003355E7">
      <w:pPr>
        <w:pStyle w:val="2"/>
        <w:numPr>
          <w:ilvl w:val="0"/>
          <w:numId w:val="0"/>
        </w:numPr>
        <w:tabs>
          <w:tab w:val="clear" w:pos="567"/>
          <w:tab w:val="left" w:pos="0"/>
        </w:tabs>
        <w:rPr>
          <w:rFonts w:cs="Tahoma"/>
          <w:color w:val="000099"/>
          <w:lang w:val="el-GR"/>
        </w:rPr>
      </w:pPr>
      <w:bookmarkStart w:id="466" w:name="_Toc97194374"/>
      <w:bookmarkStart w:id="467" w:name="_Toc97194479"/>
      <w:bookmarkStart w:id="468" w:name="_Toc158026864"/>
      <w:bookmarkStart w:id="469" w:name="_Ref496624736"/>
      <w:bookmarkStart w:id="470"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66"/>
      <w:bookmarkEnd w:id="467"/>
      <w:bookmarkEnd w:id="468"/>
      <w:r w:rsidR="004A23B9" w:rsidRPr="00603221">
        <w:rPr>
          <w:rFonts w:cs="Tahoma"/>
          <w:color w:val="000099"/>
          <w:lang w:val="el-GR"/>
        </w:rPr>
        <w:t xml:space="preserve"> </w:t>
      </w:r>
      <w:bookmarkEnd w:id="469"/>
      <w:bookmarkEnd w:id="470"/>
    </w:p>
    <w:p w14:paraId="04D0D83E" w14:textId="77777777" w:rsidR="000F62F0" w:rsidRPr="00603221" w:rsidRDefault="000F62F0" w:rsidP="003329FF">
      <w:pPr>
        <w:pStyle w:val="4"/>
        <w:numPr>
          <w:ilvl w:val="0"/>
          <w:numId w:val="0"/>
        </w:numPr>
        <w:ind w:left="864" w:hanging="864"/>
        <w:rPr>
          <w:rFonts w:cs="Tahoma"/>
          <w:szCs w:val="22"/>
          <w:lang w:val="el-GR"/>
        </w:rPr>
      </w:pPr>
      <w:bookmarkStart w:id="471" w:name="_Ref510086970"/>
      <w:bookmarkStart w:id="472" w:name="_Toc97194375"/>
      <w:bookmarkStart w:id="473" w:name="_Toc158026865"/>
      <w:r w:rsidRPr="00603221">
        <w:rPr>
          <w:rFonts w:cs="Tahoma"/>
          <w:szCs w:val="22"/>
          <w:lang w:val="el-GR"/>
        </w:rPr>
        <w:t>ΕΥΡΩΠΑΙΚΟ ΕΝΙΑΙΟ ΕΓΓΡΑΦΟ ΣΥΜΒΑΣΗΣ (ΕΕΕΣ)</w:t>
      </w:r>
      <w:bookmarkEnd w:id="471"/>
      <w:bookmarkEnd w:id="472"/>
      <w:bookmarkEnd w:id="473"/>
      <w:r w:rsidRPr="00603221">
        <w:rPr>
          <w:rFonts w:cs="Tahoma"/>
          <w:szCs w:val="22"/>
          <w:lang w:val="el-GR"/>
        </w:rPr>
        <w:t xml:space="preserve"> </w:t>
      </w:r>
    </w:p>
    <w:p w14:paraId="5B046B35"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391C24B"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D7A29F" w14:textId="77777777" w:rsidR="00A4737C" w:rsidRPr="00A4737C" w:rsidRDefault="00A4737C">
      <w:pPr>
        <w:pStyle w:val="normalwithoutspacing"/>
        <w:numPr>
          <w:ilvl w:val="0"/>
          <w:numId w:val="2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00866C68" w14:textId="77777777" w:rsidR="000309DB" w:rsidRPr="00A4737C" w:rsidRDefault="00A4737C">
      <w:pPr>
        <w:pStyle w:val="normalwithoutspacing"/>
        <w:numPr>
          <w:ilvl w:val="0"/>
          <w:numId w:val="2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FF97F9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19F907A" w14:textId="77777777" w:rsidR="000F62F0" w:rsidRPr="00603221" w:rsidRDefault="000F62F0">
      <w:pPr>
        <w:pStyle w:val="normalwithoutspacing"/>
        <w:rPr>
          <w:i/>
          <w:color w:val="5B9BD5"/>
        </w:rPr>
      </w:pPr>
    </w:p>
    <w:p w14:paraId="41768378" w14:textId="77777777" w:rsidR="008338F0" w:rsidRPr="00603221" w:rsidRDefault="008338F0">
      <w:pPr>
        <w:pStyle w:val="normalwithoutspacing"/>
        <w:rPr>
          <w:i/>
          <w:color w:val="5B9BD5"/>
        </w:rPr>
      </w:pPr>
    </w:p>
    <w:p w14:paraId="7A9E62B0"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93D00CF" w14:textId="77777777" w:rsidR="008338F0" w:rsidRPr="00603221" w:rsidRDefault="008338F0">
      <w:pPr>
        <w:pStyle w:val="normalwithoutspacing"/>
        <w:rPr>
          <w:i/>
          <w:color w:val="5B9BD5"/>
        </w:rPr>
      </w:pPr>
    </w:p>
    <w:p w14:paraId="2454DD3E" w14:textId="77777777" w:rsidR="006E4901" w:rsidRPr="00603221" w:rsidRDefault="003355E7" w:rsidP="003329FF">
      <w:pPr>
        <w:pStyle w:val="2"/>
        <w:numPr>
          <w:ilvl w:val="0"/>
          <w:numId w:val="0"/>
        </w:numPr>
        <w:ind w:left="576" w:hanging="576"/>
        <w:rPr>
          <w:rFonts w:cs="Tahoma"/>
          <w:lang w:val="el-GR"/>
        </w:rPr>
      </w:pPr>
      <w:bookmarkStart w:id="474" w:name="_Ref496624509"/>
      <w:bookmarkStart w:id="475" w:name="_Toc97194376"/>
      <w:bookmarkStart w:id="476" w:name="_Toc97194480"/>
      <w:bookmarkStart w:id="477" w:name="_Toc158026866"/>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74"/>
      <w:bookmarkEnd w:id="475"/>
      <w:bookmarkEnd w:id="476"/>
      <w:bookmarkEnd w:id="477"/>
    </w:p>
    <w:p w14:paraId="66B85768"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50"/>
        <w:gridCol w:w="297"/>
        <w:gridCol w:w="143"/>
        <w:gridCol w:w="41"/>
        <w:gridCol w:w="165"/>
        <w:gridCol w:w="165"/>
        <w:gridCol w:w="165"/>
        <w:gridCol w:w="17"/>
        <w:gridCol w:w="3791"/>
        <w:gridCol w:w="1300"/>
        <w:gridCol w:w="411"/>
        <w:gridCol w:w="101"/>
        <w:gridCol w:w="243"/>
        <w:gridCol w:w="1533"/>
      </w:tblGrid>
      <w:tr w:rsidR="006E4901" w:rsidRPr="00DF02B0" w14:paraId="582BE1EE"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48FE2059"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2CEF8382" w14:textId="77777777" w:rsidTr="008B4966">
        <w:tc>
          <w:tcPr>
            <w:tcW w:w="5000" w:type="pct"/>
            <w:gridSpan w:val="15"/>
          </w:tcPr>
          <w:p w14:paraId="26873B02" w14:textId="77777777" w:rsidR="006E4901" w:rsidRPr="00603221" w:rsidRDefault="006E4901" w:rsidP="008B4966">
            <w:pPr>
              <w:spacing w:line="276" w:lineRule="auto"/>
            </w:pPr>
          </w:p>
        </w:tc>
      </w:tr>
      <w:tr w:rsidR="006E4901" w:rsidRPr="00DF02B0" w14:paraId="5B5FEE9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7B94EC83"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B425913" w14:textId="77777777" w:rsidR="006E4901" w:rsidRPr="00603221" w:rsidRDefault="006E4901" w:rsidP="008B4966">
            <w:pPr>
              <w:spacing w:line="276" w:lineRule="auto"/>
            </w:pPr>
          </w:p>
        </w:tc>
      </w:tr>
      <w:tr w:rsidR="006E4901" w:rsidRPr="00DF02B0" w14:paraId="75DED756" w14:textId="77777777" w:rsidTr="008B4966">
        <w:tc>
          <w:tcPr>
            <w:tcW w:w="850" w:type="pct"/>
            <w:gridSpan w:val="2"/>
            <w:tcBorders>
              <w:top w:val="double" w:sz="6" w:space="0" w:color="auto"/>
              <w:left w:val="double" w:sz="6" w:space="0" w:color="auto"/>
              <w:bottom w:val="nil"/>
              <w:right w:val="nil"/>
            </w:tcBorders>
            <w:vAlign w:val="center"/>
          </w:tcPr>
          <w:p w14:paraId="0A500127"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3A48EBCB"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1A8A8E2F"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7D66D5" w14:textId="77777777" w:rsidR="006E4901" w:rsidRPr="00603221" w:rsidRDefault="006E4901" w:rsidP="008B4966">
            <w:pPr>
              <w:spacing w:line="276" w:lineRule="auto"/>
            </w:pPr>
          </w:p>
        </w:tc>
      </w:tr>
      <w:tr w:rsidR="006E4901" w:rsidRPr="00DF02B0" w14:paraId="43A17BE7"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00F7F5E8" w14:textId="77777777" w:rsidR="006E4901" w:rsidRPr="00603221" w:rsidRDefault="006E4901" w:rsidP="008B4966">
            <w:pPr>
              <w:spacing w:line="276" w:lineRule="auto"/>
            </w:pPr>
          </w:p>
        </w:tc>
      </w:tr>
      <w:tr w:rsidR="006E4901" w:rsidRPr="00DF02B0" w14:paraId="3DC621DA" w14:textId="77777777" w:rsidTr="008B4966">
        <w:tc>
          <w:tcPr>
            <w:tcW w:w="1046" w:type="pct"/>
            <w:gridSpan w:val="3"/>
            <w:tcBorders>
              <w:top w:val="nil"/>
              <w:left w:val="double" w:sz="6" w:space="0" w:color="auto"/>
              <w:bottom w:val="nil"/>
              <w:right w:val="nil"/>
            </w:tcBorders>
            <w:vAlign w:val="center"/>
          </w:tcPr>
          <w:p w14:paraId="251B36B8"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200F0211" w14:textId="77777777" w:rsidR="006E4901" w:rsidRPr="00603221" w:rsidRDefault="006E4901" w:rsidP="008B4966">
            <w:pPr>
              <w:spacing w:line="276" w:lineRule="auto"/>
            </w:pPr>
          </w:p>
        </w:tc>
        <w:tc>
          <w:tcPr>
            <w:tcW w:w="1032" w:type="pct"/>
            <w:gridSpan w:val="3"/>
            <w:vAlign w:val="center"/>
          </w:tcPr>
          <w:p w14:paraId="7ACF1C1E"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767691D9" w14:textId="77777777" w:rsidR="006E4901" w:rsidRPr="00603221" w:rsidRDefault="006E4901" w:rsidP="008B4966">
            <w:pPr>
              <w:spacing w:line="276" w:lineRule="auto"/>
            </w:pPr>
          </w:p>
        </w:tc>
      </w:tr>
      <w:tr w:rsidR="006E4901" w:rsidRPr="00DF02B0" w14:paraId="1FB3026E" w14:textId="77777777" w:rsidTr="008B4966">
        <w:tc>
          <w:tcPr>
            <w:tcW w:w="5000" w:type="pct"/>
            <w:gridSpan w:val="15"/>
            <w:tcBorders>
              <w:top w:val="nil"/>
              <w:left w:val="double" w:sz="6" w:space="0" w:color="auto"/>
              <w:bottom w:val="nil"/>
              <w:right w:val="double" w:sz="6" w:space="0" w:color="auto"/>
            </w:tcBorders>
            <w:vAlign w:val="center"/>
          </w:tcPr>
          <w:p w14:paraId="750D70F3" w14:textId="77777777" w:rsidR="006E4901" w:rsidRPr="00603221" w:rsidRDefault="006E4901" w:rsidP="008B4966">
            <w:pPr>
              <w:spacing w:line="276" w:lineRule="auto"/>
            </w:pPr>
          </w:p>
        </w:tc>
      </w:tr>
      <w:tr w:rsidR="006E4901" w:rsidRPr="00DF02B0" w14:paraId="3D3F96A6" w14:textId="77777777" w:rsidTr="008B4966">
        <w:tc>
          <w:tcPr>
            <w:tcW w:w="1242" w:type="pct"/>
            <w:gridSpan w:val="5"/>
            <w:tcBorders>
              <w:top w:val="nil"/>
              <w:left w:val="double" w:sz="6" w:space="0" w:color="auto"/>
              <w:bottom w:val="nil"/>
              <w:right w:val="nil"/>
            </w:tcBorders>
            <w:vAlign w:val="center"/>
          </w:tcPr>
          <w:p w14:paraId="3170FC05"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56811F49" w14:textId="77777777" w:rsidR="006E4901" w:rsidRPr="00603221" w:rsidRDefault="006E4901" w:rsidP="008B4966">
            <w:pPr>
              <w:spacing w:line="276" w:lineRule="auto"/>
            </w:pPr>
            <w:r w:rsidRPr="00603221">
              <w:t>__ /__ / ____</w:t>
            </w:r>
          </w:p>
        </w:tc>
        <w:tc>
          <w:tcPr>
            <w:tcW w:w="1162" w:type="pct"/>
            <w:gridSpan w:val="4"/>
            <w:vAlign w:val="center"/>
          </w:tcPr>
          <w:p w14:paraId="329A1AB2"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5CFEFD13" w14:textId="77777777" w:rsidR="006E4901" w:rsidRPr="00603221" w:rsidRDefault="006E4901" w:rsidP="008B4966">
            <w:pPr>
              <w:spacing w:line="276" w:lineRule="auto"/>
            </w:pPr>
          </w:p>
        </w:tc>
      </w:tr>
      <w:tr w:rsidR="006E4901" w:rsidRPr="00DF02B0" w14:paraId="00CEFA7E" w14:textId="77777777" w:rsidTr="008B4966">
        <w:tc>
          <w:tcPr>
            <w:tcW w:w="5000" w:type="pct"/>
            <w:gridSpan w:val="15"/>
            <w:tcBorders>
              <w:top w:val="nil"/>
              <w:left w:val="double" w:sz="6" w:space="0" w:color="auto"/>
              <w:bottom w:val="nil"/>
              <w:right w:val="double" w:sz="6" w:space="0" w:color="auto"/>
            </w:tcBorders>
            <w:vAlign w:val="center"/>
          </w:tcPr>
          <w:p w14:paraId="4B83227D" w14:textId="77777777" w:rsidR="006E4901" w:rsidRPr="00603221" w:rsidRDefault="006E4901" w:rsidP="008B4966">
            <w:pPr>
              <w:spacing w:line="276" w:lineRule="auto"/>
            </w:pPr>
          </w:p>
        </w:tc>
      </w:tr>
      <w:tr w:rsidR="006E4901" w:rsidRPr="00DF02B0" w14:paraId="7D46256F" w14:textId="77777777" w:rsidTr="008B4966">
        <w:tc>
          <w:tcPr>
            <w:tcW w:w="1643" w:type="pct"/>
            <w:gridSpan w:val="8"/>
            <w:tcBorders>
              <w:top w:val="nil"/>
              <w:left w:val="double" w:sz="6" w:space="0" w:color="auto"/>
              <w:bottom w:val="nil"/>
              <w:right w:val="nil"/>
            </w:tcBorders>
            <w:vAlign w:val="center"/>
          </w:tcPr>
          <w:p w14:paraId="1F6C6886"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1CF2B1BA" w14:textId="77777777" w:rsidR="006E4901" w:rsidRPr="00603221" w:rsidRDefault="006E4901" w:rsidP="008B4966">
            <w:pPr>
              <w:spacing w:line="276" w:lineRule="auto"/>
            </w:pPr>
          </w:p>
        </w:tc>
        <w:tc>
          <w:tcPr>
            <w:tcW w:w="967" w:type="pct"/>
            <w:gridSpan w:val="2"/>
            <w:vAlign w:val="center"/>
          </w:tcPr>
          <w:p w14:paraId="2598F1C5"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777FCF71" w14:textId="77777777" w:rsidR="006E4901" w:rsidRPr="00603221" w:rsidRDefault="006E4901" w:rsidP="008B4966">
            <w:pPr>
              <w:spacing w:line="276" w:lineRule="auto"/>
            </w:pPr>
          </w:p>
        </w:tc>
      </w:tr>
      <w:tr w:rsidR="006E4901" w:rsidRPr="00DF02B0" w14:paraId="2D363E98" w14:textId="77777777" w:rsidTr="008B4966">
        <w:tc>
          <w:tcPr>
            <w:tcW w:w="1643" w:type="pct"/>
            <w:gridSpan w:val="8"/>
            <w:tcBorders>
              <w:top w:val="nil"/>
              <w:left w:val="double" w:sz="6" w:space="0" w:color="auto"/>
              <w:bottom w:val="nil"/>
              <w:right w:val="nil"/>
            </w:tcBorders>
            <w:vAlign w:val="center"/>
          </w:tcPr>
          <w:p w14:paraId="071713D4"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1B607346" w14:textId="77777777" w:rsidR="006E4901" w:rsidRPr="00603221" w:rsidRDefault="006E4901" w:rsidP="008B4966">
            <w:pPr>
              <w:spacing w:line="276" w:lineRule="auto"/>
            </w:pPr>
          </w:p>
        </w:tc>
        <w:tc>
          <w:tcPr>
            <w:tcW w:w="967" w:type="pct"/>
            <w:gridSpan w:val="2"/>
            <w:vAlign w:val="center"/>
          </w:tcPr>
          <w:p w14:paraId="5E33144D"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689EBFF0" w14:textId="77777777" w:rsidR="006E4901" w:rsidRPr="00603221" w:rsidRDefault="006E4901" w:rsidP="008B4966">
            <w:pPr>
              <w:spacing w:line="276" w:lineRule="auto"/>
            </w:pPr>
          </w:p>
        </w:tc>
      </w:tr>
      <w:tr w:rsidR="006E4901" w:rsidRPr="00DF02B0" w14:paraId="0AD41D4C" w14:textId="77777777" w:rsidTr="008B4966">
        <w:tc>
          <w:tcPr>
            <w:tcW w:w="1250" w:type="pct"/>
            <w:gridSpan w:val="6"/>
            <w:tcBorders>
              <w:top w:val="nil"/>
              <w:left w:val="double" w:sz="6" w:space="0" w:color="auto"/>
              <w:bottom w:val="nil"/>
              <w:right w:val="nil"/>
            </w:tcBorders>
            <w:vAlign w:val="center"/>
          </w:tcPr>
          <w:p w14:paraId="150C0FFC" w14:textId="77777777" w:rsidR="006E4901" w:rsidRPr="00603221" w:rsidRDefault="006E4901" w:rsidP="008B4966">
            <w:pPr>
              <w:spacing w:line="276" w:lineRule="auto"/>
            </w:pPr>
          </w:p>
        </w:tc>
        <w:tc>
          <w:tcPr>
            <w:tcW w:w="1298" w:type="pct"/>
            <w:gridSpan w:val="4"/>
            <w:vAlign w:val="center"/>
          </w:tcPr>
          <w:p w14:paraId="0ACDE3F5" w14:textId="77777777" w:rsidR="006E4901" w:rsidRPr="00603221" w:rsidRDefault="006E4901" w:rsidP="008B4966">
            <w:pPr>
              <w:spacing w:line="276" w:lineRule="auto"/>
            </w:pPr>
          </w:p>
        </w:tc>
        <w:tc>
          <w:tcPr>
            <w:tcW w:w="1201" w:type="pct"/>
            <w:gridSpan w:val="4"/>
            <w:vAlign w:val="center"/>
          </w:tcPr>
          <w:p w14:paraId="17AEE454"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2B7A3871" w14:textId="77777777" w:rsidR="006E4901" w:rsidRPr="00603221" w:rsidRDefault="006E4901" w:rsidP="008B4966">
            <w:pPr>
              <w:spacing w:line="276" w:lineRule="auto"/>
            </w:pPr>
          </w:p>
        </w:tc>
      </w:tr>
      <w:tr w:rsidR="006E4901" w:rsidRPr="00DF02B0" w14:paraId="57B14CA6" w14:textId="77777777" w:rsidTr="008B4966">
        <w:tc>
          <w:tcPr>
            <w:tcW w:w="1477" w:type="pct"/>
            <w:gridSpan w:val="7"/>
            <w:tcBorders>
              <w:top w:val="nil"/>
              <w:left w:val="double" w:sz="6" w:space="0" w:color="auto"/>
              <w:bottom w:val="nil"/>
              <w:right w:val="nil"/>
            </w:tcBorders>
            <w:vAlign w:val="center"/>
          </w:tcPr>
          <w:p w14:paraId="0674A2B6"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4392D923"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3A0F65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01168321" w14:textId="77777777" w:rsidR="006E4901" w:rsidRPr="00603221" w:rsidRDefault="006E4901" w:rsidP="008B4966">
            <w:pPr>
              <w:spacing w:line="276" w:lineRule="auto"/>
            </w:pPr>
          </w:p>
        </w:tc>
      </w:tr>
      <w:tr w:rsidR="006E4901" w:rsidRPr="00DF02B0" w14:paraId="139EB5FD" w14:textId="77777777" w:rsidTr="008B4966">
        <w:tc>
          <w:tcPr>
            <w:tcW w:w="1477" w:type="pct"/>
            <w:gridSpan w:val="7"/>
            <w:tcBorders>
              <w:top w:val="nil"/>
              <w:left w:val="double" w:sz="6" w:space="0" w:color="auto"/>
              <w:bottom w:val="nil"/>
              <w:right w:val="nil"/>
            </w:tcBorders>
            <w:vAlign w:val="center"/>
          </w:tcPr>
          <w:p w14:paraId="47D656F8"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04D34529"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810D9F0"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79858DD2" w14:textId="77777777" w:rsidR="006E4901" w:rsidRPr="00603221" w:rsidRDefault="006E4901" w:rsidP="008B4966">
            <w:pPr>
              <w:spacing w:line="276" w:lineRule="auto"/>
            </w:pPr>
          </w:p>
        </w:tc>
      </w:tr>
      <w:tr w:rsidR="006E4901" w:rsidRPr="00DF02B0" w14:paraId="31DB5469" w14:textId="77777777" w:rsidTr="008B4966">
        <w:tc>
          <w:tcPr>
            <w:tcW w:w="1250" w:type="pct"/>
            <w:gridSpan w:val="6"/>
            <w:tcBorders>
              <w:top w:val="nil"/>
              <w:left w:val="double" w:sz="6" w:space="0" w:color="auto"/>
              <w:bottom w:val="double" w:sz="6" w:space="0" w:color="auto"/>
              <w:right w:val="nil"/>
            </w:tcBorders>
            <w:vAlign w:val="center"/>
          </w:tcPr>
          <w:p w14:paraId="4AB878C3"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21FDA01E"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9F4591F"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4E0BB2E8" w14:textId="77777777" w:rsidR="006E4901" w:rsidRPr="00603221" w:rsidRDefault="006E4901" w:rsidP="008B4966">
            <w:pPr>
              <w:spacing w:line="276" w:lineRule="auto"/>
            </w:pPr>
          </w:p>
        </w:tc>
      </w:tr>
      <w:tr w:rsidR="006E4901" w:rsidRPr="00DF02B0" w14:paraId="6E7BE648" w14:textId="77777777" w:rsidTr="008B4966">
        <w:tc>
          <w:tcPr>
            <w:tcW w:w="5000" w:type="pct"/>
            <w:gridSpan w:val="15"/>
          </w:tcPr>
          <w:p w14:paraId="464209B9" w14:textId="77777777" w:rsidR="006E4901" w:rsidRPr="00603221" w:rsidRDefault="006E4901" w:rsidP="008B4966">
            <w:pPr>
              <w:spacing w:line="276" w:lineRule="auto"/>
            </w:pPr>
          </w:p>
        </w:tc>
      </w:tr>
      <w:tr w:rsidR="006E4901" w:rsidRPr="00DF02B0" w14:paraId="53E95A5C"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223E3D76" w14:textId="77777777" w:rsidR="006E4901" w:rsidRPr="00603221" w:rsidRDefault="006E4901" w:rsidP="008B4966">
            <w:pPr>
              <w:spacing w:line="276" w:lineRule="auto"/>
              <w:rPr>
                <w:b/>
              </w:rPr>
            </w:pPr>
            <w:r w:rsidRPr="00603221">
              <w:rPr>
                <w:b/>
              </w:rPr>
              <w:t>ΕΚΠΑΙΔΕΥΣΗ</w:t>
            </w:r>
          </w:p>
        </w:tc>
        <w:tc>
          <w:tcPr>
            <w:tcW w:w="3773" w:type="pct"/>
            <w:gridSpan w:val="11"/>
          </w:tcPr>
          <w:p w14:paraId="48C8A186" w14:textId="77777777" w:rsidR="006E4901" w:rsidRPr="00603221" w:rsidRDefault="006E4901" w:rsidP="008B4966">
            <w:pPr>
              <w:spacing w:line="276" w:lineRule="auto"/>
            </w:pPr>
          </w:p>
        </w:tc>
      </w:tr>
      <w:tr w:rsidR="006E4901" w:rsidRPr="00DF02B0" w14:paraId="0D565190"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3A3C5C9B"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38B97057"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3D177EC4"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966F1C8"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0AC0EEEC"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4383B4DD" w14:textId="77777777" w:rsidR="006E4901" w:rsidRPr="00603221" w:rsidRDefault="006E4901" w:rsidP="008B4966">
            <w:pPr>
              <w:spacing w:line="276" w:lineRule="auto"/>
            </w:pPr>
          </w:p>
          <w:p w14:paraId="2EBE5AED"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57B30B5D"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0AC7E3C0"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317904FB" w14:textId="77777777" w:rsidR="006E4901" w:rsidRPr="00603221" w:rsidRDefault="006E4901" w:rsidP="008B4966">
            <w:pPr>
              <w:spacing w:line="276" w:lineRule="auto"/>
            </w:pPr>
          </w:p>
        </w:tc>
      </w:tr>
      <w:tr w:rsidR="006E4901" w:rsidRPr="00DF02B0" w14:paraId="59F6C3BC" w14:textId="77777777" w:rsidTr="008B4966">
        <w:tc>
          <w:tcPr>
            <w:tcW w:w="1699" w:type="pct"/>
            <w:gridSpan w:val="9"/>
            <w:tcBorders>
              <w:top w:val="nil"/>
              <w:left w:val="double" w:sz="6" w:space="0" w:color="auto"/>
              <w:bottom w:val="nil"/>
              <w:right w:val="single" w:sz="6" w:space="0" w:color="auto"/>
            </w:tcBorders>
          </w:tcPr>
          <w:p w14:paraId="269A9021" w14:textId="77777777" w:rsidR="006E4901" w:rsidRPr="00603221" w:rsidRDefault="006E4901" w:rsidP="008B4966">
            <w:pPr>
              <w:spacing w:line="276" w:lineRule="auto"/>
            </w:pPr>
          </w:p>
          <w:p w14:paraId="129804E7"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6D00CD42"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52CF57C9"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776788C4" w14:textId="77777777" w:rsidR="006E4901" w:rsidRPr="00603221" w:rsidRDefault="006E4901" w:rsidP="008B4966">
            <w:pPr>
              <w:spacing w:line="276" w:lineRule="auto"/>
            </w:pPr>
          </w:p>
        </w:tc>
      </w:tr>
      <w:tr w:rsidR="006E4901" w:rsidRPr="00DF02B0" w14:paraId="71CCBFB8"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6ABFD8F0" w14:textId="77777777" w:rsidR="006E4901" w:rsidRPr="00603221" w:rsidRDefault="006E4901" w:rsidP="008B4966">
            <w:pPr>
              <w:spacing w:line="276" w:lineRule="auto"/>
            </w:pPr>
          </w:p>
          <w:p w14:paraId="5CF260A1"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5971DA7A"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7FD759ED"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03A1D09D" w14:textId="77777777" w:rsidR="006E4901" w:rsidRPr="00603221" w:rsidRDefault="006E4901" w:rsidP="008B4966">
            <w:pPr>
              <w:spacing w:line="276" w:lineRule="auto"/>
            </w:pPr>
          </w:p>
        </w:tc>
      </w:tr>
      <w:tr w:rsidR="006E4901" w:rsidRPr="002052CE" w14:paraId="69F4074B"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56E3E7E2"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0043B4A1"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40752AB4" w14:textId="77777777" w:rsidR="006E4901" w:rsidRPr="00603221" w:rsidRDefault="006E4901" w:rsidP="008B4966">
            <w:pPr>
              <w:spacing w:line="276" w:lineRule="auto"/>
              <w:rPr>
                <w:lang w:val="el-GR"/>
              </w:rPr>
            </w:pPr>
          </w:p>
        </w:tc>
      </w:tr>
    </w:tbl>
    <w:p w14:paraId="51C8B08C"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B29BEB5" w14:textId="77777777" w:rsidR="006E4901" w:rsidRPr="00603221" w:rsidRDefault="006E4901" w:rsidP="006E4901">
      <w:pPr>
        <w:rPr>
          <w:i/>
          <w:color w:val="5B9BD5"/>
          <w:lang w:val="el-GR"/>
        </w:rPr>
      </w:pPr>
    </w:p>
    <w:p w14:paraId="2B85E30C"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86"/>
      </w:tblGrid>
      <w:tr w:rsidR="006E4901" w:rsidRPr="00DF02B0" w14:paraId="7B59DADF" w14:textId="77777777" w:rsidTr="008B4966">
        <w:trPr>
          <w:trHeight w:val="567"/>
        </w:trPr>
        <w:tc>
          <w:tcPr>
            <w:tcW w:w="5000" w:type="pct"/>
            <w:shd w:val="pct10" w:color="auto" w:fill="auto"/>
            <w:vAlign w:val="center"/>
          </w:tcPr>
          <w:p w14:paraId="4A640D2A" w14:textId="77777777" w:rsidR="006E4901" w:rsidRPr="00603221" w:rsidRDefault="006E4901" w:rsidP="008B4966">
            <w:pPr>
              <w:spacing w:line="276" w:lineRule="auto"/>
              <w:jc w:val="center"/>
            </w:pPr>
            <w:r w:rsidRPr="00603221">
              <w:rPr>
                <w:b/>
              </w:rPr>
              <w:t>ΕΠΑΓΓΕΛΜΑΤΙΚΗ ΕΜΠΕΙΡΙΑ</w:t>
            </w:r>
          </w:p>
        </w:tc>
      </w:tr>
    </w:tbl>
    <w:p w14:paraId="412E9C5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159"/>
        <w:gridCol w:w="5938"/>
        <w:gridCol w:w="1621"/>
        <w:gridCol w:w="1180"/>
      </w:tblGrid>
      <w:tr w:rsidR="006E4901" w:rsidRPr="00DF02B0" w14:paraId="652F996A" w14:textId="77777777" w:rsidTr="008B4966">
        <w:trPr>
          <w:cantSplit/>
        </w:trPr>
        <w:tc>
          <w:tcPr>
            <w:tcW w:w="1315" w:type="pct"/>
            <w:vMerge w:val="restart"/>
            <w:shd w:val="clear" w:color="auto" w:fill="E6E6E6"/>
            <w:vAlign w:val="center"/>
          </w:tcPr>
          <w:p w14:paraId="342F9A48"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213E813E"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75F0ED21"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1"/>
            </w:r>
            <w:r w:rsidRPr="00603221">
              <w:rPr>
                <w:b/>
                <w:lang w:val="el-GR"/>
              </w:rPr>
              <w:t xml:space="preserve"> και Καθήκοντα στο Έργο </w:t>
            </w:r>
          </w:p>
        </w:tc>
        <w:tc>
          <w:tcPr>
            <w:tcW w:w="947" w:type="pct"/>
            <w:gridSpan w:val="2"/>
            <w:shd w:val="clear" w:color="auto" w:fill="E6E6E6"/>
            <w:vAlign w:val="center"/>
          </w:tcPr>
          <w:p w14:paraId="36C60160"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5F75CD4C" w14:textId="77777777" w:rsidTr="008B4966">
        <w:trPr>
          <w:cantSplit/>
        </w:trPr>
        <w:tc>
          <w:tcPr>
            <w:tcW w:w="1315" w:type="pct"/>
            <w:vMerge/>
            <w:shd w:val="clear" w:color="auto" w:fill="E6E6E6"/>
            <w:vAlign w:val="center"/>
          </w:tcPr>
          <w:p w14:paraId="6E1D53AB"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61FB0FE"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38D5F370"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02E8F09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3D61E58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6FB07498" w14:textId="77777777" w:rsidR="006E4901" w:rsidRPr="00603221" w:rsidRDefault="006E4901" w:rsidP="008B4966">
            <w:pPr>
              <w:spacing w:before="120" w:after="0" w:line="276" w:lineRule="auto"/>
              <w:jc w:val="center"/>
              <w:rPr>
                <w:b/>
              </w:rPr>
            </w:pPr>
            <w:r w:rsidRPr="00603221">
              <w:rPr>
                <w:b/>
              </w:rPr>
              <w:t>Α/Μ</w:t>
            </w:r>
          </w:p>
        </w:tc>
      </w:tr>
      <w:tr w:rsidR="006E4901" w:rsidRPr="00DF02B0" w14:paraId="04BAB218" w14:textId="77777777" w:rsidTr="008B4966">
        <w:tc>
          <w:tcPr>
            <w:tcW w:w="1315" w:type="pct"/>
          </w:tcPr>
          <w:p w14:paraId="4551D3F8" w14:textId="77777777" w:rsidR="006E4901" w:rsidRPr="00603221" w:rsidRDefault="006E4901" w:rsidP="008B4966">
            <w:pPr>
              <w:spacing w:before="120" w:after="0" w:line="276" w:lineRule="auto"/>
            </w:pPr>
          </w:p>
          <w:p w14:paraId="6F3DB87E" w14:textId="77777777" w:rsidR="006E4901" w:rsidRPr="00603221" w:rsidRDefault="006E4901" w:rsidP="008B4966">
            <w:pPr>
              <w:spacing w:before="120" w:after="0" w:line="276" w:lineRule="auto"/>
            </w:pPr>
          </w:p>
        </w:tc>
        <w:tc>
          <w:tcPr>
            <w:tcW w:w="730" w:type="pct"/>
          </w:tcPr>
          <w:p w14:paraId="2DDBAD17" w14:textId="77777777" w:rsidR="006E4901" w:rsidRPr="00603221" w:rsidRDefault="006E4901" w:rsidP="008B4966">
            <w:pPr>
              <w:spacing w:before="120" w:after="0" w:line="276" w:lineRule="auto"/>
            </w:pPr>
          </w:p>
        </w:tc>
        <w:tc>
          <w:tcPr>
            <w:tcW w:w="2008" w:type="pct"/>
          </w:tcPr>
          <w:p w14:paraId="5F8C13CF" w14:textId="77777777" w:rsidR="006E4901" w:rsidRPr="00603221" w:rsidRDefault="006E4901" w:rsidP="008B4966">
            <w:pPr>
              <w:spacing w:before="120" w:after="0" w:line="276" w:lineRule="auto"/>
            </w:pPr>
          </w:p>
          <w:p w14:paraId="1BE0DED8" w14:textId="77777777" w:rsidR="006E4901" w:rsidRPr="00603221" w:rsidRDefault="006E4901" w:rsidP="008B4966">
            <w:pPr>
              <w:spacing w:before="120" w:after="0" w:line="276" w:lineRule="auto"/>
            </w:pPr>
          </w:p>
          <w:p w14:paraId="1CD1B480" w14:textId="77777777" w:rsidR="006E4901" w:rsidRPr="00603221" w:rsidRDefault="006E4901" w:rsidP="008B4966">
            <w:pPr>
              <w:spacing w:before="120" w:after="0" w:line="276" w:lineRule="auto"/>
            </w:pPr>
          </w:p>
        </w:tc>
        <w:tc>
          <w:tcPr>
            <w:tcW w:w="548" w:type="pct"/>
          </w:tcPr>
          <w:p w14:paraId="34065689" w14:textId="77777777" w:rsidR="006E4901" w:rsidRPr="00603221" w:rsidRDefault="006E4901" w:rsidP="008B4966">
            <w:pPr>
              <w:spacing w:before="120" w:after="0" w:line="276" w:lineRule="auto"/>
              <w:jc w:val="center"/>
            </w:pPr>
            <w:r w:rsidRPr="00603221">
              <w:t>__ /__ / ___</w:t>
            </w:r>
          </w:p>
          <w:p w14:paraId="72329CE9" w14:textId="77777777" w:rsidR="006E4901" w:rsidRPr="00603221" w:rsidRDefault="006E4901" w:rsidP="008B4966">
            <w:pPr>
              <w:spacing w:before="120" w:after="0" w:line="276" w:lineRule="auto"/>
              <w:jc w:val="center"/>
            </w:pPr>
            <w:r w:rsidRPr="00603221">
              <w:t>-</w:t>
            </w:r>
          </w:p>
          <w:p w14:paraId="1ABA7A01" w14:textId="77777777" w:rsidR="006E4901" w:rsidRPr="00603221" w:rsidRDefault="006E4901" w:rsidP="008B4966">
            <w:pPr>
              <w:spacing w:before="120" w:after="0" w:line="276" w:lineRule="auto"/>
              <w:jc w:val="center"/>
            </w:pPr>
            <w:r w:rsidRPr="00603221">
              <w:t>__ /__ / ___</w:t>
            </w:r>
          </w:p>
        </w:tc>
        <w:tc>
          <w:tcPr>
            <w:tcW w:w="399" w:type="pct"/>
          </w:tcPr>
          <w:p w14:paraId="7EE72671" w14:textId="77777777" w:rsidR="006E4901" w:rsidRPr="00603221" w:rsidRDefault="006E4901" w:rsidP="008B4966">
            <w:pPr>
              <w:spacing w:before="120" w:after="0" w:line="276" w:lineRule="auto"/>
              <w:jc w:val="center"/>
            </w:pPr>
          </w:p>
        </w:tc>
      </w:tr>
      <w:tr w:rsidR="006E4901" w:rsidRPr="00DF02B0" w14:paraId="09D6FC05" w14:textId="77777777" w:rsidTr="008B4966">
        <w:tc>
          <w:tcPr>
            <w:tcW w:w="1315" w:type="pct"/>
          </w:tcPr>
          <w:p w14:paraId="094EEBB5" w14:textId="77777777" w:rsidR="006E4901" w:rsidRPr="00603221" w:rsidRDefault="006E4901" w:rsidP="008B4966">
            <w:pPr>
              <w:spacing w:before="120" w:after="0" w:line="276" w:lineRule="auto"/>
            </w:pPr>
          </w:p>
        </w:tc>
        <w:tc>
          <w:tcPr>
            <w:tcW w:w="730" w:type="pct"/>
          </w:tcPr>
          <w:p w14:paraId="33B53FF1" w14:textId="77777777" w:rsidR="006E4901" w:rsidRPr="00603221" w:rsidRDefault="006E4901" w:rsidP="008B4966">
            <w:pPr>
              <w:spacing w:before="120" w:after="0" w:line="276" w:lineRule="auto"/>
            </w:pPr>
          </w:p>
        </w:tc>
        <w:tc>
          <w:tcPr>
            <w:tcW w:w="2008" w:type="pct"/>
          </w:tcPr>
          <w:p w14:paraId="4B62DB70" w14:textId="77777777" w:rsidR="006E4901" w:rsidRPr="00603221" w:rsidRDefault="006E4901" w:rsidP="008B4966">
            <w:pPr>
              <w:spacing w:before="120" w:after="0" w:line="276" w:lineRule="auto"/>
            </w:pPr>
          </w:p>
        </w:tc>
        <w:tc>
          <w:tcPr>
            <w:tcW w:w="548" w:type="pct"/>
          </w:tcPr>
          <w:p w14:paraId="2A893E31" w14:textId="77777777" w:rsidR="006E4901" w:rsidRPr="00603221" w:rsidRDefault="006E4901" w:rsidP="008B4966">
            <w:pPr>
              <w:spacing w:before="120" w:after="0" w:line="276" w:lineRule="auto"/>
              <w:jc w:val="center"/>
            </w:pPr>
            <w:r w:rsidRPr="00603221">
              <w:t>__ /__ / ___</w:t>
            </w:r>
          </w:p>
          <w:p w14:paraId="6E23A3DB" w14:textId="77777777" w:rsidR="006E4901" w:rsidRPr="00603221" w:rsidRDefault="006E4901" w:rsidP="008B4966">
            <w:pPr>
              <w:spacing w:before="120" w:after="0" w:line="276" w:lineRule="auto"/>
              <w:jc w:val="center"/>
            </w:pPr>
            <w:r w:rsidRPr="00603221">
              <w:t>-</w:t>
            </w:r>
          </w:p>
          <w:p w14:paraId="68520264" w14:textId="77777777" w:rsidR="006E4901" w:rsidRPr="00603221" w:rsidRDefault="006E4901" w:rsidP="008B4966">
            <w:pPr>
              <w:spacing w:before="120" w:after="0" w:line="276" w:lineRule="auto"/>
              <w:jc w:val="center"/>
            </w:pPr>
            <w:r w:rsidRPr="00603221">
              <w:t>__ /__ / ___</w:t>
            </w:r>
          </w:p>
        </w:tc>
        <w:tc>
          <w:tcPr>
            <w:tcW w:w="399" w:type="pct"/>
          </w:tcPr>
          <w:p w14:paraId="2D329DA8" w14:textId="77777777" w:rsidR="006E4901" w:rsidRPr="00603221" w:rsidRDefault="006E4901" w:rsidP="008B4966">
            <w:pPr>
              <w:spacing w:before="120" w:after="0" w:line="276" w:lineRule="auto"/>
              <w:jc w:val="center"/>
            </w:pPr>
          </w:p>
        </w:tc>
      </w:tr>
      <w:tr w:rsidR="006E4901" w:rsidRPr="00DF02B0" w14:paraId="610D073E" w14:textId="77777777" w:rsidTr="008B4966">
        <w:tc>
          <w:tcPr>
            <w:tcW w:w="1315" w:type="pct"/>
          </w:tcPr>
          <w:p w14:paraId="178EF1F5" w14:textId="77777777" w:rsidR="006E4901" w:rsidRPr="00603221" w:rsidRDefault="006E4901" w:rsidP="008B4966">
            <w:pPr>
              <w:spacing w:before="120" w:after="0" w:line="276" w:lineRule="auto"/>
            </w:pPr>
          </w:p>
        </w:tc>
        <w:tc>
          <w:tcPr>
            <w:tcW w:w="730" w:type="pct"/>
          </w:tcPr>
          <w:p w14:paraId="61E508F0" w14:textId="77777777" w:rsidR="006E4901" w:rsidRPr="00603221" w:rsidRDefault="006E4901" w:rsidP="008B4966">
            <w:pPr>
              <w:spacing w:before="120" w:after="0" w:line="276" w:lineRule="auto"/>
            </w:pPr>
          </w:p>
        </w:tc>
        <w:tc>
          <w:tcPr>
            <w:tcW w:w="2008" w:type="pct"/>
          </w:tcPr>
          <w:p w14:paraId="2A94BD39" w14:textId="77777777" w:rsidR="006E4901" w:rsidRPr="00603221" w:rsidRDefault="006E4901" w:rsidP="008B4966">
            <w:pPr>
              <w:spacing w:before="120" w:after="0" w:line="276" w:lineRule="auto"/>
            </w:pPr>
          </w:p>
        </w:tc>
        <w:tc>
          <w:tcPr>
            <w:tcW w:w="548" w:type="pct"/>
          </w:tcPr>
          <w:p w14:paraId="272C0BF9" w14:textId="77777777" w:rsidR="006E4901" w:rsidRPr="00603221" w:rsidRDefault="006E4901" w:rsidP="008B4966">
            <w:pPr>
              <w:spacing w:before="120" w:after="0" w:line="276" w:lineRule="auto"/>
              <w:jc w:val="center"/>
            </w:pPr>
            <w:r w:rsidRPr="00603221">
              <w:t>__ /__ / ___</w:t>
            </w:r>
          </w:p>
          <w:p w14:paraId="5FD4283F" w14:textId="77777777" w:rsidR="006E4901" w:rsidRPr="00603221" w:rsidRDefault="006E4901" w:rsidP="008B4966">
            <w:pPr>
              <w:spacing w:before="120" w:after="0" w:line="276" w:lineRule="auto"/>
              <w:jc w:val="center"/>
            </w:pPr>
            <w:r w:rsidRPr="00603221">
              <w:t>-</w:t>
            </w:r>
          </w:p>
          <w:p w14:paraId="6918DC17" w14:textId="77777777" w:rsidR="006E4901" w:rsidRPr="00603221" w:rsidRDefault="006E4901" w:rsidP="008B4966">
            <w:pPr>
              <w:spacing w:before="120" w:after="0" w:line="276" w:lineRule="auto"/>
              <w:jc w:val="center"/>
            </w:pPr>
            <w:r w:rsidRPr="00603221">
              <w:t>__ /__ / ___</w:t>
            </w:r>
          </w:p>
        </w:tc>
        <w:tc>
          <w:tcPr>
            <w:tcW w:w="399" w:type="pct"/>
          </w:tcPr>
          <w:p w14:paraId="79C04B13" w14:textId="77777777" w:rsidR="006E4901" w:rsidRPr="00603221" w:rsidRDefault="006E4901" w:rsidP="008B4966">
            <w:pPr>
              <w:spacing w:before="120" w:after="0" w:line="276" w:lineRule="auto"/>
              <w:jc w:val="center"/>
            </w:pPr>
          </w:p>
        </w:tc>
      </w:tr>
    </w:tbl>
    <w:p w14:paraId="4BDBD2BA"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4B30176A" w14:textId="77777777" w:rsidR="008338F0" w:rsidRPr="00603221" w:rsidRDefault="003355E7" w:rsidP="003329FF">
      <w:pPr>
        <w:pStyle w:val="2"/>
        <w:numPr>
          <w:ilvl w:val="0"/>
          <w:numId w:val="0"/>
        </w:numPr>
        <w:ind w:left="576" w:hanging="576"/>
        <w:rPr>
          <w:rFonts w:cs="Tahoma"/>
        </w:rPr>
      </w:pPr>
      <w:bookmarkStart w:id="478" w:name="_Ref510087097"/>
      <w:bookmarkStart w:id="479" w:name="_Ref40980475"/>
      <w:bookmarkStart w:id="480" w:name="_Ref55324393"/>
      <w:bookmarkStart w:id="481" w:name="_Toc97194377"/>
      <w:bookmarkStart w:id="482" w:name="_Toc97194481"/>
      <w:bookmarkStart w:id="483" w:name="_Toc158026867"/>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78"/>
      <w:bookmarkEnd w:id="479"/>
      <w:bookmarkEnd w:id="480"/>
      <w:bookmarkEnd w:id="481"/>
      <w:bookmarkEnd w:id="482"/>
      <w:bookmarkEnd w:id="483"/>
      <w:proofErr w:type="spellEnd"/>
      <w:r w:rsidRPr="00603221">
        <w:rPr>
          <w:rFonts w:cs="Tahoma"/>
        </w:rPr>
        <w:t xml:space="preserve"> </w:t>
      </w:r>
    </w:p>
    <w:p w14:paraId="0EFF224A"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6923"/>
        <w:gridCol w:w="2081"/>
      </w:tblGrid>
      <w:tr w:rsidR="00E36548" w:rsidRPr="00E36548" w14:paraId="7CE9FAC9" w14:textId="77777777" w:rsidTr="00C4217E">
        <w:trPr>
          <w:trHeight w:val="513"/>
        </w:trPr>
        <w:tc>
          <w:tcPr>
            <w:tcW w:w="5000" w:type="pct"/>
            <w:gridSpan w:val="3"/>
            <w:shd w:val="clear" w:color="000000" w:fill="B3B3B3"/>
            <w:vAlign w:val="center"/>
            <w:hideMark/>
          </w:tcPr>
          <w:p w14:paraId="6CD3301F"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136F550E" w14:textId="77777777" w:rsidTr="00F82A8D">
        <w:trPr>
          <w:trHeight w:val="513"/>
        </w:trPr>
        <w:tc>
          <w:tcPr>
            <w:tcW w:w="431" w:type="pct"/>
            <w:shd w:val="clear" w:color="000000" w:fill="B3B3B3"/>
            <w:vAlign w:val="center"/>
          </w:tcPr>
          <w:p w14:paraId="3746F605"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3858E12E"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44C36080" w14:textId="77777777" w:rsidR="00E36548" w:rsidRDefault="00E36548" w:rsidP="00C4217E">
            <w:pPr>
              <w:spacing w:before="60" w:after="60"/>
              <w:jc w:val="center"/>
              <w:rPr>
                <w:b/>
                <w:lang w:val="el-GR"/>
              </w:rPr>
            </w:pPr>
            <w:r w:rsidRPr="00F82A8D">
              <w:rPr>
                <w:b/>
                <w:lang w:val="el-GR"/>
              </w:rPr>
              <w:t>Σύμφωνα με παραγράφους:</w:t>
            </w:r>
          </w:p>
          <w:p w14:paraId="1659F096" w14:textId="77777777" w:rsidR="00E36548" w:rsidRPr="00F82A8D" w:rsidRDefault="00E36548" w:rsidP="00C4217E">
            <w:pPr>
              <w:spacing w:before="60" w:after="60"/>
              <w:jc w:val="center"/>
              <w:rPr>
                <w:b/>
                <w:lang w:val="el-GR"/>
              </w:rPr>
            </w:pPr>
          </w:p>
        </w:tc>
      </w:tr>
      <w:tr w:rsidR="00E36548" w:rsidRPr="00E36548" w14:paraId="334AB142" w14:textId="77777777" w:rsidTr="00F82A8D">
        <w:trPr>
          <w:trHeight w:val="315"/>
        </w:trPr>
        <w:tc>
          <w:tcPr>
            <w:tcW w:w="431" w:type="pct"/>
            <w:shd w:val="clear" w:color="auto" w:fill="FBE4D5" w:themeFill="accent2" w:themeFillTint="33"/>
            <w:vAlign w:val="center"/>
          </w:tcPr>
          <w:p w14:paraId="311EB428" w14:textId="77777777" w:rsidR="00E36548" w:rsidRPr="00F82A8D" w:rsidRDefault="00E36548">
            <w:pPr>
              <w:pStyle w:val="aff"/>
              <w:numPr>
                <w:ilvl w:val="0"/>
                <w:numId w:val="30"/>
              </w:numPr>
              <w:spacing w:before="60" w:after="60"/>
              <w:contextualSpacing w:val="0"/>
              <w:jc w:val="center"/>
              <w:rPr>
                <w:b/>
                <w:lang w:val="el-GR" w:eastAsia="el-GR"/>
              </w:rPr>
            </w:pPr>
          </w:p>
        </w:tc>
        <w:tc>
          <w:tcPr>
            <w:tcW w:w="3513" w:type="pct"/>
            <w:shd w:val="clear" w:color="auto" w:fill="FBE4D5" w:themeFill="accent2" w:themeFillTint="33"/>
            <w:vAlign w:val="center"/>
          </w:tcPr>
          <w:p w14:paraId="01F2339C"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43B28951" w14:textId="77777777" w:rsidR="00E36548" w:rsidRPr="005A1E91" w:rsidRDefault="00E36548" w:rsidP="00C4217E">
            <w:pPr>
              <w:spacing w:before="60" w:after="60"/>
              <w:rPr>
                <w:b/>
                <w:lang w:val="el-GR" w:eastAsia="el-GR"/>
              </w:rPr>
            </w:pPr>
          </w:p>
        </w:tc>
      </w:tr>
      <w:tr w:rsidR="00E36548" w:rsidRPr="00E14FF7" w14:paraId="72EB79B3" w14:textId="77777777" w:rsidTr="00F82A8D">
        <w:trPr>
          <w:trHeight w:val="315"/>
        </w:trPr>
        <w:tc>
          <w:tcPr>
            <w:tcW w:w="431" w:type="pct"/>
            <w:shd w:val="clear" w:color="auto" w:fill="auto"/>
            <w:vAlign w:val="center"/>
          </w:tcPr>
          <w:p w14:paraId="537F10BC" w14:textId="1A48DD69" w:rsidR="0049054F" w:rsidRPr="0049054F" w:rsidRDefault="0049054F" w:rsidP="0049054F">
            <w:pPr>
              <w:spacing w:before="60" w:after="60"/>
              <w:jc w:val="left"/>
              <w:rPr>
                <w:lang w:val="el-GR" w:eastAsia="el-GR"/>
              </w:rPr>
            </w:pPr>
            <w:r>
              <w:rPr>
                <w:lang w:val="el-GR" w:eastAsia="el-GR"/>
              </w:rPr>
              <w:t>1.1</w:t>
            </w:r>
          </w:p>
        </w:tc>
        <w:tc>
          <w:tcPr>
            <w:tcW w:w="3513" w:type="pct"/>
            <w:shd w:val="clear" w:color="auto" w:fill="auto"/>
            <w:vAlign w:val="center"/>
          </w:tcPr>
          <w:p w14:paraId="1A72C7FC" w14:textId="77777777" w:rsidR="00E36548" w:rsidRDefault="00D2052A" w:rsidP="00C4217E">
            <w:pPr>
              <w:spacing w:before="60" w:after="60"/>
              <w:rPr>
                <w:lang w:val="el-GR" w:eastAsia="el-GR"/>
              </w:rPr>
            </w:pPr>
            <w:r>
              <w:rPr>
                <w:lang w:val="el-GR" w:eastAsia="el-GR"/>
              </w:rPr>
              <w:t>Περιβάλλον της Σύμβασης</w:t>
            </w:r>
          </w:p>
          <w:p w14:paraId="4CB1DB61" w14:textId="52BBE57C" w:rsidR="004745A0" w:rsidRPr="00252398" w:rsidRDefault="004745A0" w:rsidP="00C4217E">
            <w:pPr>
              <w:spacing w:before="60" w:after="60"/>
              <w:rPr>
                <w:lang w:val="el-GR" w:eastAsia="el-GR"/>
              </w:rPr>
            </w:pPr>
          </w:p>
        </w:tc>
        <w:tc>
          <w:tcPr>
            <w:tcW w:w="1056" w:type="pct"/>
            <w:shd w:val="clear" w:color="auto" w:fill="auto"/>
          </w:tcPr>
          <w:p w14:paraId="5E3A0555" w14:textId="36D23344" w:rsidR="00E36548" w:rsidRPr="00C00860" w:rsidRDefault="00E6617A" w:rsidP="00C4217E">
            <w:pPr>
              <w:spacing w:before="60" w:after="60"/>
              <w:rPr>
                <w:lang w:val="el-GR" w:eastAsia="el-GR"/>
              </w:rPr>
            </w:pPr>
            <w:r>
              <w:rPr>
                <w:lang w:val="el-GR" w:eastAsia="el-GR"/>
              </w:rPr>
              <w:t>1 &amp; 2.1</w:t>
            </w:r>
          </w:p>
        </w:tc>
      </w:tr>
      <w:tr w:rsidR="00E36548" w:rsidRPr="00E36548" w14:paraId="4F95C042" w14:textId="77777777" w:rsidTr="00F82A8D">
        <w:trPr>
          <w:trHeight w:val="315"/>
        </w:trPr>
        <w:tc>
          <w:tcPr>
            <w:tcW w:w="431" w:type="pct"/>
            <w:shd w:val="clear" w:color="auto" w:fill="FBE4D5" w:themeFill="accent2" w:themeFillTint="33"/>
            <w:vAlign w:val="center"/>
          </w:tcPr>
          <w:p w14:paraId="4EA8B07A" w14:textId="77777777" w:rsidR="00E36548" w:rsidRPr="00F82A8D" w:rsidRDefault="00E36548">
            <w:pPr>
              <w:pStyle w:val="aff"/>
              <w:numPr>
                <w:ilvl w:val="0"/>
                <w:numId w:val="30"/>
              </w:numPr>
              <w:spacing w:before="60" w:after="60"/>
              <w:contextualSpacing w:val="0"/>
              <w:jc w:val="center"/>
              <w:rPr>
                <w:b/>
                <w:lang w:val="el-GR" w:eastAsia="el-GR"/>
              </w:rPr>
            </w:pPr>
          </w:p>
        </w:tc>
        <w:tc>
          <w:tcPr>
            <w:tcW w:w="3513" w:type="pct"/>
            <w:shd w:val="clear" w:color="auto" w:fill="FBE4D5" w:themeFill="accent2" w:themeFillTint="33"/>
            <w:vAlign w:val="center"/>
          </w:tcPr>
          <w:p w14:paraId="38871A41"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3206F29A" w14:textId="77777777" w:rsidR="00E36548" w:rsidRPr="00C00860" w:rsidRDefault="00E36548" w:rsidP="00C4217E">
            <w:pPr>
              <w:spacing w:before="60" w:after="60"/>
              <w:rPr>
                <w:b/>
                <w:lang w:val="el-GR" w:eastAsia="el-GR"/>
              </w:rPr>
            </w:pPr>
          </w:p>
        </w:tc>
      </w:tr>
      <w:tr w:rsidR="00E36548" w:rsidRPr="00E36548" w14:paraId="77D32EEE" w14:textId="77777777" w:rsidTr="00F82A8D">
        <w:trPr>
          <w:trHeight w:val="315"/>
        </w:trPr>
        <w:tc>
          <w:tcPr>
            <w:tcW w:w="431" w:type="pct"/>
            <w:shd w:val="clear" w:color="auto" w:fill="auto"/>
            <w:vAlign w:val="center"/>
          </w:tcPr>
          <w:p w14:paraId="3EFD744D" w14:textId="77777777" w:rsidR="00E36548" w:rsidRPr="00252398" w:rsidRDefault="00E36548">
            <w:pPr>
              <w:pStyle w:val="aff"/>
              <w:numPr>
                <w:ilvl w:val="1"/>
                <w:numId w:val="30"/>
              </w:numPr>
              <w:spacing w:before="60" w:after="60"/>
              <w:ind w:left="0" w:firstLine="0"/>
              <w:contextualSpacing w:val="0"/>
              <w:jc w:val="center"/>
              <w:rPr>
                <w:lang w:val="el-GR" w:eastAsia="el-GR"/>
              </w:rPr>
            </w:pPr>
          </w:p>
        </w:tc>
        <w:tc>
          <w:tcPr>
            <w:tcW w:w="3513" w:type="pct"/>
            <w:shd w:val="clear" w:color="auto" w:fill="auto"/>
            <w:vAlign w:val="center"/>
            <w:hideMark/>
          </w:tcPr>
          <w:p w14:paraId="1C637D06"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2FC01ADC" w14:textId="1467B205" w:rsidR="00E36548" w:rsidRPr="00252398" w:rsidRDefault="000518C5" w:rsidP="00C4217E">
            <w:pPr>
              <w:spacing w:before="60" w:after="60"/>
              <w:rPr>
                <w:lang w:val="el-GR" w:eastAsia="el-GR"/>
              </w:rPr>
            </w:pPr>
            <w:r>
              <w:rPr>
                <w:lang w:val="el-GR" w:eastAsia="el-GR"/>
              </w:rPr>
              <w:t>2.2</w:t>
            </w:r>
          </w:p>
        </w:tc>
      </w:tr>
      <w:tr w:rsidR="00E36548" w:rsidRPr="00843444" w14:paraId="634B1530" w14:textId="77777777" w:rsidTr="00F82A8D">
        <w:trPr>
          <w:trHeight w:val="315"/>
        </w:trPr>
        <w:tc>
          <w:tcPr>
            <w:tcW w:w="431" w:type="pct"/>
            <w:shd w:val="clear" w:color="auto" w:fill="FBE4D5" w:themeFill="accent2" w:themeFillTint="33"/>
            <w:vAlign w:val="center"/>
          </w:tcPr>
          <w:p w14:paraId="7BBC4576" w14:textId="77777777" w:rsidR="00E36548" w:rsidRPr="00F82A8D" w:rsidRDefault="00E36548">
            <w:pPr>
              <w:pStyle w:val="aff"/>
              <w:numPr>
                <w:ilvl w:val="0"/>
                <w:numId w:val="30"/>
              </w:numPr>
              <w:spacing w:before="60" w:after="60"/>
              <w:contextualSpacing w:val="0"/>
              <w:jc w:val="center"/>
              <w:rPr>
                <w:b/>
                <w:lang w:val="el-GR" w:eastAsia="el-GR"/>
              </w:rPr>
            </w:pPr>
          </w:p>
        </w:tc>
        <w:tc>
          <w:tcPr>
            <w:tcW w:w="3513" w:type="pct"/>
            <w:shd w:val="clear" w:color="auto" w:fill="FBE4D5" w:themeFill="accent2" w:themeFillTint="33"/>
            <w:vAlign w:val="center"/>
          </w:tcPr>
          <w:p w14:paraId="00C1BA61"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2317CE1E" w14:textId="77777777" w:rsidR="00E36548" w:rsidRPr="00843444" w:rsidRDefault="00E36548" w:rsidP="00C4217E">
            <w:pPr>
              <w:spacing w:before="60" w:after="60"/>
              <w:rPr>
                <w:lang w:val="el-GR" w:eastAsia="el-GR"/>
              </w:rPr>
            </w:pPr>
          </w:p>
        </w:tc>
      </w:tr>
      <w:tr w:rsidR="00E36548" w:rsidRPr="002052CE" w14:paraId="7BC9ED50" w14:textId="77777777" w:rsidTr="00F82A8D">
        <w:trPr>
          <w:trHeight w:val="315"/>
        </w:trPr>
        <w:tc>
          <w:tcPr>
            <w:tcW w:w="431" w:type="pct"/>
            <w:shd w:val="clear" w:color="auto" w:fill="auto"/>
            <w:vAlign w:val="center"/>
            <w:hideMark/>
          </w:tcPr>
          <w:p w14:paraId="5278B1EF" w14:textId="77777777" w:rsidR="00E36548" w:rsidRPr="00843444" w:rsidRDefault="00E36548">
            <w:pPr>
              <w:pStyle w:val="aff"/>
              <w:numPr>
                <w:ilvl w:val="1"/>
                <w:numId w:val="31"/>
              </w:numPr>
              <w:spacing w:before="60" w:after="60"/>
              <w:ind w:left="0" w:firstLine="0"/>
              <w:contextualSpacing w:val="0"/>
              <w:jc w:val="center"/>
              <w:rPr>
                <w:lang w:val="el-GR" w:eastAsia="el-GR"/>
              </w:rPr>
            </w:pPr>
          </w:p>
        </w:tc>
        <w:tc>
          <w:tcPr>
            <w:tcW w:w="3513" w:type="pct"/>
            <w:shd w:val="clear" w:color="auto" w:fill="auto"/>
            <w:vAlign w:val="center"/>
            <w:hideMark/>
          </w:tcPr>
          <w:p w14:paraId="7B4EF7BC"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1F82E64D" w14:textId="2ECCC527" w:rsidR="00E36548" w:rsidRPr="00E566CC" w:rsidRDefault="00E566CC" w:rsidP="00C4217E">
            <w:pPr>
              <w:spacing w:before="60" w:after="60"/>
              <w:rPr>
                <w:lang w:val="el-GR" w:eastAsia="el-GR"/>
              </w:rPr>
            </w:pPr>
            <w:r>
              <w:rPr>
                <w:lang w:val="el-GR"/>
              </w:rPr>
              <w:t>3.1 &amp; 3.2</w:t>
            </w:r>
          </w:p>
        </w:tc>
      </w:tr>
      <w:tr w:rsidR="00843444" w:rsidRPr="00843444" w14:paraId="6157C326" w14:textId="77777777" w:rsidTr="00F82A8D">
        <w:trPr>
          <w:trHeight w:val="315"/>
        </w:trPr>
        <w:tc>
          <w:tcPr>
            <w:tcW w:w="431" w:type="pct"/>
            <w:shd w:val="clear" w:color="auto" w:fill="auto"/>
            <w:vAlign w:val="center"/>
          </w:tcPr>
          <w:p w14:paraId="0CA211FF" w14:textId="77777777" w:rsidR="00843444" w:rsidRPr="00843444" w:rsidRDefault="00843444">
            <w:pPr>
              <w:pStyle w:val="aff"/>
              <w:numPr>
                <w:ilvl w:val="1"/>
                <w:numId w:val="31"/>
              </w:numPr>
              <w:spacing w:before="60" w:after="60"/>
              <w:ind w:left="0" w:firstLine="0"/>
              <w:contextualSpacing w:val="0"/>
              <w:jc w:val="center"/>
              <w:rPr>
                <w:lang w:val="el-GR" w:eastAsia="el-GR"/>
              </w:rPr>
            </w:pPr>
          </w:p>
        </w:tc>
        <w:tc>
          <w:tcPr>
            <w:tcW w:w="3513" w:type="pct"/>
            <w:shd w:val="clear" w:color="auto" w:fill="auto"/>
            <w:vAlign w:val="center"/>
          </w:tcPr>
          <w:p w14:paraId="409927E6"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4E9C683D" w14:textId="1C21701A" w:rsidR="00843444" w:rsidRPr="007A5BD7" w:rsidRDefault="007A5BD7" w:rsidP="00C4217E">
            <w:pPr>
              <w:spacing w:before="60" w:after="60"/>
              <w:rPr>
                <w:lang w:val="el-GR" w:eastAsia="el-GR"/>
              </w:rPr>
            </w:pPr>
            <w:r>
              <w:rPr>
                <w:lang w:val="el-GR"/>
              </w:rPr>
              <w:t>3.3</w:t>
            </w:r>
          </w:p>
        </w:tc>
      </w:tr>
      <w:tr w:rsidR="00E36548" w:rsidRPr="00E36548" w14:paraId="2DC9DC9F" w14:textId="77777777" w:rsidTr="00F82A8D">
        <w:trPr>
          <w:trHeight w:val="525"/>
        </w:trPr>
        <w:tc>
          <w:tcPr>
            <w:tcW w:w="431" w:type="pct"/>
            <w:shd w:val="clear" w:color="auto" w:fill="auto"/>
            <w:vAlign w:val="center"/>
            <w:hideMark/>
          </w:tcPr>
          <w:p w14:paraId="7EE68495" w14:textId="77777777" w:rsidR="00E36548" w:rsidRPr="00843444" w:rsidRDefault="00E36548">
            <w:pPr>
              <w:pStyle w:val="aff"/>
              <w:numPr>
                <w:ilvl w:val="1"/>
                <w:numId w:val="31"/>
              </w:numPr>
              <w:spacing w:before="60" w:after="60"/>
              <w:ind w:left="0" w:firstLine="0"/>
              <w:contextualSpacing w:val="0"/>
              <w:jc w:val="center"/>
              <w:rPr>
                <w:lang w:val="el-GR" w:eastAsia="el-GR"/>
              </w:rPr>
            </w:pPr>
          </w:p>
        </w:tc>
        <w:tc>
          <w:tcPr>
            <w:tcW w:w="3513" w:type="pct"/>
            <w:shd w:val="clear" w:color="auto" w:fill="auto"/>
            <w:vAlign w:val="center"/>
            <w:hideMark/>
          </w:tcPr>
          <w:p w14:paraId="6C794B07"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44031F9" w14:textId="3536FC17" w:rsidR="00E36548" w:rsidRPr="009232AA" w:rsidRDefault="009232AA" w:rsidP="00C4217E">
            <w:pPr>
              <w:spacing w:before="60" w:after="60"/>
              <w:rPr>
                <w:lang w:val="el-GR" w:eastAsia="el-GR"/>
              </w:rPr>
            </w:pPr>
            <w:r>
              <w:rPr>
                <w:lang w:val="el-GR"/>
              </w:rPr>
              <w:t>3.4</w:t>
            </w:r>
          </w:p>
        </w:tc>
      </w:tr>
      <w:tr w:rsidR="00E36548" w:rsidRPr="00E36548" w14:paraId="3C8B4862"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4219E53" w14:textId="77777777" w:rsidR="00E36548" w:rsidRPr="00252398" w:rsidRDefault="00E36548">
            <w:pPr>
              <w:pStyle w:val="aff"/>
              <w:numPr>
                <w:ilvl w:val="0"/>
                <w:numId w:val="3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C39279"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1D6E7E6" w14:textId="62817536" w:rsidR="00E36548" w:rsidRPr="00C00860" w:rsidRDefault="00B13B7D"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A21A1B" w:rsidRPr="00603221">
              <w:rPr>
                <w:lang w:val="el-GR"/>
              </w:rPr>
              <w:t>ΠΑΡΑΡΤΗΜΑ ΙΙ – Πίνακες Συμμόρφωσης</w:t>
            </w:r>
            <w:r>
              <w:rPr>
                <w:b/>
                <w:lang w:val="el-GR" w:eastAsia="el-GR"/>
              </w:rPr>
              <w:fldChar w:fldCharType="end"/>
            </w:r>
          </w:p>
        </w:tc>
      </w:tr>
      <w:tr w:rsidR="00E36548" w:rsidRPr="002052CE" w14:paraId="1C2CDB8B"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664ABAC" w14:textId="77777777" w:rsidR="00E36548" w:rsidRPr="00252398" w:rsidRDefault="00E36548">
            <w:pPr>
              <w:pStyle w:val="aff"/>
              <w:numPr>
                <w:ilvl w:val="0"/>
                <w:numId w:val="3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AB7AF"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5F057204"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EF3DB31" w14:textId="4012B507" w:rsidR="00E36548" w:rsidRPr="00252398" w:rsidRDefault="00B13B7D"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A21A1B" w:rsidRPr="00603221">
              <w:rPr>
                <w:lang w:val="el-GR"/>
              </w:rPr>
              <w:t xml:space="preserve">ΠΑΡΑΡΤΗΜΑ </w:t>
            </w:r>
            <w:r w:rsidR="00A21A1B" w:rsidRPr="00603221">
              <w:t>VI</w:t>
            </w:r>
            <w:r w:rsidR="00A21A1B" w:rsidRPr="00603221">
              <w:rPr>
                <w:lang w:val="el-GR"/>
              </w:rPr>
              <w:t xml:space="preserve"> – Υπόδειγμα Οικονομικής Προσφοράς</w:t>
            </w:r>
            <w:r>
              <w:rPr>
                <w:b/>
                <w:lang w:val="el-GR" w:eastAsia="el-GR"/>
              </w:rPr>
              <w:fldChar w:fldCharType="end"/>
            </w:r>
          </w:p>
        </w:tc>
      </w:tr>
    </w:tbl>
    <w:p w14:paraId="7FEF16F8" w14:textId="77777777" w:rsidR="00E36548" w:rsidRDefault="00E36548" w:rsidP="00C93CF5">
      <w:pPr>
        <w:autoSpaceDE w:val="0"/>
        <w:autoSpaceDN w:val="0"/>
        <w:adjustRightInd w:val="0"/>
        <w:spacing w:after="0" w:line="276" w:lineRule="auto"/>
        <w:rPr>
          <w:bCs/>
          <w:i/>
          <w:iCs/>
          <w:color w:val="5B9BD5"/>
          <w:lang w:val="el-GR"/>
        </w:rPr>
      </w:pPr>
    </w:p>
    <w:p w14:paraId="12512022" w14:textId="77777777" w:rsidR="00E36548" w:rsidRPr="00603221" w:rsidRDefault="00E36548" w:rsidP="00C93CF5">
      <w:pPr>
        <w:autoSpaceDE w:val="0"/>
        <w:autoSpaceDN w:val="0"/>
        <w:adjustRightInd w:val="0"/>
        <w:spacing w:after="0" w:line="276" w:lineRule="auto"/>
        <w:rPr>
          <w:lang w:val="el-GR"/>
        </w:rPr>
      </w:pPr>
    </w:p>
    <w:p w14:paraId="4D4A6B87" w14:textId="77777777" w:rsidR="00C93CF5" w:rsidRPr="00603221" w:rsidRDefault="00C93CF5" w:rsidP="00C93CF5">
      <w:pPr>
        <w:rPr>
          <w:lang w:val="el-GR"/>
        </w:rPr>
      </w:pPr>
    </w:p>
    <w:p w14:paraId="3B0BF635"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54F112C3" w14:textId="77777777" w:rsidR="008338F0" w:rsidRPr="00603221" w:rsidRDefault="008338F0">
      <w:pPr>
        <w:rPr>
          <w:lang w:val="el-GR"/>
        </w:rPr>
      </w:pPr>
    </w:p>
    <w:p w14:paraId="3F69B5EE" w14:textId="77777777" w:rsidR="008338F0" w:rsidRPr="00603221" w:rsidRDefault="003355E7" w:rsidP="00F82A8D">
      <w:pPr>
        <w:pStyle w:val="2"/>
        <w:numPr>
          <w:ilvl w:val="0"/>
          <w:numId w:val="0"/>
        </w:numPr>
        <w:ind w:left="576" w:hanging="576"/>
        <w:rPr>
          <w:rFonts w:cs="Tahoma"/>
          <w:lang w:val="el-GR"/>
        </w:rPr>
      </w:pPr>
      <w:bookmarkStart w:id="484" w:name="_Ref510087099"/>
      <w:bookmarkStart w:id="485" w:name="_Ref40980023"/>
      <w:bookmarkStart w:id="486" w:name="_Ref40980058"/>
      <w:bookmarkStart w:id="487" w:name="_Ref40980548"/>
      <w:bookmarkStart w:id="488" w:name="_Ref55324421"/>
      <w:bookmarkStart w:id="489" w:name="_Toc97194378"/>
      <w:bookmarkStart w:id="490" w:name="_Toc97194482"/>
      <w:bookmarkStart w:id="491" w:name="_Toc158026868"/>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84"/>
      <w:bookmarkEnd w:id="485"/>
      <w:bookmarkEnd w:id="486"/>
      <w:bookmarkEnd w:id="487"/>
      <w:bookmarkEnd w:id="488"/>
      <w:bookmarkEnd w:id="489"/>
      <w:bookmarkEnd w:id="490"/>
      <w:bookmarkEnd w:id="491"/>
      <w:r w:rsidR="00E1337D" w:rsidRPr="00603221">
        <w:rPr>
          <w:rFonts w:cs="Tahoma"/>
          <w:lang w:val="el-GR"/>
        </w:rPr>
        <w:t xml:space="preserve"> </w:t>
      </w:r>
    </w:p>
    <w:p w14:paraId="5575454D" w14:textId="77777777" w:rsidR="008338F0" w:rsidRPr="00603221" w:rsidRDefault="008338F0">
      <w:pPr>
        <w:pStyle w:val="normalwithoutspacing"/>
        <w:rPr>
          <w:i/>
          <w:color w:val="5B9BD5"/>
        </w:rPr>
      </w:pPr>
    </w:p>
    <w:p w14:paraId="0EF06CA6" w14:textId="77777777" w:rsidR="00623457" w:rsidRPr="00C4217E" w:rsidRDefault="00623457">
      <w:pPr>
        <w:pStyle w:val="3"/>
        <w:numPr>
          <w:ilvl w:val="2"/>
          <w:numId w:val="26"/>
        </w:numPr>
        <w:ind w:left="1134" w:hanging="414"/>
        <w:rPr>
          <w:rFonts w:cs="Tahoma"/>
          <w:lang w:val="el-GR"/>
        </w:rPr>
      </w:pPr>
      <w:bookmarkStart w:id="492" w:name="_Toc46178225"/>
      <w:bookmarkStart w:id="493" w:name="_Toc46178713"/>
      <w:bookmarkStart w:id="494" w:name="_Toc46179200"/>
      <w:bookmarkStart w:id="495" w:name="_Toc63254467"/>
      <w:bookmarkStart w:id="496" w:name="_Ref104352824"/>
      <w:bookmarkStart w:id="497" w:name="_Ref104352827"/>
      <w:bookmarkStart w:id="498" w:name="_Ref104352962"/>
      <w:bookmarkStart w:id="499" w:name="_Toc240445882"/>
      <w:bookmarkStart w:id="500" w:name="_Toc366852703"/>
      <w:bookmarkStart w:id="501" w:name="_Toc10632754"/>
      <w:bookmarkStart w:id="502" w:name="_Toc42167521"/>
      <w:bookmarkStart w:id="503" w:name="_Ref52978018"/>
      <w:bookmarkStart w:id="504" w:name="_Toc53671374"/>
      <w:bookmarkStart w:id="505" w:name="_Toc97194384"/>
      <w:bookmarkStart w:id="506" w:name="_Toc97194488"/>
      <w:bookmarkStart w:id="507" w:name="_Toc158026869"/>
      <w:bookmarkEnd w:id="492"/>
      <w:bookmarkEnd w:id="493"/>
      <w:bookmarkEnd w:id="494"/>
      <w:r w:rsidRPr="00C4217E">
        <w:rPr>
          <w:rFonts w:cs="Tahoma"/>
          <w:lang w:val="el-GR"/>
        </w:rPr>
        <w:t>Συγκεντρωτικός Πίνακας Οικονομικής Προσφοράς</w:t>
      </w:r>
      <w:bookmarkEnd w:id="495"/>
      <w:r w:rsidRPr="00C4217E">
        <w:rPr>
          <w:rFonts w:cs="Tahoma"/>
          <w:lang w:val="el-GR"/>
        </w:rPr>
        <w:t xml:space="preserve"> Έργου</w:t>
      </w:r>
      <w:bookmarkEnd w:id="496"/>
      <w:bookmarkEnd w:id="497"/>
      <w:bookmarkEnd w:id="498"/>
      <w:bookmarkEnd w:id="499"/>
      <w:bookmarkEnd w:id="500"/>
      <w:bookmarkEnd w:id="501"/>
      <w:bookmarkEnd w:id="502"/>
      <w:bookmarkEnd w:id="503"/>
      <w:bookmarkEnd w:id="504"/>
      <w:bookmarkEnd w:id="505"/>
      <w:bookmarkEnd w:id="506"/>
      <w:bookmarkEnd w:id="5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3189"/>
        <w:gridCol w:w="1230"/>
        <w:gridCol w:w="1230"/>
        <w:gridCol w:w="1230"/>
        <w:gridCol w:w="1234"/>
        <w:gridCol w:w="1230"/>
      </w:tblGrid>
      <w:tr w:rsidR="00842CDC" w:rsidRPr="00DF7C5B" w14:paraId="34FACB5B" w14:textId="77777777" w:rsidTr="00842CDC">
        <w:trPr>
          <w:cantSplit/>
          <w:trHeight w:val="1049"/>
        </w:trPr>
        <w:tc>
          <w:tcPr>
            <w:tcW w:w="260" w:type="pct"/>
            <w:shd w:val="pct15" w:color="auto" w:fill="FFFFFF"/>
            <w:vAlign w:val="center"/>
          </w:tcPr>
          <w:p w14:paraId="3884CF5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5A12BE1A"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1C13DD90" w14:textId="77777777" w:rsidR="00842CDC" w:rsidRDefault="00842CDC" w:rsidP="00C4217E">
            <w:pPr>
              <w:keepNext/>
              <w:keepLines/>
              <w:spacing w:before="60" w:after="60"/>
              <w:jc w:val="center"/>
              <w:rPr>
                <w:sz w:val="18"/>
                <w:szCs w:val="18"/>
                <w:lang w:val="el-GR"/>
              </w:rPr>
            </w:pPr>
          </w:p>
          <w:p w14:paraId="4127A94A"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29965CC4" w14:textId="77777777" w:rsidR="00842CDC" w:rsidRDefault="00842CDC" w:rsidP="00C4217E">
            <w:pPr>
              <w:keepNext/>
              <w:keepLines/>
              <w:spacing w:before="60" w:after="60"/>
              <w:jc w:val="center"/>
              <w:rPr>
                <w:sz w:val="18"/>
                <w:szCs w:val="18"/>
                <w:lang w:val="el-GR"/>
              </w:rPr>
            </w:pPr>
          </w:p>
          <w:p w14:paraId="08719FBA"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0A0951D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2295E347"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6B3CCE6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16C7BE7C"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07E345D6"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2052CE" w14:paraId="596494F5" w14:textId="77777777" w:rsidTr="00842CDC">
        <w:trPr>
          <w:trHeight w:val="284"/>
        </w:trPr>
        <w:tc>
          <w:tcPr>
            <w:tcW w:w="260" w:type="pct"/>
            <w:vAlign w:val="center"/>
          </w:tcPr>
          <w:p w14:paraId="145826C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14D41CB3" w14:textId="77777777" w:rsidR="00842CDC" w:rsidRPr="00840707" w:rsidRDefault="00D4298A" w:rsidP="00842CDC">
            <w:pPr>
              <w:keepNext/>
              <w:keepLines/>
              <w:spacing w:before="60" w:after="60"/>
              <w:rPr>
                <w:sz w:val="18"/>
                <w:szCs w:val="18"/>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1ου επιπέδου (</w:t>
            </w:r>
            <w:r w:rsidRPr="00CC7164">
              <w:t>help</w:t>
            </w:r>
            <w:r w:rsidRPr="00F5475A">
              <w:rPr>
                <w:lang w:val="el-GR"/>
              </w:rPr>
              <w:t xml:space="preserve"> </w:t>
            </w:r>
            <w:r w:rsidRPr="00CC7164">
              <w:t>desk</w:t>
            </w:r>
            <w:r w:rsidRPr="00F5475A">
              <w:rPr>
                <w:lang w:val="el-GR"/>
              </w:rPr>
              <w:t>)</w:t>
            </w:r>
          </w:p>
        </w:tc>
        <w:tc>
          <w:tcPr>
            <w:tcW w:w="624" w:type="pct"/>
          </w:tcPr>
          <w:p w14:paraId="285DBD4B" w14:textId="77777777" w:rsidR="00842CDC" w:rsidRPr="00840707" w:rsidRDefault="00842CDC" w:rsidP="00842CDC">
            <w:pPr>
              <w:keepNext/>
              <w:keepLines/>
              <w:spacing w:before="60" w:after="60"/>
              <w:rPr>
                <w:sz w:val="18"/>
                <w:szCs w:val="18"/>
                <w:lang w:val="el-GR"/>
              </w:rPr>
            </w:pPr>
          </w:p>
        </w:tc>
        <w:tc>
          <w:tcPr>
            <w:tcW w:w="624" w:type="pct"/>
          </w:tcPr>
          <w:p w14:paraId="2F33BDEA" w14:textId="77777777" w:rsidR="00842CDC" w:rsidRPr="00840707" w:rsidRDefault="00842CDC" w:rsidP="00842CDC">
            <w:pPr>
              <w:keepNext/>
              <w:keepLines/>
              <w:spacing w:before="60" w:after="60"/>
              <w:rPr>
                <w:sz w:val="18"/>
                <w:szCs w:val="18"/>
                <w:lang w:val="el-GR"/>
              </w:rPr>
            </w:pPr>
          </w:p>
        </w:tc>
        <w:tc>
          <w:tcPr>
            <w:tcW w:w="624" w:type="pct"/>
            <w:vAlign w:val="center"/>
          </w:tcPr>
          <w:p w14:paraId="6F098169" w14:textId="77777777" w:rsidR="00842CDC" w:rsidRPr="00840707" w:rsidRDefault="00842CDC" w:rsidP="00842CDC">
            <w:pPr>
              <w:keepNext/>
              <w:keepLines/>
              <w:spacing w:before="60" w:after="60"/>
              <w:rPr>
                <w:sz w:val="18"/>
                <w:szCs w:val="18"/>
                <w:lang w:val="el-GR"/>
              </w:rPr>
            </w:pPr>
          </w:p>
        </w:tc>
        <w:tc>
          <w:tcPr>
            <w:tcW w:w="626" w:type="pct"/>
            <w:vAlign w:val="center"/>
          </w:tcPr>
          <w:p w14:paraId="5AB69D51" w14:textId="77777777" w:rsidR="00842CDC" w:rsidRPr="00840707" w:rsidRDefault="00842CDC" w:rsidP="00842CDC">
            <w:pPr>
              <w:keepNext/>
              <w:keepLines/>
              <w:spacing w:before="60" w:after="60"/>
              <w:rPr>
                <w:sz w:val="18"/>
                <w:szCs w:val="18"/>
                <w:lang w:val="el-GR"/>
              </w:rPr>
            </w:pPr>
          </w:p>
        </w:tc>
        <w:tc>
          <w:tcPr>
            <w:tcW w:w="624" w:type="pct"/>
            <w:vAlign w:val="center"/>
          </w:tcPr>
          <w:p w14:paraId="2ABE1627" w14:textId="77777777" w:rsidR="00842CDC" w:rsidRPr="00840707" w:rsidRDefault="00842CDC" w:rsidP="00842CDC">
            <w:pPr>
              <w:keepNext/>
              <w:keepLines/>
              <w:spacing w:before="60" w:after="60"/>
              <w:rPr>
                <w:sz w:val="18"/>
                <w:szCs w:val="18"/>
                <w:lang w:val="el-GR"/>
              </w:rPr>
            </w:pPr>
          </w:p>
        </w:tc>
      </w:tr>
      <w:tr w:rsidR="00907FAD" w:rsidRPr="002052CE" w14:paraId="21735F1A" w14:textId="77777777" w:rsidTr="00842CDC">
        <w:trPr>
          <w:trHeight w:val="284"/>
        </w:trPr>
        <w:tc>
          <w:tcPr>
            <w:tcW w:w="260" w:type="pct"/>
            <w:vAlign w:val="center"/>
          </w:tcPr>
          <w:p w14:paraId="02B35D17"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3606E5EA" w14:textId="77777777" w:rsidR="00907FAD" w:rsidRDefault="009E3BD5" w:rsidP="00842CDC">
            <w:pPr>
              <w:keepNext/>
              <w:keepLines/>
              <w:spacing w:before="60" w:after="60"/>
              <w:rPr>
                <w:lang w:val="el-GR"/>
              </w:rPr>
            </w:pPr>
            <w:r>
              <w:rPr>
                <w:lang w:val="el-GR"/>
              </w:rPr>
              <w:t xml:space="preserve">Λειτουργία </w:t>
            </w:r>
            <w:r w:rsidRPr="00F5475A">
              <w:rPr>
                <w:lang w:val="el-GR"/>
              </w:rPr>
              <w:t>Γραφείο</w:t>
            </w:r>
            <w:r>
              <w:rPr>
                <w:lang w:val="el-GR"/>
              </w:rPr>
              <w:t>υ</w:t>
            </w:r>
            <w:r w:rsidRPr="00F5475A">
              <w:rPr>
                <w:lang w:val="el-GR"/>
              </w:rPr>
              <w:t xml:space="preserve"> Υποστήριξης 2ου επιπέδου (</w:t>
            </w:r>
            <w:r w:rsidRPr="0052075A">
              <w:t>back</w:t>
            </w:r>
            <w:r w:rsidRPr="00F5475A">
              <w:rPr>
                <w:lang w:val="el-GR"/>
              </w:rPr>
              <w:t>-</w:t>
            </w:r>
            <w:r w:rsidRPr="0052075A">
              <w:t>office</w:t>
            </w:r>
            <w:r w:rsidRPr="00F5475A">
              <w:rPr>
                <w:lang w:val="el-GR"/>
              </w:rPr>
              <w:t>)</w:t>
            </w:r>
          </w:p>
        </w:tc>
        <w:tc>
          <w:tcPr>
            <w:tcW w:w="624" w:type="pct"/>
          </w:tcPr>
          <w:p w14:paraId="41AF2271" w14:textId="77777777" w:rsidR="00907FAD" w:rsidRPr="00840707" w:rsidRDefault="00907FAD" w:rsidP="00842CDC">
            <w:pPr>
              <w:keepNext/>
              <w:keepLines/>
              <w:spacing w:before="60" w:after="60"/>
              <w:rPr>
                <w:sz w:val="18"/>
                <w:szCs w:val="18"/>
                <w:lang w:val="el-GR"/>
              </w:rPr>
            </w:pPr>
          </w:p>
        </w:tc>
        <w:tc>
          <w:tcPr>
            <w:tcW w:w="624" w:type="pct"/>
          </w:tcPr>
          <w:p w14:paraId="76C93120" w14:textId="77777777" w:rsidR="00907FAD" w:rsidRPr="00840707" w:rsidRDefault="00907FAD" w:rsidP="00842CDC">
            <w:pPr>
              <w:keepNext/>
              <w:keepLines/>
              <w:spacing w:before="60" w:after="60"/>
              <w:rPr>
                <w:sz w:val="18"/>
                <w:szCs w:val="18"/>
                <w:lang w:val="el-GR"/>
              </w:rPr>
            </w:pPr>
          </w:p>
        </w:tc>
        <w:tc>
          <w:tcPr>
            <w:tcW w:w="624" w:type="pct"/>
            <w:vAlign w:val="center"/>
          </w:tcPr>
          <w:p w14:paraId="1F6E7DEE" w14:textId="77777777" w:rsidR="00907FAD" w:rsidRPr="00840707" w:rsidRDefault="00907FAD" w:rsidP="00842CDC">
            <w:pPr>
              <w:keepNext/>
              <w:keepLines/>
              <w:spacing w:before="60" w:after="60"/>
              <w:rPr>
                <w:sz w:val="18"/>
                <w:szCs w:val="18"/>
                <w:lang w:val="el-GR"/>
              </w:rPr>
            </w:pPr>
          </w:p>
        </w:tc>
        <w:tc>
          <w:tcPr>
            <w:tcW w:w="626" w:type="pct"/>
            <w:vAlign w:val="center"/>
          </w:tcPr>
          <w:p w14:paraId="6CE1DD1D" w14:textId="77777777" w:rsidR="00907FAD" w:rsidRPr="00840707" w:rsidRDefault="00907FAD" w:rsidP="00842CDC">
            <w:pPr>
              <w:keepNext/>
              <w:keepLines/>
              <w:spacing w:before="60" w:after="60"/>
              <w:rPr>
                <w:sz w:val="18"/>
                <w:szCs w:val="18"/>
                <w:lang w:val="el-GR"/>
              </w:rPr>
            </w:pPr>
          </w:p>
        </w:tc>
        <w:tc>
          <w:tcPr>
            <w:tcW w:w="624" w:type="pct"/>
            <w:vAlign w:val="center"/>
          </w:tcPr>
          <w:p w14:paraId="2FEC9095" w14:textId="77777777" w:rsidR="00907FAD" w:rsidRPr="00840707" w:rsidRDefault="00907FAD" w:rsidP="00842CDC">
            <w:pPr>
              <w:keepNext/>
              <w:keepLines/>
              <w:spacing w:before="60" w:after="60"/>
              <w:rPr>
                <w:sz w:val="18"/>
                <w:szCs w:val="18"/>
                <w:lang w:val="el-GR"/>
              </w:rPr>
            </w:pPr>
          </w:p>
        </w:tc>
      </w:tr>
      <w:tr w:rsidR="009E3BD5" w:rsidRPr="00D86293" w14:paraId="07AC68B1" w14:textId="77777777" w:rsidTr="00842CDC">
        <w:trPr>
          <w:trHeight w:val="284"/>
        </w:trPr>
        <w:tc>
          <w:tcPr>
            <w:tcW w:w="260" w:type="pct"/>
            <w:vAlign w:val="center"/>
          </w:tcPr>
          <w:p w14:paraId="62141A0C" w14:textId="77777777" w:rsidR="009E3BD5" w:rsidRDefault="009E3BD5" w:rsidP="00842CDC">
            <w:pPr>
              <w:keepNext/>
              <w:keepLines/>
              <w:spacing w:before="60" w:after="60"/>
              <w:rPr>
                <w:sz w:val="18"/>
                <w:szCs w:val="18"/>
                <w:lang w:val="el-GR"/>
              </w:rPr>
            </w:pPr>
            <w:r>
              <w:rPr>
                <w:sz w:val="18"/>
                <w:szCs w:val="18"/>
                <w:lang w:val="el-GR"/>
              </w:rPr>
              <w:t>3</w:t>
            </w:r>
          </w:p>
        </w:tc>
        <w:tc>
          <w:tcPr>
            <w:tcW w:w="1618" w:type="pct"/>
            <w:vAlign w:val="center"/>
          </w:tcPr>
          <w:p w14:paraId="383821A4" w14:textId="77777777" w:rsidR="009E3BD5" w:rsidRDefault="009E3BD5" w:rsidP="00842CDC">
            <w:pPr>
              <w:keepNext/>
              <w:keepLines/>
              <w:spacing w:before="60" w:after="60"/>
              <w:rPr>
                <w:lang w:val="el-GR"/>
              </w:rPr>
            </w:pPr>
            <w:r>
              <w:rPr>
                <w:lang w:val="el-GR"/>
              </w:rPr>
              <w:t>Πλάνο Εφαρμογής</w:t>
            </w:r>
          </w:p>
        </w:tc>
        <w:tc>
          <w:tcPr>
            <w:tcW w:w="624" w:type="pct"/>
          </w:tcPr>
          <w:p w14:paraId="5C6F5DE7" w14:textId="77777777" w:rsidR="009E3BD5" w:rsidRPr="00840707" w:rsidRDefault="009E3BD5" w:rsidP="00842CDC">
            <w:pPr>
              <w:keepNext/>
              <w:keepLines/>
              <w:spacing w:before="60" w:after="60"/>
              <w:rPr>
                <w:sz w:val="18"/>
                <w:szCs w:val="18"/>
                <w:lang w:val="el-GR"/>
              </w:rPr>
            </w:pPr>
          </w:p>
        </w:tc>
        <w:tc>
          <w:tcPr>
            <w:tcW w:w="624" w:type="pct"/>
          </w:tcPr>
          <w:p w14:paraId="37725224" w14:textId="77777777" w:rsidR="009E3BD5" w:rsidRPr="00840707" w:rsidRDefault="009E3BD5" w:rsidP="00842CDC">
            <w:pPr>
              <w:keepNext/>
              <w:keepLines/>
              <w:spacing w:before="60" w:after="60"/>
              <w:rPr>
                <w:sz w:val="18"/>
                <w:szCs w:val="18"/>
                <w:lang w:val="el-GR"/>
              </w:rPr>
            </w:pPr>
          </w:p>
        </w:tc>
        <w:tc>
          <w:tcPr>
            <w:tcW w:w="624" w:type="pct"/>
            <w:vAlign w:val="center"/>
          </w:tcPr>
          <w:p w14:paraId="37C60625" w14:textId="77777777" w:rsidR="009E3BD5" w:rsidRPr="00840707" w:rsidRDefault="009E3BD5" w:rsidP="00842CDC">
            <w:pPr>
              <w:keepNext/>
              <w:keepLines/>
              <w:spacing w:before="60" w:after="60"/>
              <w:rPr>
                <w:sz w:val="18"/>
                <w:szCs w:val="18"/>
                <w:lang w:val="el-GR"/>
              </w:rPr>
            </w:pPr>
          </w:p>
        </w:tc>
        <w:tc>
          <w:tcPr>
            <w:tcW w:w="626" w:type="pct"/>
            <w:vAlign w:val="center"/>
          </w:tcPr>
          <w:p w14:paraId="42E695D4" w14:textId="77777777" w:rsidR="009E3BD5" w:rsidRPr="00840707" w:rsidRDefault="009E3BD5" w:rsidP="00842CDC">
            <w:pPr>
              <w:keepNext/>
              <w:keepLines/>
              <w:spacing w:before="60" w:after="60"/>
              <w:rPr>
                <w:sz w:val="18"/>
                <w:szCs w:val="18"/>
                <w:lang w:val="el-GR"/>
              </w:rPr>
            </w:pPr>
          </w:p>
        </w:tc>
        <w:tc>
          <w:tcPr>
            <w:tcW w:w="624" w:type="pct"/>
            <w:vAlign w:val="center"/>
          </w:tcPr>
          <w:p w14:paraId="230EBE6F" w14:textId="77777777" w:rsidR="009E3BD5" w:rsidRPr="00840707" w:rsidRDefault="009E3BD5" w:rsidP="00842CDC">
            <w:pPr>
              <w:keepNext/>
              <w:keepLines/>
              <w:spacing w:before="60" w:after="60"/>
              <w:rPr>
                <w:sz w:val="18"/>
                <w:szCs w:val="18"/>
                <w:lang w:val="el-GR"/>
              </w:rPr>
            </w:pPr>
          </w:p>
        </w:tc>
      </w:tr>
      <w:tr w:rsidR="00842CDC" w:rsidRPr="00C4217E" w14:paraId="12FB207C" w14:textId="77777777" w:rsidTr="00842CDC">
        <w:trPr>
          <w:trHeight w:val="284"/>
        </w:trPr>
        <w:tc>
          <w:tcPr>
            <w:tcW w:w="260" w:type="pct"/>
            <w:shd w:val="clear" w:color="auto" w:fill="A0A0A0"/>
            <w:vAlign w:val="center"/>
          </w:tcPr>
          <w:p w14:paraId="7C3902E6"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2311F07"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2180118F"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492E4F66"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A8DB97"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38FCFA09"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5C10FE5D" w14:textId="77777777" w:rsidR="00842CDC" w:rsidRPr="00840707" w:rsidRDefault="00842CDC" w:rsidP="00C4217E">
            <w:pPr>
              <w:keepNext/>
              <w:keepLines/>
              <w:spacing w:before="60" w:after="60"/>
              <w:rPr>
                <w:sz w:val="18"/>
                <w:szCs w:val="18"/>
                <w:lang w:val="el-GR"/>
              </w:rPr>
            </w:pPr>
          </w:p>
        </w:tc>
      </w:tr>
    </w:tbl>
    <w:p w14:paraId="471A01B3" w14:textId="77777777" w:rsidR="00623457" w:rsidRPr="00840707" w:rsidRDefault="00623457" w:rsidP="00623457">
      <w:pPr>
        <w:rPr>
          <w:b/>
        </w:rPr>
      </w:pPr>
      <w:bookmarkStart w:id="508" w:name="_Ref104352863"/>
      <w:bookmarkStart w:id="509" w:name="_Ref104352865"/>
      <w:bookmarkStart w:id="510" w:name="_Ref104352990"/>
      <w:bookmarkStart w:id="511" w:name="_Toc240445883"/>
      <w:bookmarkStart w:id="512" w:name="_Toc366852704"/>
      <w:bookmarkStart w:id="513" w:name="_Toc10632755"/>
      <w:bookmarkStart w:id="514" w:name="_Toc42167522"/>
    </w:p>
    <w:bookmarkEnd w:id="508"/>
    <w:bookmarkEnd w:id="509"/>
    <w:bookmarkEnd w:id="510"/>
    <w:bookmarkEnd w:id="511"/>
    <w:bookmarkEnd w:id="512"/>
    <w:bookmarkEnd w:id="513"/>
    <w:bookmarkEnd w:id="514"/>
    <w:p w14:paraId="4BC002E6" w14:textId="77777777" w:rsidR="00623457" w:rsidRPr="00603221" w:rsidRDefault="00623457" w:rsidP="00623457">
      <w:pPr>
        <w:rPr>
          <w:lang w:val="el-GR"/>
        </w:rPr>
        <w:sectPr w:rsidR="00623457" w:rsidRPr="00603221" w:rsidSect="00DF02B0">
          <w:headerReference w:type="first" r:id="rId35"/>
          <w:pgSz w:w="11906" w:h="16838"/>
          <w:pgMar w:top="1134" w:right="1134" w:bottom="1134" w:left="1134" w:header="720" w:footer="709" w:gutter="0"/>
          <w:cols w:space="720"/>
          <w:titlePg/>
          <w:docGrid w:linePitch="360"/>
        </w:sectPr>
      </w:pPr>
    </w:p>
    <w:p w14:paraId="203C075A"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15" w:name="_Ref494118533"/>
      <w:bookmarkStart w:id="516" w:name="_Ref40984039"/>
      <w:bookmarkStart w:id="517" w:name="_Toc97194386"/>
      <w:bookmarkStart w:id="518" w:name="_Toc97194490"/>
      <w:bookmarkStart w:id="519" w:name="_Toc158026870"/>
      <w:bookmarkStart w:id="520"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15"/>
      <w:bookmarkEnd w:id="516"/>
      <w:bookmarkEnd w:id="517"/>
      <w:bookmarkEnd w:id="518"/>
      <w:bookmarkEnd w:id="519"/>
      <w:r w:rsidR="00E1337D" w:rsidRPr="00603221">
        <w:rPr>
          <w:rFonts w:cs="Tahoma"/>
          <w:lang w:val="el-GR"/>
        </w:rPr>
        <w:t xml:space="preserve"> </w:t>
      </w:r>
    </w:p>
    <w:p w14:paraId="39F2BA59" w14:textId="77777777" w:rsidR="00CD4F51" w:rsidRPr="00842CDC" w:rsidRDefault="00CD4F51" w:rsidP="00CD4F51">
      <w:pPr>
        <w:rPr>
          <w:rFonts w:eastAsia="SimSun"/>
          <w:lang w:val="el-GR" w:eastAsia="el-GR" w:bidi="he-IL"/>
        </w:rPr>
      </w:pPr>
    </w:p>
    <w:p w14:paraId="2FE3BA15"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E66719F" w14:textId="77777777" w:rsidR="00CD4F51" w:rsidRPr="00842CDC" w:rsidRDefault="00CD4F51" w:rsidP="00CD4F51">
      <w:pPr>
        <w:rPr>
          <w:lang w:val="el-GR"/>
        </w:rPr>
      </w:pPr>
    </w:p>
    <w:p w14:paraId="4B21D13B"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6B64908F" w14:textId="77777777" w:rsidR="00CD4F51" w:rsidRPr="00842CDC" w:rsidRDefault="00CD4F51">
      <w:pPr>
        <w:pStyle w:val="aff"/>
        <w:numPr>
          <w:ilvl w:val="0"/>
          <w:numId w:val="3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C0AACC6" w14:textId="77777777" w:rsidR="00CD4F51" w:rsidRPr="00842CDC" w:rsidRDefault="00CD4F51">
      <w:pPr>
        <w:pStyle w:val="aff"/>
        <w:numPr>
          <w:ilvl w:val="0"/>
          <w:numId w:val="3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1092CDEC" w14:textId="77777777" w:rsidR="00CD4F51" w:rsidRPr="00842CDC" w:rsidRDefault="00CD4F51">
      <w:pPr>
        <w:pStyle w:val="aff"/>
        <w:numPr>
          <w:ilvl w:val="0"/>
          <w:numId w:val="38"/>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6AF28DBB" w14:textId="77777777" w:rsidR="00CD4F51" w:rsidRPr="00842CDC" w:rsidRDefault="00CD4F51">
      <w:pPr>
        <w:pStyle w:val="aff"/>
        <w:numPr>
          <w:ilvl w:val="0"/>
          <w:numId w:val="38"/>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0"/>
    <w:p w14:paraId="76342535" w14:textId="77777777" w:rsidR="008338F0" w:rsidRPr="00603221" w:rsidRDefault="008338F0">
      <w:pPr>
        <w:rPr>
          <w:lang w:val="el-GR"/>
        </w:rPr>
      </w:pPr>
    </w:p>
    <w:p w14:paraId="49846035" w14:textId="77777777" w:rsidR="00CD4F51" w:rsidRDefault="00CD4F51">
      <w:pPr>
        <w:suppressAutoHyphens w:val="0"/>
        <w:spacing w:after="0"/>
        <w:jc w:val="left"/>
        <w:rPr>
          <w:b/>
          <w:color w:val="002060"/>
          <w:lang w:val="el-GR"/>
        </w:rPr>
      </w:pPr>
      <w:bookmarkStart w:id="521" w:name="_Ref496623895"/>
      <w:bookmarkStart w:id="522" w:name="_Ref496624676"/>
      <w:bookmarkStart w:id="523" w:name="_Ref496625135"/>
      <w:bookmarkStart w:id="524" w:name="_Toc97194387"/>
      <w:bookmarkStart w:id="525" w:name="_Toc97194491"/>
      <w:r>
        <w:rPr>
          <w:lang w:val="el-GR"/>
        </w:rPr>
        <w:br w:type="page"/>
      </w:r>
    </w:p>
    <w:p w14:paraId="766BB821" w14:textId="77777777" w:rsidR="008338F0" w:rsidRPr="003329FF" w:rsidRDefault="003355E7" w:rsidP="003329FF">
      <w:pPr>
        <w:pStyle w:val="2"/>
        <w:numPr>
          <w:ilvl w:val="0"/>
          <w:numId w:val="0"/>
        </w:numPr>
        <w:ind w:left="576" w:hanging="576"/>
        <w:rPr>
          <w:rFonts w:cs="Tahoma"/>
          <w:lang w:val="el-GR"/>
        </w:rPr>
      </w:pPr>
      <w:bookmarkStart w:id="526" w:name="_Ref146206651"/>
      <w:bookmarkStart w:id="527" w:name="_Ref146812600"/>
      <w:bookmarkStart w:id="528" w:name="_Toc158026871"/>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21"/>
      <w:bookmarkEnd w:id="522"/>
      <w:bookmarkEnd w:id="523"/>
      <w:bookmarkEnd w:id="524"/>
      <w:bookmarkEnd w:id="525"/>
      <w:bookmarkEnd w:id="526"/>
      <w:bookmarkEnd w:id="527"/>
      <w:bookmarkEnd w:id="528"/>
      <w:r w:rsidRPr="003329FF">
        <w:rPr>
          <w:rFonts w:cs="Tahoma"/>
          <w:lang w:val="el-GR"/>
        </w:rPr>
        <w:t xml:space="preserve"> </w:t>
      </w:r>
    </w:p>
    <w:p w14:paraId="1D83B2E4" w14:textId="77777777" w:rsidR="009B6AAD" w:rsidRPr="00603221" w:rsidRDefault="009B6AAD">
      <w:pPr>
        <w:pStyle w:val="3"/>
        <w:numPr>
          <w:ilvl w:val="0"/>
          <w:numId w:val="18"/>
        </w:numPr>
        <w:rPr>
          <w:rFonts w:cs="Tahoma"/>
          <w:szCs w:val="22"/>
          <w:u w:val="single"/>
          <w:lang w:val="el-GR"/>
        </w:rPr>
      </w:pPr>
      <w:bookmarkStart w:id="529" w:name="_Toc43634808"/>
      <w:bookmarkStart w:id="530" w:name="_Toc44821188"/>
      <w:bookmarkStart w:id="531" w:name="_Toc48552980"/>
      <w:bookmarkStart w:id="532" w:name="_Toc49073807"/>
      <w:bookmarkStart w:id="533" w:name="_Toc62559079"/>
      <w:bookmarkStart w:id="534" w:name="_Toc487799701"/>
      <w:bookmarkStart w:id="535" w:name="_Toc97194388"/>
      <w:bookmarkStart w:id="536" w:name="_Toc97194492"/>
      <w:bookmarkStart w:id="537" w:name="_Toc158026872"/>
      <w:r w:rsidRPr="00603221">
        <w:rPr>
          <w:rFonts w:cs="Tahoma"/>
          <w:szCs w:val="22"/>
          <w:u w:val="single"/>
          <w:lang w:val="el-GR"/>
        </w:rPr>
        <w:t>Εγγυητική Επιστολή Συμμετοχής</w:t>
      </w:r>
      <w:bookmarkEnd w:id="529"/>
      <w:bookmarkEnd w:id="530"/>
      <w:bookmarkEnd w:id="531"/>
      <w:bookmarkEnd w:id="532"/>
      <w:bookmarkEnd w:id="533"/>
      <w:bookmarkEnd w:id="534"/>
      <w:bookmarkEnd w:id="535"/>
      <w:bookmarkEnd w:id="536"/>
      <w:bookmarkEnd w:id="537"/>
    </w:p>
    <w:p w14:paraId="607293B1" w14:textId="77777777" w:rsidR="007A7DCA" w:rsidRPr="00603221" w:rsidRDefault="007A7DCA" w:rsidP="009B6AAD">
      <w:pPr>
        <w:rPr>
          <w:lang w:val="el-GR" w:eastAsia="el-GR"/>
        </w:rPr>
      </w:pPr>
    </w:p>
    <w:p w14:paraId="2698D65A"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5064077F" w14:textId="77777777" w:rsidR="009B6AAD" w:rsidRPr="00603221" w:rsidRDefault="009B6AAD" w:rsidP="009B6AAD">
      <w:pPr>
        <w:jc w:val="right"/>
        <w:rPr>
          <w:lang w:val="el-GR" w:eastAsia="el-GR"/>
        </w:rPr>
      </w:pPr>
      <w:r w:rsidRPr="00603221">
        <w:rPr>
          <w:lang w:val="el-GR" w:eastAsia="el-GR"/>
        </w:rPr>
        <w:t>Ημερομηνία έκδοσης...........................</w:t>
      </w:r>
    </w:p>
    <w:p w14:paraId="288073F2"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62ECD877"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333926FF"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3299CF57"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1B41A1D"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55ABEC1"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5549B07"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9CC15C4"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456BB8D9"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9F42F5"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8D8A0F3"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79A34BFC"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08A70E38"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0BD91DA3"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2352BEE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38723860"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0E984E8" w14:textId="2A82F66B"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38" w:name="_Hlk67671899"/>
      <w:r w:rsidRPr="00603221">
        <w:rPr>
          <w:lang w:val="el-GR" w:eastAsia="el-GR"/>
        </w:rPr>
        <w:t xml:space="preserve">σύμφωνα </w:t>
      </w:r>
      <w:r w:rsidRPr="00FF489C">
        <w:rPr>
          <w:lang w:val="el-GR" w:eastAsia="el-GR"/>
        </w:rPr>
        <w:t xml:space="preserve">με την παρ. </w:t>
      </w:r>
      <w:r w:rsidR="00526510">
        <w:fldChar w:fldCharType="begin"/>
      </w:r>
      <w:r w:rsidR="00526510" w:rsidRPr="0019701E">
        <w:rPr>
          <w:lang w:val="el-GR"/>
        </w:rPr>
        <w:instrText xml:space="preserve"> </w:instrText>
      </w:r>
      <w:r w:rsidR="00526510">
        <w:instrText>REF</w:instrText>
      </w:r>
      <w:r w:rsidR="00526510" w:rsidRPr="0019701E">
        <w:rPr>
          <w:lang w:val="el-GR"/>
        </w:rPr>
        <w:instrText xml:space="preserve"> _</w:instrText>
      </w:r>
      <w:r w:rsidR="00526510">
        <w:instrText>Ref</w:instrText>
      </w:r>
      <w:r w:rsidR="00526510" w:rsidRPr="0019701E">
        <w:rPr>
          <w:lang w:val="el-GR"/>
        </w:rPr>
        <w:instrText>496542081 \</w:instrText>
      </w:r>
      <w:r w:rsidR="00526510">
        <w:instrText>r</w:instrText>
      </w:r>
      <w:r w:rsidR="00526510" w:rsidRPr="0019701E">
        <w:rPr>
          <w:lang w:val="el-GR"/>
        </w:rPr>
        <w:instrText xml:space="preserve"> \</w:instrText>
      </w:r>
      <w:r w:rsidR="00526510">
        <w:instrText>h</w:instrText>
      </w:r>
      <w:r w:rsidR="00526510" w:rsidRPr="0019701E">
        <w:rPr>
          <w:lang w:val="el-GR"/>
        </w:rPr>
        <w:instrText xml:space="preserve">  \* </w:instrText>
      </w:r>
      <w:r w:rsidR="00526510">
        <w:instrText>MERGEFORMAT</w:instrText>
      </w:r>
      <w:r w:rsidR="00526510" w:rsidRPr="0019701E">
        <w:rPr>
          <w:lang w:val="el-GR"/>
        </w:rPr>
        <w:instrText xml:space="preserve"> </w:instrText>
      </w:r>
      <w:r w:rsidR="00526510">
        <w:fldChar w:fldCharType="separate"/>
      </w:r>
      <w:r w:rsidR="00A21A1B" w:rsidRPr="00A21A1B">
        <w:rPr>
          <w:lang w:val="el-GR" w:eastAsia="el-GR"/>
        </w:rPr>
        <w:t>2.2.2</w:t>
      </w:r>
      <w:r w:rsidR="00526510">
        <w:fldChar w:fldCharType="end"/>
      </w:r>
      <w:r w:rsidR="004A3382" w:rsidRPr="00FF489C">
        <w:rPr>
          <w:lang w:val="el-GR" w:eastAsia="el-GR"/>
        </w:rPr>
        <w:t xml:space="preserve"> της παρούσας </w:t>
      </w:r>
      <w:r w:rsidRPr="00603221">
        <w:rPr>
          <w:lang w:val="el-GR" w:eastAsia="el-GR"/>
        </w:rPr>
        <w:t xml:space="preserve">, </w:t>
      </w:r>
      <w:bookmarkEnd w:id="538"/>
      <w:r w:rsidRPr="00603221">
        <w:rPr>
          <w:lang w:val="el-GR" w:eastAsia="el-GR"/>
        </w:rPr>
        <w:t xml:space="preserve">με την προϋπόθεση ότι το σχετικό αίτημά σας θα μας υποβληθεί πριν από την ημερομηνία λήξης της. </w:t>
      </w:r>
    </w:p>
    <w:p w14:paraId="699C7D70"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338524A1"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15DB0065" w14:textId="77777777" w:rsidR="007A7DCA" w:rsidRPr="00603221" w:rsidRDefault="007A7DCA">
      <w:pPr>
        <w:suppressAutoHyphens w:val="0"/>
        <w:spacing w:after="0"/>
        <w:jc w:val="left"/>
        <w:rPr>
          <w:lang w:val="el-GR"/>
        </w:rPr>
      </w:pPr>
    </w:p>
    <w:p w14:paraId="0DAAD63F" w14:textId="77777777" w:rsidR="007A7DCA" w:rsidRPr="00603221" w:rsidRDefault="007A7DCA">
      <w:pPr>
        <w:pStyle w:val="3"/>
        <w:numPr>
          <w:ilvl w:val="0"/>
          <w:numId w:val="18"/>
        </w:numPr>
        <w:rPr>
          <w:rFonts w:cs="Tahoma"/>
          <w:szCs w:val="22"/>
          <w:u w:val="single"/>
          <w:lang w:val="el-GR"/>
        </w:rPr>
      </w:pPr>
      <w:bookmarkStart w:id="539" w:name="_Toc97194389"/>
      <w:bookmarkStart w:id="540" w:name="_Toc97194493"/>
      <w:bookmarkStart w:id="541" w:name="_Toc158026873"/>
      <w:r w:rsidRPr="00603221">
        <w:rPr>
          <w:rFonts w:cs="Tahoma"/>
          <w:szCs w:val="22"/>
          <w:u w:val="single"/>
          <w:lang w:val="el-GR"/>
        </w:rPr>
        <w:lastRenderedPageBreak/>
        <w:t>Εγγυητική Επιστολή Καλής Εκτέλεσης</w:t>
      </w:r>
      <w:bookmarkEnd w:id="539"/>
      <w:bookmarkEnd w:id="540"/>
      <w:bookmarkEnd w:id="541"/>
      <w:r w:rsidRPr="00603221">
        <w:rPr>
          <w:rFonts w:cs="Tahoma"/>
          <w:szCs w:val="22"/>
          <w:u w:val="single"/>
          <w:lang w:val="el-GR"/>
        </w:rPr>
        <w:t xml:space="preserve"> </w:t>
      </w:r>
    </w:p>
    <w:p w14:paraId="6DE9E129" w14:textId="77777777" w:rsidR="009B6AAD" w:rsidRPr="00603221" w:rsidRDefault="009B6AAD">
      <w:pPr>
        <w:suppressAutoHyphens w:val="0"/>
        <w:spacing w:after="0"/>
        <w:jc w:val="left"/>
        <w:rPr>
          <w:lang w:val="el-GR"/>
        </w:rPr>
      </w:pPr>
    </w:p>
    <w:p w14:paraId="406FDD87" w14:textId="77777777" w:rsidR="007A7DCA" w:rsidRPr="00603221" w:rsidRDefault="007A7DCA" w:rsidP="007A7DCA">
      <w:pPr>
        <w:rPr>
          <w:lang w:val="el-GR"/>
        </w:rPr>
      </w:pPr>
      <w:bookmarkStart w:id="542" w:name="_Toc336420407"/>
      <w:r w:rsidRPr="00603221">
        <w:rPr>
          <w:lang w:val="el-GR"/>
        </w:rPr>
        <w:t>ΕΚΔΟΤΗΣ (Πλήρης επωνυμία).......................................................................</w:t>
      </w:r>
      <w:bookmarkEnd w:id="542"/>
    </w:p>
    <w:p w14:paraId="1E9252CC" w14:textId="77777777" w:rsidR="007A7DCA" w:rsidRPr="00603221" w:rsidRDefault="007A7DCA" w:rsidP="007A7DCA">
      <w:pPr>
        <w:jc w:val="right"/>
        <w:rPr>
          <w:lang w:val="el-GR"/>
        </w:rPr>
      </w:pPr>
      <w:r w:rsidRPr="00603221">
        <w:rPr>
          <w:lang w:val="el-GR"/>
        </w:rPr>
        <w:t>Ημερομηνία έκδοσης...........................</w:t>
      </w:r>
    </w:p>
    <w:p w14:paraId="6E7F0BE9"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1AF8E581"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59894314" w14:textId="77777777" w:rsidR="007A7DCA" w:rsidRPr="00603221" w:rsidRDefault="007A7DCA" w:rsidP="007A7DCA">
      <w:pPr>
        <w:rPr>
          <w:lang w:val="el-GR"/>
        </w:rPr>
      </w:pPr>
    </w:p>
    <w:p w14:paraId="01DF3F78"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C9292F7"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4E1D0CA9"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4B7B94C6"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F07408D"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4444C25"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3B2A0900"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6A80B82"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7CE5126"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110BC6E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0BD9F97D"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4444F006" w14:textId="067527F5" w:rsidR="007A7DCA" w:rsidRPr="00603221" w:rsidRDefault="007A7DCA" w:rsidP="007A7DCA">
      <w:pPr>
        <w:rPr>
          <w:lang w:val="el-GR"/>
        </w:rPr>
      </w:pPr>
      <w:r w:rsidRPr="00603221">
        <w:rPr>
          <w:lang w:val="el-GR"/>
        </w:rPr>
        <w:t xml:space="preserve">Η παρούσα ισχύει μέχρι και την ............... </w:t>
      </w:r>
      <w:bookmarkStart w:id="54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526510">
        <w:fldChar w:fldCharType="begin"/>
      </w:r>
      <w:r w:rsidR="00526510" w:rsidRPr="00C60BC5">
        <w:rPr>
          <w:lang w:val="el-GR"/>
        </w:rPr>
        <w:instrText xml:space="preserve"> </w:instrText>
      </w:r>
      <w:r w:rsidR="00526510">
        <w:instrText>REF</w:instrText>
      </w:r>
      <w:r w:rsidR="00526510" w:rsidRPr="00C60BC5">
        <w:rPr>
          <w:lang w:val="el-GR"/>
        </w:rPr>
        <w:instrText xml:space="preserve"> _</w:instrText>
      </w:r>
      <w:r w:rsidR="00526510">
        <w:instrText>Ref</w:instrText>
      </w:r>
      <w:r w:rsidR="00526510" w:rsidRPr="00C60BC5">
        <w:rPr>
          <w:lang w:val="el-GR"/>
        </w:rPr>
        <w:instrText>496542746 \</w:instrText>
      </w:r>
      <w:r w:rsidR="00526510">
        <w:instrText>r</w:instrText>
      </w:r>
      <w:r w:rsidR="00526510" w:rsidRPr="00C60BC5">
        <w:rPr>
          <w:lang w:val="el-GR"/>
        </w:rPr>
        <w:instrText xml:space="preserve"> \</w:instrText>
      </w:r>
      <w:r w:rsidR="00526510">
        <w:instrText>h</w:instrText>
      </w:r>
      <w:r w:rsidR="00526510" w:rsidRPr="00C60BC5">
        <w:rPr>
          <w:lang w:val="el-GR"/>
        </w:rPr>
        <w:instrText xml:space="preserve">  \* </w:instrText>
      </w:r>
      <w:r w:rsidR="00526510">
        <w:instrText>MERGEFORMAT</w:instrText>
      </w:r>
      <w:r w:rsidR="00526510" w:rsidRPr="00C60BC5">
        <w:rPr>
          <w:lang w:val="el-GR"/>
        </w:rPr>
        <w:instrText xml:space="preserve"> </w:instrText>
      </w:r>
      <w:r w:rsidR="00526510">
        <w:fldChar w:fldCharType="separate"/>
      </w:r>
      <w:r w:rsidR="00A21A1B" w:rsidRPr="00A21A1B">
        <w:rPr>
          <w:b/>
          <w:lang w:val="el-GR"/>
        </w:rPr>
        <w:t>4.1</w:t>
      </w:r>
      <w:r w:rsidR="00526510">
        <w:fldChar w:fldCharType="end"/>
      </w:r>
      <w:r w:rsidR="00CA6082" w:rsidRPr="00603221">
        <w:rPr>
          <w:b/>
          <w:color w:val="000000" w:themeColor="text1"/>
          <w:lang w:val="el-GR"/>
        </w:rPr>
        <w:t xml:space="preserve"> της παρούσας</w:t>
      </w:r>
      <w:r w:rsidRPr="00603221">
        <w:rPr>
          <w:lang w:val="el-GR"/>
        </w:rPr>
        <w:t>)</w:t>
      </w:r>
    </w:p>
    <w:bookmarkEnd w:id="543"/>
    <w:p w14:paraId="23B8F83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0A161365" w14:textId="77777777" w:rsidR="007A7DCA" w:rsidRPr="00603221" w:rsidRDefault="007A7DCA" w:rsidP="007A7DCA">
      <w:pPr>
        <w:jc w:val="right"/>
        <w:rPr>
          <w:lang w:val="el-GR"/>
        </w:rPr>
      </w:pPr>
    </w:p>
    <w:p w14:paraId="0BF2C7E3" w14:textId="77777777" w:rsidR="007A7DCA" w:rsidRPr="00CD36D9" w:rsidRDefault="007A7DCA" w:rsidP="007A7DCA">
      <w:pPr>
        <w:jc w:val="right"/>
        <w:rPr>
          <w:lang w:val="el-GR"/>
        </w:rPr>
      </w:pPr>
      <w:r w:rsidRPr="00CD36D9">
        <w:rPr>
          <w:lang w:val="el-GR" w:eastAsia="el-GR"/>
        </w:rPr>
        <w:t>(Εξουσιοδοτημένη υπογραφή)</w:t>
      </w:r>
    </w:p>
    <w:p w14:paraId="7BEAF9CC" w14:textId="77777777" w:rsidR="00DA2A67" w:rsidRPr="00603221" w:rsidRDefault="00DA2A67">
      <w:pPr>
        <w:suppressAutoHyphens w:val="0"/>
        <w:spacing w:after="0"/>
        <w:jc w:val="left"/>
        <w:rPr>
          <w:b/>
          <w:bCs/>
          <w:lang w:val="el-GR"/>
        </w:rPr>
      </w:pPr>
      <w:r w:rsidRPr="00603221">
        <w:rPr>
          <w:lang w:val="el-GR"/>
        </w:rPr>
        <w:br w:type="page"/>
      </w:r>
    </w:p>
    <w:p w14:paraId="007DF901" w14:textId="77777777" w:rsidR="00E75240" w:rsidRPr="00A93898" w:rsidRDefault="00754574" w:rsidP="00CF1C2C">
      <w:pPr>
        <w:pStyle w:val="2"/>
        <w:numPr>
          <w:ilvl w:val="0"/>
          <w:numId w:val="0"/>
        </w:numPr>
        <w:ind w:left="576" w:hanging="576"/>
        <w:rPr>
          <w:rFonts w:cs="Tahoma"/>
          <w:lang w:val="el-GR"/>
        </w:rPr>
      </w:pPr>
      <w:bookmarkStart w:id="544" w:name="_Toc97194393"/>
      <w:bookmarkStart w:id="545" w:name="_Toc97194497"/>
      <w:bookmarkStart w:id="546" w:name="_Ref146202012"/>
      <w:bookmarkStart w:id="547" w:name="_Ref146202015"/>
      <w:bookmarkStart w:id="548" w:name="_Toc158026874"/>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44"/>
      <w:bookmarkEnd w:id="545"/>
      <w:bookmarkEnd w:id="546"/>
      <w:bookmarkEnd w:id="547"/>
      <w:bookmarkEnd w:id="548"/>
      <w:r w:rsidR="00E75240" w:rsidRPr="00A93898">
        <w:rPr>
          <w:rFonts w:cs="Tahoma"/>
          <w:lang w:val="el-GR"/>
        </w:rPr>
        <w:t xml:space="preserve"> </w:t>
      </w:r>
    </w:p>
    <w:p w14:paraId="7BC6526F"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2555993"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F5A14FA"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5DE3739E"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79D75919"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55821914"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7B08FDFC"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304B811"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716200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76D824DA"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D0ABDBF" w14:textId="77777777" w:rsidR="006C03D6" w:rsidRDefault="006C03D6">
      <w:pPr>
        <w:suppressAutoHyphens w:val="0"/>
        <w:spacing w:after="0"/>
        <w:jc w:val="left"/>
        <w:rPr>
          <w:lang w:val="el-GR"/>
        </w:rPr>
      </w:pPr>
      <w:r>
        <w:rPr>
          <w:lang w:val="el-GR"/>
        </w:rPr>
        <w:br w:type="page"/>
      </w:r>
    </w:p>
    <w:p w14:paraId="001E40A7"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49" w:name="_Ref118477993"/>
      <w:bookmarkStart w:id="550" w:name="_Toc158026875"/>
      <w:bookmarkStart w:id="551"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49"/>
      <w:bookmarkEnd w:id="550"/>
      <w:r>
        <w:rPr>
          <w:lang w:val="el-GR"/>
        </w:rPr>
        <w:t xml:space="preserve"> </w:t>
      </w:r>
    </w:p>
    <w:p w14:paraId="23A2E83D"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BB42E06"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0A567772"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2310D0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ECDC3B9"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DA658D"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376A7CB"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4A0FDADB"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D4BE1AB"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31D3C5B"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53A143BA" w14:textId="77777777" w:rsidR="006C03D6" w:rsidRPr="00E532F8" w:rsidRDefault="006C03D6" w:rsidP="006C03D6">
      <w:pPr>
        <w:spacing w:line="276" w:lineRule="auto"/>
        <w:rPr>
          <w:lang w:val="el-GR"/>
        </w:rPr>
      </w:pPr>
    </w:p>
    <w:p w14:paraId="6CB01A2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1"/>
    <w:p w14:paraId="3AE80D01" w14:textId="77777777" w:rsidR="006C03D6" w:rsidRPr="002A51E1" w:rsidRDefault="006C03D6" w:rsidP="006C03D6">
      <w:pPr>
        <w:rPr>
          <w:lang w:val="el-GR"/>
        </w:rPr>
      </w:pPr>
    </w:p>
    <w:p w14:paraId="7347BA19"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94D98" w14:textId="77777777" w:rsidR="003C1D22" w:rsidRDefault="003C1D22">
      <w:pPr>
        <w:spacing w:after="0"/>
      </w:pPr>
      <w:r>
        <w:separator/>
      </w:r>
    </w:p>
  </w:endnote>
  <w:endnote w:type="continuationSeparator" w:id="0">
    <w:p w14:paraId="65A1B366" w14:textId="77777777" w:rsidR="003C1D22" w:rsidRDefault="003C1D22">
      <w:pPr>
        <w:spacing w:after="0"/>
      </w:pPr>
      <w:r>
        <w:continuationSeparator/>
      </w:r>
    </w:p>
  </w:endnote>
  <w:endnote w:type="continuationNotice" w:id="1">
    <w:p w14:paraId="5D92A7B7" w14:textId="77777777" w:rsidR="003C1D22" w:rsidRDefault="003C1D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00000003"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C54770" w:rsidRPr="00A73BD3" w14:paraId="6CC9768E" w14:textId="77777777" w:rsidTr="003366E9">
      <w:tc>
        <w:tcPr>
          <w:tcW w:w="8747" w:type="dxa"/>
          <w:tcBorders>
            <w:top w:val="single" w:sz="4" w:space="0" w:color="auto"/>
          </w:tcBorders>
        </w:tcPr>
        <w:p w14:paraId="12037B8B" w14:textId="77777777" w:rsidR="00C54770" w:rsidRPr="001E54F6" w:rsidRDefault="00C54770"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2AA73C85" w14:textId="77777777" w:rsidR="00C54770" w:rsidRPr="001E54F6" w:rsidRDefault="00B13B7D" w:rsidP="001E54F6">
          <w:pPr>
            <w:pStyle w:val="af2"/>
            <w:spacing w:after="0"/>
            <w:jc w:val="right"/>
            <w:rPr>
              <w:rStyle w:val="a3"/>
              <w:rFonts w:cs="Tahoma"/>
              <w:sz w:val="20"/>
            </w:rPr>
          </w:pPr>
          <w:r w:rsidRPr="001E54F6">
            <w:rPr>
              <w:rStyle w:val="a3"/>
              <w:rFonts w:cs="Tahoma"/>
              <w:sz w:val="20"/>
            </w:rPr>
            <w:fldChar w:fldCharType="begin"/>
          </w:r>
          <w:r w:rsidR="00C54770" w:rsidRPr="001E54F6">
            <w:rPr>
              <w:rStyle w:val="a3"/>
              <w:rFonts w:cs="Tahoma"/>
              <w:sz w:val="20"/>
            </w:rPr>
            <w:instrText xml:space="preserve"> PAGE </w:instrText>
          </w:r>
          <w:r w:rsidRPr="001E54F6">
            <w:rPr>
              <w:rStyle w:val="a3"/>
              <w:rFonts w:cs="Tahoma"/>
              <w:sz w:val="20"/>
            </w:rPr>
            <w:fldChar w:fldCharType="separate"/>
          </w:r>
          <w:r w:rsidR="00350170">
            <w:rPr>
              <w:rStyle w:val="a3"/>
              <w:rFonts w:cs="Tahoma"/>
              <w:noProof/>
              <w:sz w:val="20"/>
            </w:rPr>
            <w:t>43</w:t>
          </w:r>
          <w:r w:rsidRPr="001E54F6">
            <w:rPr>
              <w:rStyle w:val="a3"/>
              <w:rFonts w:cs="Tahoma"/>
              <w:sz w:val="20"/>
            </w:rPr>
            <w:fldChar w:fldCharType="end"/>
          </w:r>
          <w:r w:rsidR="00C54770" w:rsidRPr="001E54F6">
            <w:rPr>
              <w:rStyle w:val="a3"/>
              <w:rFonts w:cs="Tahoma"/>
              <w:sz w:val="20"/>
            </w:rPr>
            <w:t xml:space="preserve"> - </w:t>
          </w:r>
          <w:r w:rsidRPr="001E54F6">
            <w:rPr>
              <w:rStyle w:val="a3"/>
              <w:rFonts w:cs="Tahoma"/>
              <w:sz w:val="20"/>
            </w:rPr>
            <w:fldChar w:fldCharType="begin"/>
          </w:r>
          <w:r w:rsidR="00C54770" w:rsidRPr="001E54F6">
            <w:rPr>
              <w:rStyle w:val="a3"/>
              <w:rFonts w:cs="Tahoma"/>
              <w:sz w:val="20"/>
            </w:rPr>
            <w:instrText xml:space="preserve"> NUMPAGES </w:instrText>
          </w:r>
          <w:r w:rsidRPr="001E54F6">
            <w:rPr>
              <w:rStyle w:val="a3"/>
              <w:rFonts w:cs="Tahoma"/>
              <w:sz w:val="20"/>
            </w:rPr>
            <w:fldChar w:fldCharType="separate"/>
          </w:r>
          <w:r w:rsidR="00350170">
            <w:rPr>
              <w:rStyle w:val="a3"/>
              <w:rFonts w:cs="Tahoma"/>
              <w:noProof/>
              <w:sz w:val="20"/>
            </w:rPr>
            <w:t>85</w:t>
          </w:r>
          <w:r w:rsidRPr="001E54F6">
            <w:rPr>
              <w:rStyle w:val="a3"/>
              <w:rFonts w:cs="Tahoma"/>
              <w:sz w:val="20"/>
            </w:rPr>
            <w:fldChar w:fldCharType="end"/>
          </w:r>
        </w:p>
      </w:tc>
    </w:tr>
  </w:tbl>
  <w:p w14:paraId="07D6274A" w14:textId="77777777" w:rsidR="00C54770" w:rsidRPr="000C02A6" w:rsidRDefault="00C54770">
    <w:pPr>
      <w:pStyle w:val="af2"/>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tblBorders>
      <w:tblLayout w:type="fixed"/>
      <w:tblLook w:val="00A0" w:firstRow="1" w:lastRow="0" w:firstColumn="1" w:lastColumn="0" w:noHBand="0" w:noVBand="0"/>
    </w:tblPr>
    <w:tblGrid>
      <w:gridCol w:w="8747"/>
      <w:gridCol w:w="1108"/>
    </w:tblGrid>
    <w:tr w:rsidR="00C54770" w:rsidRPr="00A73BD3" w14:paraId="76DA6579" w14:textId="77777777" w:rsidTr="00787C2F">
      <w:trPr>
        <w:jc w:val="center"/>
      </w:trPr>
      <w:tc>
        <w:tcPr>
          <w:tcW w:w="8747" w:type="dxa"/>
          <w:tcBorders>
            <w:top w:val="single" w:sz="4" w:space="0" w:color="auto"/>
          </w:tcBorders>
        </w:tcPr>
        <w:p w14:paraId="0179F7FC" w14:textId="77777777" w:rsidR="00C54770" w:rsidRPr="001E54F6" w:rsidRDefault="00C54770" w:rsidP="00C54770">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3F2B2FED" w14:textId="77777777" w:rsidR="00C54770" w:rsidRPr="001E54F6" w:rsidRDefault="00B13B7D" w:rsidP="00C54770">
          <w:pPr>
            <w:pStyle w:val="af2"/>
            <w:spacing w:after="0"/>
            <w:jc w:val="right"/>
            <w:rPr>
              <w:rStyle w:val="a3"/>
              <w:rFonts w:cs="Tahoma"/>
              <w:sz w:val="20"/>
            </w:rPr>
          </w:pPr>
          <w:r w:rsidRPr="001E54F6">
            <w:rPr>
              <w:rStyle w:val="a3"/>
              <w:rFonts w:cs="Tahoma"/>
              <w:sz w:val="20"/>
            </w:rPr>
            <w:fldChar w:fldCharType="begin"/>
          </w:r>
          <w:r w:rsidR="00C54770" w:rsidRPr="001E54F6">
            <w:rPr>
              <w:rStyle w:val="a3"/>
              <w:rFonts w:cs="Tahoma"/>
              <w:sz w:val="20"/>
            </w:rPr>
            <w:instrText xml:space="preserve"> PAGE </w:instrText>
          </w:r>
          <w:r w:rsidRPr="001E54F6">
            <w:rPr>
              <w:rStyle w:val="a3"/>
              <w:rFonts w:cs="Tahoma"/>
              <w:sz w:val="20"/>
            </w:rPr>
            <w:fldChar w:fldCharType="separate"/>
          </w:r>
          <w:r w:rsidR="00350170">
            <w:rPr>
              <w:rStyle w:val="a3"/>
              <w:rFonts w:cs="Tahoma"/>
              <w:noProof/>
              <w:sz w:val="20"/>
            </w:rPr>
            <w:t>79</w:t>
          </w:r>
          <w:r w:rsidRPr="001E54F6">
            <w:rPr>
              <w:rStyle w:val="a3"/>
              <w:rFonts w:cs="Tahoma"/>
              <w:sz w:val="20"/>
            </w:rPr>
            <w:fldChar w:fldCharType="end"/>
          </w:r>
          <w:r w:rsidR="00C54770" w:rsidRPr="001E54F6">
            <w:rPr>
              <w:rStyle w:val="a3"/>
              <w:rFonts w:cs="Tahoma"/>
              <w:sz w:val="20"/>
            </w:rPr>
            <w:t xml:space="preserve"> - </w:t>
          </w:r>
          <w:r w:rsidRPr="001E54F6">
            <w:rPr>
              <w:rStyle w:val="a3"/>
              <w:rFonts w:cs="Tahoma"/>
              <w:sz w:val="20"/>
            </w:rPr>
            <w:fldChar w:fldCharType="begin"/>
          </w:r>
          <w:r w:rsidR="00C54770" w:rsidRPr="001E54F6">
            <w:rPr>
              <w:rStyle w:val="a3"/>
              <w:rFonts w:cs="Tahoma"/>
              <w:sz w:val="20"/>
            </w:rPr>
            <w:instrText xml:space="preserve"> NUMPAGES </w:instrText>
          </w:r>
          <w:r w:rsidRPr="001E54F6">
            <w:rPr>
              <w:rStyle w:val="a3"/>
              <w:rFonts w:cs="Tahoma"/>
              <w:sz w:val="20"/>
            </w:rPr>
            <w:fldChar w:fldCharType="separate"/>
          </w:r>
          <w:r w:rsidR="00350170">
            <w:rPr>
              <w:rStyle w:val="a3"/>
              <w:rFonts w:cs="Tahoma"/>
              <w:noProof/>
              <w:sz w:val="20"/>
            </w:rPr>
            <w:t>85</w:t>
          </w:r>
          <w:r w:rsidRPr="001E54F6">
            <w:rPr>
              <w:rStyle w:val="a3"/>
              <w:rFonts w:cs="Tahoma"/>
              <w:sz w:val="20"/>
            </w:rPr>
            <w:fldChar w:fldCharType="end"/>
          </w:r>
        </w:p>
      </w:tc>
    </w:tr>
  </w:tbl>
  <w:p w14:paraId="3373B81D" w14:textId="77777777" w:rsidR="00C54770" w:rsidRPr="00787C2F" w:rsidRDefault="00C54770">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3312D" w14:textId="77777777" w:rsidR="00C54770" w:rsidRDefault="00C54770">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C54770" w:rsidRPr="00A73BD3" w14:paraId="341BAB00" w14:textId="77777777" w:rsidTr="003366E9">
      <w:tc>
        <w:tcPr>
          <w:tcW w:w="8747" w:type="dxa"/>
          <w:tcBorders>
            <w:top w:val="single" w:sz="4" w:space="0" w:color="auto"/>
          </w:tcBorders>
        </w:tcPr>
        <w:p w14:paraId="222248CA" w14:textId="77777777" w:rsidR="00C54770" w:rsidRPr="003329FF" w:rsidRDefault="00C54770"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184F4520" w14:textId="77777777" w:rsidR="00C54770" w:rsidRPr="003329FF" w:rsidRDefault="00B13B7D" w:rsidP="003329FF">
          <w:pPr>
            <w:pStyle w:val="af2"/>
            <w:spacing w:after="0"/>
            <w:jc w:val="right"/>
            <w:rPr>
              <w:rStyle w:val="a3"/>
              <w:rFonts w:cs="Tahoma"/>
              <w:sz w:val="20"/>
            </w:rPr>
          </w:pPr>
          <w:r w:rsidRPr="003329FF">
            <w:rPr>
              <w:rStyle w:val="a3"/>
              <w:rFonts w:cs="Tahoma"/>
              <w:sz w:val="20"/>
            </w:rPr>
            <w:fldChar w:fldCharType="begin"/>
          </w:r>
          <w:r w:rsidR="00C54770" w:rsidRPr="003329FF">
            <w:rPr>
              <w:rStyle w:val="a3"/>
              <w:rFonts w:cs="Tahoma"/>
              <w:sz w:val="20"/>
            </w:rPr>
            <w:instrText xml:space="preserve"> PAGE </w:instrText>
          </w:r>
          <w:r w:rsidRPr="003329FF">
            <w:rPr>
              <w:rStyle w:val="a3"/>
              <w:rFonts w:cs="Tahoma"/>
              <w:sz w:val="20"/>
            </w:rPr>
            <w:fldChar w:fldCharType="separate"/>
          </w:r>
          <w:r w:rsidR="00350170">
            <w:rPr>
              <w:rStyle w:val="a3"/>
              <w:rFonts w:cs="Tahoma"/>
              <w:noProof/>
              <w:sz w:val="20"/>
            </w:rPr>
            <w:t>82</w:t>
          </w:r>
          <w:r w:rsidRPr="003329FF">
            <w:rPr>
              <w:rStyle w:val="a3"/>
              <w:rFonts w:cs="Tahoma"/>
              <w:sz w:val="20"/>
            </w:rPr>
            <w:fldChar w:fldCharType="end"/>
          </w:r>
          <w:r w:rsidR="00C54770" w:rsidRPr="003329FF">
            <w:rPr>
              <w:rStyle w:val="a3"/>
              <w:rFonts w:cs="Tahoma"/>
              <w:sz w:val="20"/>
            </w:rPr>
            <w:t xml:space="preserve"> - </w:t>
          </w:r>
          <w:r w:rsidRPr="003329FF">
            <w:rPr>
              <w:rStyle w:val="a3"/>
              <w:rFonts w:cs="Tahoma"/>
              <w:sz w:val="20"/>
            </w:rPr>
            <w:fldChar w:fldCharType="begin"/>
          </w:r>
          <w:r w:rsidR="00C54770" w:rsidRPr="003329FF">
            <w:rPr>
              <w:rStyle w:val="a3"/>
              <w:rFonts w:cs="Tahoma"/>
              <w:sz w:val="20"/>
            </w:rPr>
            <w:instrText xml:space="preserve"> NUMPAGES </w:instrText>
          </w:r>
          <w:r w:rsidRPr="003329FF">
            <w:rPr>
              <w:rStyle w:val="a3"/>
              <w:rFonts w:cs="Tahoma"/>
              <w:sz w:val="20"/>
            </w:rPr>
            <w:fldChar w:fldCharType="separate"/>
          </w:r>
          <w:r w:rsidR="00350170">
            <w:rPr>
              <w:rStyle w:val="a3"/>
              <w:rFonts w:cs="Tahoma"/>
              <w:noProof/>
              <w:sz w:val="20"/>
            </w:rPr>
            <w:t>85</w:t>
          </w:r>
          <w:r w:rsidRPr="003329FF">
            <w:rPr>
              <w:rStyle w:val="a3"/>
              <w:rFonts w:cs="Tahoma"/>
              <w:sz w:val="20"/>
            </w:rPr>
            <w:fldChar w:fldCharType="end"/>
          </w:r>
        </w:p>
      </w:tc>
    </w:tr>
  </w:tbl>
  <w:p w14:paraId="247BF8B1" w14:textId="77777777" w:rsidR="00C54770" w:rsidRDefault="00C54770"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C2FB4" w14:textId="77777777" w:rsidR="003C1D22" w:rsidRDefault="003C1D22">
      <w:pPr>
        <w:spacing w:after="0"/>
      </w:pPr>
      <w:r>
        <w:separator/>
      </w:r>
    </w:p>
  </w:footnote>
  <w:footnote w:type="continuationSeparator" w:id="0">
    <w:p w14:paraId="2002D5AF" w14:textId="77777777" w:rsidR="003C1D22" w:rsidRDefault="003C1D22">
      <w:pPr>
        <w:spacing w:after="0"/>
      </w:pPr>
      <w:r>
        <w:continuationSeparator/>
      </w:r>
    </w:p>
  </w:footnote>
  <w:footnote w:type="continuationNotice" w:id="1">
    <w:p w14:paraId="687E44FB" w14:textId="77777777" w:rsidR="003C1D22" w:rsidRDefault="003C1D22">
      <w:pPr>
        <w:spacing w:after="0"/>
      </w:pPr>
    </w:p>
  </w:footnote>
  <w:footnote w:id="2">
    <w:p w14:paraId="3F433006" w14:textId="77777777" w:rsidR="00C54770" w:rsidRPr="006B2C94" w:rsidRDefault="00C54770"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3">
    <w:p w14:paraId="0F9627B4" w14:textId="77777777" w:rsidR="00C54770" w:rsidRPr="00BD65F6" w:rsidRDefault="00C54770"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0E7DEFD9" w14:textId="77777777" w:rsidR="00C54770" w:rsidRPr="0029307B" w:rsidRDefault="00C54770" w:rsidP="00C0210C">
      <w:pPr>
        <w:pStyle w:val="af4"/>
        <w:rPr>
          <w:lang w:val="el-GR"/>
        </w:rPr>
      </w:pPr>
      <w:r>
        <w:rPr>
          <w:rStyle w:val="ab"/>
        </w:rPr>
        <w:footnoteRef/>
      </w:r>
      <w:r w:rsidRPr="0029307B">
        <w:rPr>
          <w:lang w:val="el-GR"/>
        </w:rPr>
        <w:t xml:space="preserve"> </w:t>
      </w:r>
      <w:r>
        <w:rPr>
          <w:lang w:val="el-GR"/>
        </w:rPr>
        <w:tab/>
      </w:r>
      <w:r w:rsidRPr="00FF489C">
        <w:rPr>
          <w:lang w:val="el-GR"/>
        </w:rPr>
        <w:t xml:space="preserve">Για τον χρόνο έκδοσης και ισχύος των αποδεικτικών μέσων, </w:t>
      </w:r>
      <w:proofErr w:type="spellStart"/>
      <w:r w:rsidRPr="00FF489C">
        <w:rPr>
          <w:lang w:val="el-GR"/>
        </w:rPr>
        <w:t>πρβλ</w:t>
      </w:r>
      <w:proofErr w:type="spellEnd"/>
      <w:r w:rsidRPr="00FF489C">
        <w:rPr>
          <w:lang w:val="el-GR"/>
        </w:rPr>
        <w:t xml:space="preserve"> και το με αρ πρωτ 2210/19-04-2019 (ΑΔΑ : 66ΓΠΟΞΤΒ-Ζ9Κ) έγγραφο της ΕΑΑΔΗΣΥ. </w:t>
      </w:r>
    </w:p>
  </w:footnote>
  <w:footnote w:id="5">
    <w:p w14:paraId="106707F0" w14:textId="77777777" w:rsidR="00C54770" w:rsidRPr="005B2FD1" w:rsidRDefault="00C54770"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6">
    <w:p w14:paraId="5BA84D30" w14:textId="77777777" w:rsidR="00C54770" w:rsidRPr="006B2C94" w:rsidRDefault="00C54770" w:rsidP="002B2F6A">
      <w:pPr>
        <w:pStyle w:val="af4"/>
        <w:rPr>
          <w:lang w:val="el-GR"/>
        </w:rPr>
      </w:pPr>
      <w:r>
        <w:rPr>
          <w:rStyle w:val="a4"/>
        </w:rPr>
        <w:footnoteRef/>
      </w:r>
      <w:r>
        <w:rPr>
          <w:lang w:val="el-GR"/>
        </w:rPr>
        <w:tab/>
      </w:r>
      <w:r>
        <w:rPr>
          <w:lang w:val="el-GR"/>
        </w:rPr>
        <w:t>Άρθρο 96, παρ. 7 του ν. 4412/2016</w:t>
      </w:r>
    </w:p>
  </w:footnote>
  <w:footnote w:id="7">
    <w:p w14:paraId="62A623D2" w14:textId="77777777" w:rsidR="00C54770" w:rsidRPr="009C1E20" w:rsidRDefault="00C54770" w:rsidP="002B2F6A">
      <w:pPr>
        <w:pStyle w:val="af4"/>
        <w:rPr>
          <w:lang w:val="el-GR"/>
        </w:rPr>
      </w:pPr>
      <w:r>
        <w:rPr>
          <w:rStyle w:val="ab"/>
        </w:rPr>
        <w:footnoteRef/>
      </w:r>
      <w:r w:rsidRPr="009C1E20">
        <w:rPr>
          <w:lang w:val="el-GR"/>
        </w:rPr>
        <w:t xml:space="preserve">  </w:t>
      </w:r>
      <w:r>
        <w:rPr>
          <w:lang w:val="el-GR"/>
        </w:rPr>
        <w:t xml:space="preserve">    </w:t>
      </w:r>
      <w:r>
        <w:rPr>
          <w:lang w:val="el-GR"/>
        </w:rPr>
        <w:t>Άρθρο 15 ΚΥΑ ΕΣΗΔΗΣ Προμήθειες και Υπηρεσίες</w:t>
      </w:r>
    </w:p>
  </w:footnote>
  <w:footnote w:id="8">
    <w:p w14:paraId="1AB91305" w14:textId="77777777" w:rsidR="00C54770" w:rsidRPr="00F93782" w:rsidRDefault="00C54770"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9">
    <w:p w14:paraId="491B7797" w14:textId="77777777" w:rsidR="00C54770" w:rsidRPr="00FF4138" w:rsidRDefault="00C54770"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0">
    <w:p w14:paraId="3DC7AE5A" w14:textId="77777777" w:rsidR="00C54770" w:rsidRPr="00CD36D9" w:rsidRDefault="00C54770" w:rsidP="00A20391">
      <w:pPr>
        <w:pStyle w:val="af4"/>
        <w:tabs>
          <w:tab w:val="left" w:pos="720"/>
          <w:tab w:val="left" w:pos="1440"/>
          <w:tab w:val="left" w:pos="2160"/>
          <w:tab w:val="left" w:pos="2880"/>
          <w:tab w:val="left" w:pos="3759"/>
        </w:tabs>
        <w:rPr>
          <w:ins w:id="374" w:author="Author"/>
          <w:del w:id="375" w:author="Author"/>
          <w:lang w:val="en-US"/>
        </w:rPr>
      </w:pPr>
      <w:r w:rsidRPr="00022C43">
        <w:rPr>
          <w:rStyle w:val="0"/>
        </w:rPr>
        <w:footnoteRef/>
      </w:r>
      <w:r w:rsidRPr="00CD36D9">
        <w:rPr>
          <w:lang w:val="en-US"/>
        </w:rPr>
        <w:t xml:space="preserve">  </w:t>
      </w:r>
      <w:r w:rsidRPr="00CD36D9">
        <w:rPr>
          <w:lang w:val="en-US"/>
        </w:rPr>
        <w:tab/>
      </w:r>
      <w:r>
        <w:rPr>
          <w:lang w:val="el-GR"/>
        </w:rPr>
        <w:t>Ά</w:t>
      </w:r>
      <w:r w:rsidRPr="00022C43">
        <w:rPr>
          <w:lang w:val="el-GR"/>
        </w:rPr>
        <w:t>ρθρο</w:t>
      </w:r>
      <w:r w:rsidRPr="00CD36D9">
        <w:rPr>
          <w:lang w:val="en-US"/>
        </w:rPr>
        <w:t xml:space="preserve"> 205</w:t>
      </w:r>
      <w:r w:rsidRPr="00022C43">
        <w:rPr>
          <w:lang w:val="el-GR"/>
        </w:rPr>
        <w:t>Α</w:t>
      </w:r>
      <w:r w:rsidRPr="00CD36D9">
        <w:rPr>
          <w:lang w:val="en-US"/>
        </w:rPr>
        <w:t xml:space="preserve"> </w:t>
      </w:r>
      <w:r w:rsidRPr="00022C43">
        <w:rPr>
          <w:lang w:val="el-GR"/>
        </w:rPr>
        <w:t>του</w:t>
      </w:r>
      <w:r w:rsidRPr="00CD36D9">
        <w:rPr>
          <w:lang w:val="en-US"/>
        </w:rPr>
        <w:t xml:space="preserve"> </w:t>
      </w:r>
      <w:r w:rsidRPr="00022C43">
        <w:rPr>
          <w:lang w:val="el-GR"/>
        </w:rPr>
        <w:t>ν</w:t>
      </w:r>
      <w:r w:rsidRPr="00CD36D9">
        <w:rPr>
          <w:lang w:val="en-US"/>
        </w:rPr>
        <w:t>. 4412/2016</w:t>
      </w:r>
      <w:r>
        <w:rPr>
          <w:lang w:val="en-US"/>
        </w:rPr>
        <w:tab/>
      </w:r>
      <w:r>
        <w:rPr>
          <w:lang w:val="en-US"/>
        </w:rPr>
        <w:tab/>
      </w:r>
    </w:p>
  </w:footnote>
  <w:footnote w:id="11">
    <w:p w14:paraId="30788C03" w14:textId="77777777" w:rsidR="00C54770" w:rsidRPr="00EE7F42" w:rsidRDefault="00C54770"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5111D" w14:textId="77777777" w:rsidR="00C54770" w:rsidRPr="00821FBA" w:rsidRDefault="00C54770"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w:t>
    </w:r>
    <w:proofErr w:type="spellStart"/>
    <w:r w:rsidRPr="00D86293">
      <w:rPr>
        <w:i/>
        <w:iCs/>
        <w:sz w:val="20"/>
        <w:lang w:val="el-GR"/>
      </w:rPr>
      <w:t>Help-Desk</w:t>
    </w:r>
    <w:proofErr w:type="spellEnd"/>
    <w:r w:rsidRPr="00D86293">
      <w:rPr>
        <w:i/>
        <w:iCs/>
        <w:sz w:val="20"/>
        <w:lang w:val="el-GR"/>
      </w:rPr>
      <w:t xml:space="preserve">) για το Πρόγραμμα </w:t>
    </w:r>
    <w:r w:rsidRPr="00BA3FFB">
      <w:rPr>
        <w:i/>
        <w:iCs/>
        <w:sz w:val="20"/>
        <w:szCs w:val="20"/>
        <w:lang w:val="el-GR"/>
      </w:rPr>
      <w:t>«</w:t>
    </w:r>
    <w:r w:rsidR="00EF3989" w:rsidRPr="00BA3FFB">
      <w:rPr>
        <w:i/>
        <w:iCs/>
        <w:sz w:val="20"/>
        <w:szCs w:val="20"/>
        <w:lang w:val="el-GR"/>
      </w:rPr>
      <w:t>Τουρισμός για όλους</w:t>
    </w:r>
    <w:r w:rsidR="00D8548B" w:rsidRPr="00BA3FFB">
      <w:rPr>
        <w:i/>
        <w:iCs/>
        <w:sz w:val="20"/>
        <w:szCs w:val="20"/>
        <w:lang w:val="el-GR"/>
      </w:rPr>
      <w:t xml:space="preserve"> 2024</w:t>
    </w:r>
    <w:r w:rsidRPr="00BA3FFB">
      <w:rPr>
        <w:i/>
        <w:i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78028" w14:textId="77777777" w:rsidR="00C54770" w:rsidRPr="00821FBA" w:rsidRDefault="00C54770" w:rsidP="00F82702">
    <w:pPr>
      <w:pStyle w:val="af3"/>
      <w:rPr>
        <w:i/>
        <w:iCs/>
        <w:sz w:val="20"/>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54770" w:rsidRPr="002052CE" w14:paraId="0A475A84" w14:textId="77777777" w:rsidTr="00C54770">
      <w:trPr>
        <w:trHeight w:val="417"/>
      </w:trPr>
      <w:tc>
        <w:tcPr>
          <w:tcW w:w="3104" w:type="dxa"/>
          <w:vMerge w:val="restart"/>
          <w:tcBorders>
            <w:top w:val="nil"/>
            <w:left w:val="nil"/>
            <w:bottom w:val="nil"/>
            <w:right w:val="nil"/>
          </w:tcBorders>
        </w:tcPr>
        <w:p w14:paraId="189C767F" w14:textId="77777777" w:rsidR="00C54770" w:rsidRPr="00C82DB4" w:rsidRDefault="00C54770" w:rsidP="004A1423">
          <w:pPr>
            <w:ind w:right="-442"/>
            <w:rPr>
              <w:rFonts w:ascii="Calibri" w:hAnsi="Calibri"/>
              <w:b/>
              <w:lang w:val="en-US" w:eastAsia="en-US"/>
            </w:rPr>
          </w:pPr>
          <w:r w:rsidRPr="00C82DB4">
            <w:rPr>
              <w:rFonts w:ascii="Calibri" w:hAnsi="Calibri"/>
              <w:b/>
              <w:noProof/>
              <w:lang w:eastAsia="en-GB"/>
            </w:rPr>
            <w:drawing>
              <wp:inline distT="0" distB="0" distL="0" distR="0" wp14:anchorId="7D808458" wp14:editId="46622C1D">
                <wp:extent cx="1558925" cy="492125"/>
                <wp:effectExtent l="0" t="0" r="317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457A9232" w14:textId="77777777" w:rsidR="00C54770" w:rsidRPr="00C82DB4" w:rsidRDefault="00C54770" w:rsidP="004A1423">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54770" w:rsidRPr="00C82DB4" w14:paraId="5726996B" w14:textId="77777777" w:rsidTr="00C54770">
      <w:tc>
        <w:tcPr>
          <w:tcW w:w="3104" w:type="dxa"/>
          <w:vMerge/>
          <w:tcBorders>
            <w:left w:val="nil"/>
            <w:bottom w:val="nil"/>
            <w:right w:val="nil"/>
          </w:tcBorders>
        </w:tcPr>
        <w:p w14:paraId="6E681EF7" w14:textId="77777777" w:rsidR="00C54770" w:rsidRPr="00C82DB4" w:rsidRDefault="00C54770" w:rsidP="004A1423">
          <w:pPr>
            <w:ind w:right="-442"/>
            <w:rPr>
              <w:rFonts w:ascii="Calibri" w:hAnsi="Calibri"/>
              <w:b/>
              <w:lang w:val="el-GR" w:eastAsia="en-US"/>
            </w:rPr>
          </w:pPr>
        </w:p>
      </w:tc>
      <w:tc>
        <w:tcPr>
          <w:tcW w:w="6426" w:type="dxa"/>
          <w:tcBorders>
            <w:left w:val="nil"/>
            <w:bottom w:val="nil"/>
            <w:right w:val="nil"/>
          </w:tcBorders>
          <w:vAlign w:val="center"/>
        </w:tcPr>
        <w:p w14:paraId="2B78DF98" w14:textId="77777777" w:rsidR="00C54770" w:rsidRPr="00C82DB4" w:rsidRDefault="00C54770" w:rsidP="004A1423">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Symbol" w:eastAsia="Symbol" w:hAnsi="Symbol" w:cs="Symbol"/>
              <w:noProof/>
              <w:sz w:val="16"/>
              <w:szCs w:val="16"/>
              <w:lang w:eastAsia="en-US"/>
            </w:rPr>
            <w:t></w:t>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54770" w:rsidRPr="002052CE" w14:paraId="5222AB2D" w14:textId="77777777" w:rsidTr="00C54770">
      <w:trPr>
        <w:trHeight w:val="301"/>
      </w:trPr>
      <w:tc>
        <w:tcPr>
          <w:tcW w:w="3104" w:type="dxa"/>
          <w:vMerge/>
          <w:tcBorders>
            <w:left w:val="nil"/>
            <w:bottom w:val="nil"/>
            <w:right w:val="nil"/>
          </w:tcBorders>
        </w:tcPr>
        <w:p w14:paraId="7ED8777B" w14:textId="77777777" w:rsidR="00C54770" w:rsidRPr="00C82DB4" w:rsidRDefault="00C54770" w:rsidP="004A1423">
          <w:pPr>
            <w:ind w:right="-442"/>
            <w:rPr>
              <w:rFonts w:ascii="Calibri" w:hAnsi="Calibri"/>
              <w:b/>
              <w:lang w:val="it-IT" w:eastAsia="en-US"/>
            </w:rPr>
          </w:pPr>
        </w:p>
      </w:tc>
      <w:tc>
        <w:tcPr>
          <w:tcW w:w="6426" w:type="dxa"/>
          <w:tcBorders>
            <w:top w:val="nil"/>
            <w:left w:val="nil"/>
            <w:bottom w:val="nil"/>
            <w:right w:val="nil"/>
          </w:tcBorders>
          <w:vAlign w:val="center"/>
        </w:tcPr>
        <w:p w14:paraId="516CB32D" w14:textId="77777777" w:rsidR="00C54770" w:rsidRPr="00C82DB4" w:rsidRDefault="00C54770" w:rsidP="004A1423">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Symbol" w:eastAsia="Symbol" w:hAnsi="Symbol" w:cs="Symbol"/>
              <w:noProof/>
              <w:sz w:val="16"/>
              <w:szCs w:val="16"/>
              <w:lang w:eastAsia="en-US"/>
            </w:rPr>
            <w:t></w:t>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170DB16C" w14:textId="77777777" w:rsidR="00C54770" w:rsidRPr="00821FBA" w:rsidRDefault="00C54770" w:rsidP="00F82702">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C0A48" w14:textId="77777777" w:rsidR="00C54770" w:rsidRPr="00821FBA" w:rsidRDefault="00C54770" w:rsidP="00821FBA">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w:t>
    </w:r>
    <w:proofErr w:type="spellStart"/>
    <w:r w:rsidRPr="00D86293">
      <w:rPr>
        <w:i/>
        <w:iCs/>
        <w:sz w:val="20"/>
        <w:lang w:val="el-GR"/>
      </w:rPr>
      <w:t>Help-Desk</w:t>
    </w:r>
    <w:proofErr w:type="spellEnd"/>
    <w:r w:rsidRPr="00D86293">
      <w:rPr>
        <w:i/>
        <w:iCs/>
        <w:sz w:val="20"/>
        <w:lang w:val="el-GR"/>
      </w:rPr>
      <w:t xml:space="preserve">) για το Πρόγραμμα </w:t>
    </w:r>
    <w:r w:rsidRPr="00D75D93">
      <w:rPr>
        <w:b/>
        <w:bCs/>
        <w:sz w:val="20"/>
        <w:szCs w:val="20"/>
        <w:lang w:val="el-GR"/>
      </w:rPr>
      <w:t>«</w:t>
    </w:r>
    <w:r w:rsidR="00906A2D">
      <w:rPr>
        <w:b/>
        <w:bCs/>
        <w:sz w:val="20"/>
        <w:szCs w:val="20"/>
        <w:lang w:val="el-GR"/>
      </w:rPr>
      <w:t>Τουρισμός για όλους</w:t>
    </w:r>
    <w:r w:rsidR="00D8548B">
      <w:rPr>
        <w:b/>
        <w:bCs/>
        <w:sz w:val="20"/>
        <w:szCs w:val="20"/>
        <w:lang w:val="el-GR"/>
      </w:rPr>
      <w:t xml:space="preserve"> 2024</w:t>
    </w:r>
    <w:r w:rsidRPr="00D75D93">
      <w:rPr>
        <w:b/>
        <w:b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DE1C" w14:textId="77777777" w:rsidR="00C54770" w:rsidRPr="00C373FB" w:rsidRDefault="00C54770" w:rsidP="00C373FB">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w:t>
    </w:r>
    <w:proofErr w:type="spellStart"/>
    <w:r w:rsidRPr="00D86293">
      <w:rPr>
        <w:i/>
        <w:iCs/>
        <w:sz w:val="20"/>
        <w:lang w:val="el-GR"/>
      </w:rPr>
      <w:t>Help-Desk</w:t>
    </w:r>
    <w:proofErr w:type="spellEnd"/>
    <w:r w:rsidRPr="00D86293">
      <w:rPr>
        <w:i/>
        <w:iCs/>
        <w:sz w:val="20"/>
        <w:lang w:val="el-GR"/>
      </w:rPr>
      <w:t xml:space="preserve">) για το Πρόγραμμα </w:t>
    </w:r>
    <w:r w:rsidRPr="00D75D93">
      <w:rPr>
        <w:b/>
        <w:bCs/>
        <w:sz w:val="20"/>
        <w:szCs w:val="20"/>
        <w:lang w:val="el-GR"/>
      </w:rPr>
      <w:t>«</w:t>
    </w:r>
    <w:r w:rsidR="00906A2D">
      <w:rPr>
        <w:b/>
        <w:bCs/>
        <w:sz w:val="20"/>
        <w:szCs w:val="20"/>
        <w:lang w:val="el-GR"/>
      </w:rPr>
      <w:t>Τουρισμός για όλους</w:t>
    </w:r>
    <w:r w:rsidR="00122164">
      <w:rPr>
        <w:b/>
        <w:bCs/>
        <w:sz w:val="20"/>
        <w:szCs w:val="20"/>
        <w:lang w:val="el-GR"/>
      </w:rPr>
      <w:t xml:space="preserve"> 2024</w:t>
    </w:r>
    <w:r w:rsidRPr="00D75D93">
      <w:rPr>
        <w:b/>
        <w:b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DD4E8" w14:textId="77777777" w:rsidR="00C54770" w:rsidRPr="00C373FB" w:rsidRDefault="00C54770" w:rsidP="00C373FB">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w:t>
    </w:r>
    <w:proofErr w:type="spellStart"/>
    <w:r w:rsidRPr="00D86293">
      <w:rPr>
        <w:i/>
        <w:iCs/>
        <w:sz w:val="20"/>
        <w:lang w:val="el-GR"/>
      </w:rPr>
      <w:t>Help-Desk</w:t>
    </w:r>
    <w:proofErr w:type="spellEnd"/>
    <w:r w:rsidRPr="00D86293">
      <w:rPr>
        <w:i/>
        <w:iCs/>
        <w:sz w:val="20"/>
        <w:lang w:val="el-GR"/>
      </w:rPr>
      <w:t xml:space="preserve">) για το Πρόγραμμα </w:t>
    </w:r>
    <w:r w:rsidRPr="00D75D93">
      <w:rPr>
        <w:b/>
        <w:bCs/>
        <w:sz w:val="20"/>
        <w:szCs w:val="20"/>
        <w:lang w:val="el-GR"/>
      </w:rPr>
      <w:t>«</w:t>
    </w:r>
    <w:r w:rsidR="00906A2D">
      <w:rPr>
        <w:b/>
        <w:bCs/>
        <w:sz w:val="20"/>
        <w:szCs w:val="20"/>
        <w:lang w:val="el-GR"/>
      </w:rPr>
      <w:t>Τουρισμός για όλους</w:t>
    </w:r>
    <w:r w:rsidR="00122164">
      <w:rPr>
        <w:b/>
        <w:bCs/>
        <w:sz w:val="20"/>
        <w:szCs w:val="20"/>
        <w:lang w:val="el-GR"/>
      </w:rPr>
      <w:t xml:space="preserve"> 2024</w:t>
    </w:r>
    <w:r w:rsidRPr="00D75D93">
      <w:rPr>
        <w:b/>
        <w:b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7487C" w14:textId="77777777" w:rsidR="00C54770" w:rsidRPr="00C373FB" w:rsidRDefault="00C54770" w:rsidP="00C373FB">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D86293">
      <w:rPr>
        <w:i/>
        <w:iCs/>
        <w:sz w:val="20"/>
        <w:lang w:val="el-GR"/>
      </w:rPr>
      <w:t>Υπηρεσίες γραφείου υποστήριξης δικαιούχων (</w:t>
    </w:r>
    <w:proofErr w:type="spellStart"/>
    <w:r w:rsidRPr="00D86293">
      <w:rPr>
        <w:i/>
        <w:iCs/>
        <w:sz w:val="20"/>
        <w:lang w:val="el-GR"/>
      </w:rPr>
      <w:t>Help-Desk</w:t>
    </w:r>
    <w:proofErr w:type="spellEnd"/>
    <w:r w:rsidRPr="00D86293">
      <w:rPr>
        <w:i/>
        <w:iCs/>
        <w:sz w:val="20"/>
        <w:lang w:val="el-GR"/>
      </w:rPr>
      <w:t xml:space="preserve">) για το Πρόγραμμα </w:t>
    </w:r>
    <w:r w:rsidRPr="00D75D93">
      <w:rPr>
        <w:b/>
        <w:bCs/>
        <w:sz w:val="20"/>
        <w:szCs w:val="20"/>
        <w:lang w:val="el-GR"/>
      </w:rPr>
      <w:t>«</w:t>
    </w:r>
    <w:r w:rsidR="00906A2D">
      <w:rPr>
        <w:b/>
        <w:bCs/>
        <w:sz w:val="20"/>
        <w:szCs w:val="20"/>
        <w:lang w:val="el-GR"/>
      </w:rPr>
      <w:t>Τουρισμός για όλους</w:t>
    </w:r>
    <w:r w:rsidR="00122164">
      <w:rPr>
        <w:b/>
        <w:bCs/>
        <w:sz w:val="20"/>
        <w:szCs w:val="20"/>
        <w:lang w:val="el-GR"/>
      </w:rPr>
      <w:t xml:space="preserve"> 2024</w:t>
    </w:r>
    <w:r w:rsidRPr="00D75D93">
      <w:rPr>
        <w:b/>
        <w:b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0377D1D"/>
    <w:multiLevelType w:val="hybridMultilevel"/>
    <w:tmpl w:val="AB125C50"/>
    <w:lvl w:ilvl="0" w:tplc="F18C2C44">
      <w:start w:val="1"/>
      <w:numFmt w:val="bullet"/>
      <w:lvlText w:val="Ø"/>
      <w:lvlJc w:val="left"/>
      <w:pPr>
        <w:ind w:left="720" w:hanging="360"/>
      </w:pPr>
      <w:rPr>
        <w:rFonts w:ascii="Wingdings" w:hAnsi="Wingdings" w:hint="default"/>
      </w:rPr>
    </w:lvl>
    <w:lvl w:ilvl="1" w:tplc="89FE5A50">
      <w:start w:val="1"/>
      <w:numFmt w:val="bullet"/>
      <w:lvlText w:val="o"/>
      <w:lvlJc w:val="left"/>
      <w:pPr>
        <w:ind w:left="1440" w:hanging="360"/>
      </w:pPr>
      <w:rPr>
        <w:rFonts w:ascii="Courier New" w:hAnsi="Courier New" w:hint="default"/>
      </w:rPr>
    </w:lvl>
    <w:lvl w:ilvl="2" w:tplc="1E4832B0">
      <w:start w:val="1"/>
      <w:numFmt w:val="bullet"/>
      <w:lvlText w:val=""/>
      <w:lvlJc w:val="left"/>
      <w:pPr>
        <w:ind w:left="2160" w:hanging="360"/>
      </w:pPr>
      <w:rPr>
        <w:rFonts w:ascii="Wingdings" w:hAnsi="Wingdings" w:hint="default"/>
      </w:rPr>
    </w:lvl>
    <w:lvl w:ilvl="3" w:tplc="DE169378">
      <w:start w:val="1"/>
      <w:numFmt w:val="bullet"/>
      <w:lvlText w:val=""/>
      <w:lvlJc w:val="left"/>
      <w:pPr>
        <w:ind w:left="2880" w:hanging="360"/>
      </w:pPr>
      <w:rPr>
        <w:rFonts w:ascii="Symbol" w:hAnsi="Symbol" w:hint="default"/>
      </w:rPr>
    </w:lvl>
    <w:lvl w:ilvl="4" w:tplc="E6E45A4E">
      <w:start w:val="1"/>
      <w:numFmt w:val="bullet"/>
      <w:lvlText w:val="o"/>
      <w:lvlJc w:val="left"/>
      <w:pPr>
        <w:ind w:left="3600" w:hanging="360"/>
      </w:pPr>
      <w:rPr>
        <w:rFonts w:ascii="Courier New" w:hAnsi="Courier New" w:hint="default"/>
      </w:rPr>
    </w:lvl>
    <w:lvl w:ilvl="5" w:tplc="F5462D00">
      <w:start w:val="1"/>
      <w:numFmt w:val="bullet"/>
      <w:lvlText w:val=""/>
      <w:lvlJc w:val="left"/>
      <w:pPr>
        <w:ind w:left="4320" w:hanging="360"/>
      </w:pPr>
      <w:rPr>
        <w:rFonts w:ascii="Wingdings" w:hAnsi="Wingdings" w:hint="default"/>
      </w:rPr>
    </w:lvl>
    <w:lvl w:ilvl="6" w:tplc="D42E5F00">
      <w:start w:val="1"/>
      <w:numFmt w:val="bullet"/>
      <w:lvlText w:val=""/>
      <w:lvlJc w:val="left"/>
      <w:pPr>
        <w:ind w:left="5040" w:hanging="360"/>
      </w:pPr>
      <w:rPr>
        <w:rFonts w:ascii="Symbol" w:hAnsi="Symbol" w:hint="default"/>
      </w:rPr>
    </w:lvl>
    <w:lvl w:ilvl="7" w:tplc="D9309B8C">
      <w:start w:val="1"/>
      <w:numFmt w:val="bullet"/>
      <w:lvlText w:val="o"/>
      <w:lvlJc w:val="left"/>
      <w:pPr>
        <w:ind w:left="5760" w:hanging="360"/>
      </w:pPr>
      <w:rPr>
        <w:rFonts w:ascii="Courier New" w:hAnsi="Courier New" w:hint="default"/>
      </w:rPr>
    </w:lvl>
    <w:lvl w:ilvl="8" w:tplc="D17E4424">
      <w:start w:val="1"/>
      <w:numFmt w:val="bullet"/>
      <w:lvlText w:val=""/>
      <w:lvlJc w:val="left"/>
      <w:pPr>
        <w:ind w:left="6480" w:hanging="360"/>
      </w:pPr>
      <w:rPr>
        <w:rFonts w:ascii="Wingdings" w:hAnsi="Wingdings" w:hint="default"/>
      </w:rPr>
    </w:lvl>
  </w:abstractNum>
  <w:abstractNum w:abstractNumId="15" w15:restartNumberingAfterBreak="0">
    <w:nsid w:val="12340E9D"/>
    <w:multiLevelType w:val="multilevel"/>
    <w:tmpl w:val="3334AD20"/>
    <w:numStyleLink w:val="Style4"/>
  </w:abstractNum>
  <w:abstractNum w:abstractNumId="16"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4"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2CD3595E"/>
    <w:multiLevelType w:val="multilevel"/>
    <w:tmpl w:val="79F069F6"/>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6" w15:restartNumberingAfterBreak="0">
    <w:nsid w:val="2EA94DDE"/>
    <w:multiLevelType w:val="multilevel"/>
    <w:tmpl w:val="9014B92A"/>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7"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6EB2CCD"/>
    <w:multiLevelType w:val="hybridMultilevel"/>
    <w:tmpl w:val="45A8B2AA"/>
    <w:lvl w:ilvl="0" w:tplc="BA001B3A">
      <w:numFmt w:val="none"/>
      <w:lvlText w:val=""/>
      <w:lvlJc w:val="left"/>
      <w:pPr>
        <w:tabs>
          <w:tab w:val="num" w:pos="360"/>
        </w:tabs>
      </w:pPr>
    </w:lvl>
    <w:lvl w:ilvl="1" w:tplc="F134D676">
      <w:start w:val="1"/>
      <w:numFmt w:val="lowerLetter"/>
      <w:lvlText w:val="%2."/>
      <w:lvlJc w:val="left"/>
      <w:pPr>
        <w:ind w:left="1440" w:hanging="360"/>
      </w:pPr>
    </w:lvl>
    <w:lvl w:ilvl="2" w:tplc="01DEE2EE">
      <w:start w:val="1"/>
      <w:numFmt w:val="lowerRoman"/>
      <w:lvlText w:val="%3."/>
      <w:lvlJc w:val="right"/>
      <w:pPr>
        <w:ind w:left="2160" w:hanging="180"/>
      </w:pPr>
    </w:lvl>
    <w:lvl w:ilvl="3" w:tplc="565A2290">
      <w:start w:val="1"/>
      <w:numFmt w:val="decimal"/>
      <w:lvlText w:val="%4."/>
      <w:lvlJc w:val="left"/>
      <w:pPr>
        <w:ind w:left="2880" w:hanging="360"/>
      </w:pPr>
    </w:lvl>
    <w:lvl w:ilvl="4" w:tplc="4682594C">
      <w:start w:val="1"/>
      <w:numFmt w:val="lowerLetter"/>
      <w:lvlText w:val="%5."/>
      <w:lvlJc w:val="left"/>
      <w:pPr>
        <w:ind w:left="3600" w:hanging="360"/>
      </w:pPr>
    </w:lvl>
    <w:lvl w:ilvl="5" w:tplc="4A04F868">
      <w:start w:val="1"/>
      <w:numFmt w:val="lowerRoman"/>
      <w:lvlText w:val="%6."/>
      <w:lvlJc w:val="right"/>
      <w:pPr>
        <w:ind w:left="4320" w:hanging="180"/>
      </w:pPr>
    </w:lvl>
    <w:lvl w:ilvl="6" w:tplc="3EEC4138">
      <w:start w:val="1"/>
      <w:numFmt w:val="decimal"/>
      <w:lvlText w:val="%7."/>
      <w:lvlJc w:val="left"/>
      <w:pPr>
        <w:ind w:left="5040" w:hanging="360"/>
      </w:pPr>
    </w:lvl>
    <w:lvl w:ilvl="7" w:tplc="50B0E39A">
      <w:start w:val="1"/>
      <w:numFmt w:val="lowerLetter"/>
      <w:lvlText w:val="%8."/>
      <w:lvlJc w:val="left"/>
      <w:pPr>
        <w:ind w:left="5760" w:hanging="360"/>
      </w:pPr>
    </w:lvl>
    <w:lvl w:ilvl="8" w:tplc="408CC94C">
      <w:start w:val="1"/>
      <w:numFmt w:val="lowerRoman"/>
      <w:lvlText w:val="%9."/>
      <w:lvlJc w:val="right"/>
      <w:pPr>
        <w:ind w:left="6480" w:hanging="180"/>
      </w:pPr>
    </w:lvl>
  </w:abstractNum>
  <w:abstractNum w:abstractNumId="29"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0" w15:restartNumberingAfterBreak="0">
    <w:nsid w:val="43B88FBF"/>
    <w:multiLevelType w:val="hybridMultilevel"/>
    <w:tmpl w:val="76CCD678"/>
    <w:lvl w:ilvl="0" w:tplc="75BE699C">
      <w:start w:val="1"/>
      <w:numFmt w:val="bullet"/>
      <w:lvlText w:val="Ø"/>
      <w:lvlJc w:val="left"/>
      <w:pPr>
        <w:ind w:left="720" w:hanging="360"/>
      </w:pPr>
      <w:rPr>
        <w:rFonts w:ascii="Wingdings" w:hAnsi="Wingdings" w:hint="default"/>
      </w:rPr>
    </w:lvl>
    <w:lvl w:ilvl="1" w:tplc="DDB4D68A">
      <w:start w:val="1"/>
      <w:numFmt w:val="bullet"/>
      <w:lvlText w:val="o"/>
      <w:lvlJc w:val="left"/>
      <w:pPr>
        <w:ind w:left="1440" w:hanging="360"/>
      </w:pPr>
      <w:rPr>
        <w:rFonts w:ascii="Courier New" w:hAnsi="Courier New" w:hint="default"/>
      </w:rPr>
    </w:lvl>
    <w:lvl w:ilvl="2" w:tplc="0BAE7EBC">
      <w:start w:val="1"/>
      <w:numFmt w:val="bullet"/>
      <w:lvlText w:val=""/>
      <w:lvlJc w:val="left"/>
      <w:pPr>
        <w:ind w:left="2160" w:hanging="360"/>
      </w:pPr>
      <w:rPr>
        <w:rFonts w:ascii="Wingdings" w:hAnsi="Wingdings" w:hint="default"/>
      </w:rPr>
    </w:lvl>
    <w:lvl w:ilvl="3" w:tplc="7F160EEA">
      <w:start w:val="1"/>
      <w:numFmt w:val="bullet"/>
      <w:lvlText w:val=""/>
      <w:lvlJc w:val="left"/>
      <w:pPr>
        <w:ind w:left="2880" w:hanging="360"/>
      </w:pPr>
      <w:rPr>
        <w:rFonts w:ascii="Symbol" w:hAnsi="Symbol" w:hint="default"/>
      </w:rPr>
    </w:lvl>
    <w:lvl w:ilvl="4" w:tplc="6D783532">
      <w:start w:val="1"/>
      <w:numFmt w:val="bullet"/>
      <w:lvlText w:val="o"/>
      <w:lvlJc w:val="left"/>
      <w:pPr>
        <w:ind w:left="3600" w:hanging="360"/>
      </w:pPr>
      <w:rPr>
        <w:rFonts w:ascii="Courier New" w:hAnsi="Courier New" w:hint="default"/>
      </w:rPr>
    </w:lvl>
    <w:lvl w:ilvl="5" w:tplc="10B8D0B8">
      <w:start w:val="1"/>
      <w:numFmt w:val="bullet"/>
      <w:lvlText w:val=""/>
      <w:lvlJc w:val="left"/>
      <w:pPr>
        <w:ind w:left="4320" w:hanging="360"/>
      </w:pPr>
      <w:rPr>
        <w:rFonts w:ascii="Wingdings" w:hAnsi="Wingdings" w:hint="default"/>
      </w:rPr>
    </w:lvl>
    <w:lvl w:ilvl="6" w:tplc="BF6662D8">
      <w:start w:val="1"/>
      <w:numFmt w:val="bullet"/>
      <w:lvlText w:val=""/>
      <w:lvlJc w:val="left"/>
      <w:pPr>
        <w:ind w:left="5040" w:hanging="360"/>
      </w:pPr>
      <w:rPr>
        <w:rFonts w:ascii="Symbol" w:hAnsi="Symbol" w:hint="default"/>
      </w:rPr>
    </w:lvl>
    <w:lvl w:ilvl="7" w:tplc="72E05668">
      <w:start w:val="1"/>
      <w:numFmt w:val="bullet"/>
      <w:lvlText w:val="o"/>
      <w:lvlJc w:val="left"/>
      <w:pPr>
        <w:ind w:left="5760" w:hanging="360"/>
      </w:pPr>
      <w:rPr>
        <w:rFonts w:ascii="Courier New" w:hAnsi="Courier New" w:hint="default"/>
      </w:rPr>
    </w:lvl>
    <w:lvl w:ilvl="8" w:tplc="58E6E370">
      <w:start w:val="1"/>
      <w:numFmt w:val="bullet"/>
      <w:lvlText w:val=""/>
      <w:lvlJc w:val="left"/>
      <w:pPr>
        <w:ind w:left="6480" w:hanging="360"/>
      </w:pPr>
      <w:rPr>
        <w:rFonts w:ascii="Wingdings" w:hAnsi="Wingdings" w:hint="default"/>
      </w:rPr>
    </w:lvl>
  </w:abstractNum>
  <w:abstractNum w:abstractNumId="31"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4B165872"/>
    <w:multiLevelType w:val="hybridMultilevel"/>
    <w:tmpl w:val="FFFFFFFF"/>
    <w:name w:val="Αριθμημένη λίστα 1"/>
    <w:lvl w:ilvl="0" w:tplc="F95A8C46">
      <w:numFmt w:val="bullet"/>
      <w:lvlText w:val=""/>
      <w:lvlJc w:val="left"/>
      <w:rPr>
        <w:rFonts w:ascii="Wingdings" w:eastAsia="Times New Roman" w:hAnsi="Wingdings"/>
      </w:rPr>
    </w:lvl>
    <w:lvl w:ilvl="1" w:tplc="FCC4819C">
      <w:numFmt w:val="bullet"/>
      <w:lvlText w:val="o"/>
      <w:lvlJc w:val="left"/>
      <w:pPr>
        <w:ind w:left="720"/>
      </w:pPr>
      <w:rPr>
        <w:rFonts w:ascii="Courier New" w:hAnsi="Courier New"/>
      </w:rPr>
    </w:lvl>
    <w:lvl w:ilvl="2" w:tplc="A0427E9E">
      <w:numFmt w:val="bullet"/>
      <w:lvlText w:val=""/>
      <w:lvlJc w:val="left"/>
      <w:pPr>
        <w:ind w:left="1440"/>
      </w:pPr>
      <w:rPr>
        <w:rFonts w:ascii="Wingdings" w:eastAsia="Times New Roman" w:hAnsi="Wingdings"/>
      </w:rPr>
    </w:lvl>
    <w:lvl w:ilvl="3" w:tplc="E3500C64">
      <w:numFmt w:val="bullet"/>
      <w:lvlText w:val=""/>
      <w:lvlJc w:val="left"/>
      <w:pPr>
        <w:ind w:left="2160"/>
      </w:pPr>
      <w:rPr>
        <w:rFonts w:ascii="Symbol" w:hAnsi="Symbol"/>
      </w:rPr>
    </w:lvl>
    <w:lvl w:ilvl="4" w:tplc="A4829608">
      <w:numFmt w:val="bullet"/>
      <w:lvlText w:val="o"/>
      <w:lvlJc w:val="left"/>
      <w:pPr>
        <w:ind w:left="2880"/>
      </w:pPr>
      <w:rPr>
        <w:rFonts w:ascii="Courier New" w:hAnsi="Courier New"/>
      </w:rPr>
    </w:lvl>
    <w:lvl w:ilvl="5" w:tplc="3E0CC1DC">
      <w:numFmt w:val="bullet"/>
      <w:lvlText w:val=""/>
      <w:lvlJc w:val="left"/>
      <w:pPr>
        <w:ind w:left="3600"/>
      </w:pPr>
      <w:rPr>
        <w:rFonts w:ascii="Wingdings" w:eastAsia="Times New Roman" w:hAnsi="Wingdings"/>
      </w:rPr>
    </w:lvl>
    <w:lvl w:ilvl="6" w:tplc="8528C26C">
      <w:numFmt w:val="bullet"/>
      <w:lvlText w:val=""/>
      <w:lvlJc w:val="left"/>
      <w:pPr>
        <w:ind w:left="4320"/>
      </w:pPr>
      <w:rPr>
        <w:rFonts w:ascii="Symbol" w:hAnsi="Symbol"/>
      </w:rPr>
    </w:lvl>
    <w:lvl w:ilvl="7" w:tplc="5B2ADBBE">
      <w:numFmt w:val="bullet"/>
      <w:lvlText w:val="o"/>
      <w:lvlJc w:val="left"/>
      <w:pPr>
        <w:ind w:left="5040"/>
      </w:pPr>
      <w:rPr>
        <w:rFonts w:ascii="Courier New" w:hAnsi="Courier New"/>
      </w:rPr>
    </w:lvl>
    <w:lvl w:ilvl="8" w:tplc="95AC8830">
      <w:numFmt w:val="bullet"/>
      <w:lvlText w:val=""/>
      <w:lvlJc w:val="left"/>
      <w:pPr>
        <w:ind w:left="5760"/>
      </w:pPr>
      <w:rPr>
        <w:rFonts w:ascii="Wingdings" w:eastAsia="Times New Roman" w:hAnsi="Wingdings"/>
      </w:rPr>
    </w:lvl>
  </w:abstractNum>
  <w:abstractNum w:abstractNumId="3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4"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0FE5C2F"/>
    <w:multiLevelType w:val="hybridMultilevel"/>
    <w:tmpl w:val="A516E776"/>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34675B"/>
    <w:multiLevelType w:val="hybridMultilevel"/>
    <w:tmpl w:val="ECD442CA"/>
    <w:lvl w:ilvl="0" w:tplc="B060C7C8">
      <w:start w:val="1"/>
      <w:numFmt w:val="bullet"/>
      <w:lvlText w:val="Ø"/>
      <w:lvlJc w:val="left"/>
      <w:pPr>
        <w:ind w:left="720" w:hanging="360"/>
      </w:pPr>
      <w:rPr>
        <w:rFonts w:ascii="Wingdings" w:hAnsi="Wingdings" w:hint="default"/>
      </w:rPr>
    </w:lvl>
    <w:lvl w:ilvl="1" w:tplc="F8206F8E">
      <w:start w:val="1"/>
      <w:numFmt w:val="bullet"/>
      <w:lvlText w:val="o"/>
      <w:lvlJc w:val="left"/>
      <w:pPr>
        <w:ind w:left="1440" w:hanging="360"/>
      </w:pPr>
      <w:rPr>
        <w:rFonts w:ascii="Courier New" w:hAnsi="Courier New" w:hint="default"/>
      </w:rPr>
    </w:lvl>
    <w:lvl w:ilvl="2" w:tplc="F3CEC85A">
      <w:start w:val="1"/>
      <w:numFmt w:val="bullet"/>
      <w:lvlText w:val=""/>
      <w:lvlJc w:val="left"/>
      <w:pPr>
        <w:ind w:left="2160" w:hanging="360"/>
      </w:pPr>
      <w:rPr>
        <w:rFonts w:ascii="Wingdings" w:hAnsi="Wingdings" w:hint="default"/>
      </w:rPr>
    </w:lvl>
    <w:lvl w:ilvl="3" w:tplc="C0724A04">
      <w:start w:val="1"/>
      <w:numFmt w:val="bullet"/>
      <w:lvlText w:val=""/>
      <w:lvlJc w:val="left"/>
      <w:pPr>
        <w:ind w:left="2880" w:hanging="360"/>
      </w:pPr>
      <w:rPr>
        <w:rFonts w:ascii="Symbol" w:hAnsi="Symbol" w:hint="default"/>
      </w:rPr>
    </w:lvl>
    <w:lvl w:ilvl="4" w:tplc="13E24CC6">
      <w:start w:val="1"/>
      <w:numFmt w:val="bullet"/>
      <w:lvlText w:val="o"/>
      <w:lvlJc w:val="left"/>
      <w:pPr>
        <w:ind w:left="3600" w:hanging="360"/>
      </w:pPr>
      <w:rPr>
        <w:rFonts w:ascii="Courier New" w:hAnsi="Courier New" w:hint="default"/>
      </w:rPr>
    </w:lvl>
    <w:lvl w:ilvl="5" w:tplc="D650350A">
      <w:start w:val="1"/>
      <w:numFmt w:val="bullet"/>
      <w:lvlText w:val=""/>
      <w:lvlJc w:val="left"/>
      <w:pPr>
        <w:ind w:left="4320" w:hanging="360"/>
      </w:pPr>
      <w:rPr>
        <w:rFonts w:ascii="Wingdings" w:hAnsi="Wingdings" w:hint="default"/>
      </w:rPr>
    </w:lvl>
    <w:lvl w:ilvl="6" w:tplc="3716BDCC">
      <w:start w:val="1"/>
      <w:numFmt w:val="bullet"/>
      <w:lvlText w:val=""/>
      <w:lvlJc w:val="left"/>
      <w:pPr>
        <w:ind w:left="5040" w:hanging="360"/>
      </w:pPr>
      <w:rPr>
        <w:rFonts w:ascii="Symbol" w:hAnsi="Symbol" w:hint="default"/>
      </w:rPr>
    </w:lvl>
    <w:lvl w:ilvl="7" w:tplc="C830895C">
      <w:start w:val="1"/>
      <w:numFmt w:val="bullet"/>
      <w:lvlText w:val="o"/>
      <w:lvlJc w:val="left"/>
      <w:pPr>
        <w:ind w:left="5760" w:hanging="360"/>
      </w:pPr>
      <w:rPr>
        <w:rFonts w:ascii="Courier New" w:hAnsi="Courier New" w:hint="default"/>
      </w:rPr>
    </w:lvl>
    <w:lvl w:ilvl="8" w:tplc="1A2EBC10">
      <w:start w:val="1"/>
      <w:numFmt w:val="bullet"/>
      <w:lvlText w:val=""/>
      <w:lvlJc w:val="left"/>
      <w:pPr>
        <w:ind w:left="6480" w:hanging="360"/>
      </w:pPr>
      <w:rPr>
        <w:rFonts w:ascii="Wingdings" w:hAnsi="Wingdings" w:hint="default"/>
      </w:rPr>
    </w:lvl>
  </w:abstractNum>
  <w:abstractNum w:abstractNumId="39"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1" w15:restartNumberingAfterBreak="0">
    <w:nsid w:val="622AAB95"/>
    <w:multiLevelType w:val="hybridMultilevel"/>
    <w:tmpl w:val="E048D4CE"/>
    <w:lvl w:ilvl="0" w:tplc="5F20BF22">
      <w:start w:val="1"/>
      <w:numFmt w:val="bullet"/>
      <w:lvlText w:val="Ø"/>
      <w:lvlJc w:val="left"/>
      <w:pPr>
        <w:ind w:left="720" w:hanging="360"/>
      </w:pPr>
      <w:rPr>
        <w:rFonts w:ascii="Wingdings" w:hAnsi="Wingdings" w:hint="default"/>
      </w:rPr>
    </w:lvl>
    <w:lvl w:ilvl="1" w:tplc="FADE9CF0">
      <w:start w:val="1"/>
      <w:numFmt w:val="bullet"/>
      <w:lvlText w:val="o"/>
      <w:lvlJc w:val="left"/>
      <w:pPr>
        <w:ind w:left="1440" w:hanging="360"/>
      </w:pPr>
      <w:rPr>
        <w:rFonts w:ascii="Courier New" w:hAnsi="Courier New" w:hint="default"/>
      </w:rPr>
    </w:lvl>
    <w:lvl w:ilvl="2" w:tplc="433A8A06">
      <w:start w:val="1"/>
      <w:numFmt w:val="bullet"/>
      <w:lvlText w:val=""/>
      <w:lvlJc w:val="left"/>
      <w:pPr>
        <w:ind w:left="2160" w:hanging="360"/>
      </w:pPr>
      <w:rPr>
        <w:rFonts w:ascii="Wingdings" w:hAnsi="Wingdings" w:hint="default"/>
      </w:rPr>
    </w:lvl>
    <w:lvl w:ilvl="3" w:tplc="8416E78C">
      <w:start w:val="1"/>
      <w:numFmt w:val="bullet"/>
      <w:lvlText w:val=""/>
      <w:lvlJc w:val="left"/>
      <w:pPr>
        <w:ind w:left="2880" w:hanging="360"/>
      </w:pPr>
      <w:rPr>
        <w:rFonts w:ascii="Symbol" w:hAnsi="Symbol" w:hint="default"/>
      </w:rPr>
    </w:lvl>
    <w:lvl w:ilvl="4" w:tplc="924A9DB6">
      <w:start w:val="1"/>
      <w:numFmt w:val="bullet"/>
      <w:lvlText w:val="o"/>
      <w:lvlJc w:val="left"/>
      <w:pPr>
        <w:ind w:left="3600" w:hanging="360"/>
      </w:pPr>
      <w:rPr>
        <w:rFonts w:ascii="Courier New" w:hAnsi="Courier New" w:hint="default"/>
      </w:rPr>
    </w:lvl>
    <w:lvl w:ilvl="5" w:tplc="D95EAA20">
      <w:start w:val="1"/>
      <w:numFmt w:val="bullet"/>
      <w:lvlText w:val=""/>
      <w:lvlJc w:val="left"/>
      <w:pPr>
        <w:ind w:left="4320" w:hanging="360"/>
      </w:pPr>
      <w:rPr>
        <w:rFonts w:ascii="Wingdings" w:hAnsi="Wingdings" w:hint="default"/>
      </w:rPr>
    </w:lvl>
    <w:lvl w:ilvl="6" w:tplc="0D9ED706">
      <w:start w:val="1"/>
      <w:numFmt w:val="bullet"/>
      <w:lvlText w:val=""/>
      <w:lvlJc w:val="left"/>
      <w:pPr>
        <w:ind w:left="5040" w:hanging="360"/>
      </w:pPr>
      <w:rPr>
        <w:rFonts w:ascii="Symbol" w:hAnsi="Symbol" w:hint="default"/>
      </w:rPr>
    </w:lvl>
    <w:lvl w:ilvl="7" w:tplc="B0B0C562">
      <w:start w:val="1"/>
      <w:numFmt w:val="bullet"/>
      <w:lvlText w:val="o"/>
      <w:lvlJc w:val="left"/>
      <w:pPr>
        <w:ind w:left="5760" w:hanging="360"/>
      </w:pPr>
      <w:rPr>
        <w:rFonts w:ascii="Courier New" w:hAnsi="Courier New" w:hint="default"/>
      </w:rPr>
    </w:lvl>
    <w:lvl w:ilvl="8" w:tplc="FAB8FC9A">
      <w:start w:val="1"/>
      <w:numFmt w:val="bullet"/>
      <w:lvlText w:val=""/>
      <w:lvlJc w:val="left"/>
      <w:pPr>
        <w:ind w:left="6480" w:hanging="360"/>
      </w:pPr>
      <w:rPr>
        <w:rFonts w:ascii="Wingdings" w:hAnsi="Wingdings" w:hint="default"/>
      </w:rPr>
    </w:lvl>
  </w:abstractNum>
  <w:abstractNum w:abstractNumId="42" w15:restartNumberingAfterBreak="0">
    <w:nsid w:val="65C573B4"/>
    <w:multiLevelType w:val="multilevel"/>
    <w:tmpl w:val="468486A4"/>
    <w:lvl w:ilvl="0">
      <w:start w:val="1"/>
      <w:numFmt w:val="lowerRoman"/>
      <w:lvlText w:val="%1."/>
      <w:lvlJc w:val="right"/>
      <w:pPr>
        <w:tabs>
          <w:tab w:val="num" w:pos="630"/>
        </w:tabs>
        <w:ind w:left="630" w:hanging="360"/>
      </w:pPr>
    </w:lvl>
    <w:lvl w:ilvl="1">
      <w:start w:val="1"/>
      <w:numFmt w:val="lowerRoman"/>
      <w:lvlText w:val="%2."/>
      <w:lvlJc w:val="right"/>
      <w:pPr>
        <w:tabs>
          <w:tab w:val="num" w:pos="1350"/>
        </w:tabs>
        <w:ind w:left="1350" w:hanging="360"/>
      </w:pPr>
    </w:lvl>
    <w:lvl w:ilvl="2">
      <w:start w:val="1"/>
      <w:numFmt w:val="lowerRoman"/>
      <w:lvlText w:val="%3."/>
      <w:lvlJc w:val="right"/>
      <w:pPr>
        <w:tabs>
          <w:tab w:val="num" w:pos="2070"/>
        </w:tabs>
        <w:ind w:left="2070" w:hanging="360"/>
      </w:pPr>
    </w:lvl>
    <w:lvl w:ilvl="3">
      <w:start w:val="1"/>
      <w:numFmt w:val="lowerRoman"/>
      <w:lvlText w:val="%4."/>
      <w:lvlJc w:val="right"/>
      <w:pPr>
        <w:tabs>
          <w:tab w:val="num" w:pos="2790"/>
        </w:tabs>
        <w:ind w:left="2790" w:hanging="360"/>
      </w:pPr>
    </w:lvl>
    <w:lvl w:ilvl="4">
      <w:start w:val="1"/>
      <w:numFmt w:val="lowerRoman"/>
      <w:lvlText w:val="%5."/>
      <w:lvlJc w:val="right"/>
      <w:pPr>
        <w:tabs>
          <w:tab w:val="num" w:pos="3510"/>
        </w:tabs>
        <w:ind w:left="3510" w:hanging="360"/>
      </w:pPr>
    </w:lvl>
    <w:lvl w:ilvl="5">
      <w:start w:val="1"/>
      <w:numFmt w:val="lowerRoman"/>
      <w:lvlText w:val="%6."/>
      <w:lvlJc w:val="right"/>
      <w:pPr>
        <w:tabs>
          <w:tab w:val="num" w:pos="4230"/>
        </w:tabs>
        <w:ind w:left="4230" w:hanging="360"/>
      </w:pPr>
    </w:lvl>
    <w:lvl w:ilvl="6">
      <w:start w:val="1"/>
      <w:numFmt w:val="lowerRoman"/>
      <w:lvlText w:val="%7."/>
      <w:lvlJc w:val="right"/>
      <w:pPr>
        <w:tabs>
          <w:tab w:val="num" w:pos="4950"/>
        </w:tabs>
        <w:ind w:left="4950" w:hanging="360"/>
      </w:pPr>
    </w:lvl>
    <w:lvl w:ilvl="7">
      <w:start w:val="1"/>
      <w:numFmt w:val="lowerRoman"/>
      <w:lvlText w:val="%8."/>
      <w:lvlJc w:val="right"/>
      <w:pPr>
        <w:tabs>
          <w:tab w:val="num" w:pos="5670"/>
        </w:tabs>
        <w:ind w:left="5670" w:hanging="360"/>
      </w:pPr>
    </w:lvl>
    <w:lvl w:ilvl="8">
      <w:start w:val="1"/>
      <w:numFmt w:val="lowerRoman"/>
      <w:lvlText w:val="%9."/>
      <w:lvlJc w:val="right"/>
      <w:pPr>
        <w:tabs>
          <w:tab w:val="num" w:pos="6390"/>
        </w:tabs>
        <w:ind w:left="6390" w:hanging="360"/>
      </w:pPr>
    </w:lvl>
  </w:abstractNum>
  <w:abstractNum w:abstractNumId="43" w15:restartNumberingAfterBreak="0">
    <w:nsid w:val="66420210"/>
    <w:multiLevelType w:val="hybridMultilevel"/>
    <w:tmpl w:val="EBD6F24E"/>
    <w:lvl w:ilvl="0" w:tplc="5C2203D6">
      <w:start w:val="1"/>
      <w:numFmt w:val="bullet"/>
      <w:lvlText w:val="Ø"/>
      <w:lvlJc w:val="left"/>
      <w:pPr>
        <w:ind w:left="720" w:hanging="360"/>
      </w:pPr>
      <w:rPr>
        <w:rFonts w:ascii="Wingdings" w:hAnsi="Wingdings" w:hint="default"/>
      </w:rPr>
    </w:lvl>
    <w:lvl w:ilvl="1" w:tplc="809A1CDA">
      <w:start w:val="1"/>
      <w:numFmt w:val="bullet"/>
      <w:lvlText w:val="o"/>
      <w:lvlJc w:val="left"/>
      <w:pPr>
        <w:ind w:left="1440" w:hanging="360"/>
      </w:pPr>
      <w:rPr>
        <w:rFonts w:ascii="Courier New" w:hAnsi="Courier New" w:hint="default"/>
      </w:rPr>
    </w:lvl>
    <w:lvl w:ilvl="2" w:tplc="4E742114">
      <w:start w:val="1"/>
      <w:numFmt w:val="bullet"/>
      <w:lvlText w:val=""/>
      <w:lvlJc w:val="left"/>
      <w:pPr>
        <w:ind w:left="2160" w:hanging="360"/>
      </w:pPr>
      <w:rPr>
        <w:rFonts w:ascii="Wingdings" w:hAnsi="Wingdings" w:hint="default"/>
      </w:rPr>
    </w:lvl>
    <w:lvl w:ilvl="3" w:tplc="3F4801A0">
      <w:start w:val="1"/>
      <w:numFmt w:val="bullet"/>
      <w:lvlText w:val=""/>
      <w:lvlJc w:val="left"/>
      <w:pPr>
        <w:ind w:left="2880" w:hanging="360"/>
      </w:pPr>
      <w:rPr>
        <w:rFonts w:ascii="Symbol" w:hAnsi="Symbol" w:hint="default"/>
      </w:rPr>
    </w:lvl>
    <w:lvl w:ilvl="4" w:tplc="959E6C78">
      <w:start w:val="1"/>
      <w:numFmt w:val="bullet"/>
      <w:lvlText w:val="o"/>
      <w:lvlJc w:val="left"/>
      <w:pPr>
        <w:ind w:left="3600" w:hanging="360"/>
      </w:pPr>
      <w:rPr>
        <w:rFonts w:ascii="Courier New" w:hAnsi="Courier New" w:hint="default"/>
      </w:rPr>
    </w:lvl>
    <w:lvl w:ilvl="5" w:tplc="9846274E">
      <w:start w:val="1"/>
      <w:numFmt w:val="bullet"/>
      <w:lvlText w:val=""/>
      <w:lvlJc w:val="left"/>
      <w:pPr>
        <w:ind w:left="4320" w:hanging="360"/>
      </w:pPr>
      <w:rPr>
        <w:rFonts w:ascii="Wingdings" w:hAnsi="Wingdings" w:hint="default"/>
      </w:rPr>
    </w:lvl>
    <w:lvl w:ilvl="6" w:tplc="223812C2">
      <w:start w:val="1"/>
      <w:numFmt w:val="bullet"/>
      <w:lvlText w:val=""/>
      <w:lvlJc w:val="left"/>
      <w:pPr>
        <w:ind w:left="5040" w:hanging="360"/>
      </w:pPr>
      <w:rPr>
        <w:rFonts w:ascii="Symbol" w:hAnsi="Symbol" w:hint="default"/>
      </w:rPr>
    </w:lvl>
    <w:lvl w:ilvl="7" w:tplc="152A5C22">
      <w:start w:val="1"/>
      <w:numFmt w:val="bullet"/>
      <w:lvlText w:val="o"/>
      <w:lvlJc w:val="left"/>
      <w:pPr>
        <w:ind w:left="5760" w:hanging="360"/>
      </w:pPr>
      <w:rPr>
        <w:rFonts w:ascii="Courier New" w:hAnsi="Courier New" w:hint="default"/>
      </w:rPr>
    </w:lvl>
    <w:lvl w:ilvl="8" w:tplc="F64A33A4">
      <w:start w:val="1"/>
      <w:numFmt w:val="bullet"/>
      <w:lvlText w:val=""/>
      <w:lvlJc w:val="left"/>
      <w:pPr>
        <w:ind w:left="6480" w:hanging="360"/>
      </w:pPr>
      <w:rPr>
        <w:rFonts w:ascii="Wingdings" w:hAnsi="Wingdings" w:hint="default"/>
      </w:rPr>
    </w:lvl>
  </w:abstractNum>
  <w:abstractNum w:abstractNumId="44"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694B6482"/>
    <w:multiLevelType w:val="hybridMultilevel"/>
    <w:tmpl w:val="28C44784"/>
    <w:lvl w:ilvl="0" w:tplc="FCCE1F36">
      <w:start w:val="1"/>
      <w:numFmt w:val="decimal"/>
      <w:lvlText w:val="­"/>
      <w:lvlJc w:val="left"/>
      <w:pPr>
        <w:ind w:left="644" w:hanging="360"/>
      </w:pPr>
      <w:rPr>
        <w:color w:val="auto"/>
      </w:rPr>
    </w:lvl>
    <w:lvl w:ilvl="1" w:tplc="A426AF18">
      <w:start w:val="1"/>
      <w:numFmt w:val="lowerLetter"/>
      <w:lvlText w:val="%2."/>
      <w:lvlJc w:val="left"/>
      <w:pPr>
        <w:ind w:left="1440" w:hanging="360"/>
      </w:pPr>
    </w:lvl>
    <w:lvl w:ilvl="2" w:tplc="BCD6D498">
      <w:start w:val="1"/>
      <w:numFmt w:val="lowerRoman"/>
      <w:lvlText w:val="%3."/>
      <w:lvlJc w:val="right"/>
      <w:pPr>
        <w:ind w:left="2160" w:hanging="180"/>
      </w:pPr>
    </w:lvl>
    <w:lvl w:ilvl="3" w:tplc="491C22E0">
      <w:start w:val="1"/>
      <w:numFmt w:val="decimal"/>
      <w:lvlText w:val="%4."/>
      <w:lvlJc w:val="left"/>
      <w:pPr>
        <w:ind w:left="2880" w:hanging="360"/>
      </w:pPr>
    </w:lvl>
    <w:lvl w:ilvl="4" w:tplc="505A0FDA">
      <w:start w:val="1"/>
      <w:numFmt w:val="lowerLetter"/>
      <w:lvlText w:val="%5."/>
      <w:lvlJc w:val="left"/>
      <w:pPr>
        <w:ind w:left="3600" w:hanging="360"/>
      </w:pPr>
    </w:lvl>
    <w:lvl w:ilvl="5" w:tplc="A3801586">
      <w:start w:val="1"/>
      <w:numFmt w:val="lowerRoman"/>
      <w:lvlText w:val="%6."/>
      <w:lvlJc w:val="right"/>
      <w:pPr>
        <w:ind w:left="4320" w:hanging="180"/>
      </w:pPr>
    </w:lvl>
    <w:lvl w:ilvl="6" w:tplc="1A2A2806">
      <w:start w:val="1"/>
      <w:numFmt w:val="decimal"/>
      <w:lvlText w:val="%7."/>
      <w:lvlJc w:val="left"/>
      <w:pPr>
        <w:ind w:left="5040" w:hanging="360"/>
      </w:pPr>
    </w:lvl>
    <w:lvl w:ilvl="7" w:tplc="E31AE06C">
      <w:start w:val="1"/>
      <w:numFmt w:val="lowerLetter"/>
      <w:lvlText w:val="%8."/>
      <w:lvlJc w:val="left"/>
      <w:pPr>
        <w:ind w:left="5760" w:hanging="360"/>
      </w:pPr>
    </w:lvl>
    <w:lvl w:ilvl="8" w:tplc="38FEDAFA">
      <w:start w:val="1"/>
      <w:numFmt w:val="lowerRoman"/>
      <w:lvlText w:val="%9."/>
      <w:lvlJc w:val="right"/>
      <w:pPr>
        <w:ind w:left="6480" w:hanging="180"/>
      </w:pPr>
    </w:lvl>
  </w:abstractNum>
  <w:abstractNum w:abstractNumId="46" w15:restartNumberingAfterBreak="0">
    <w:nsid w:val="6BD6E47A"/>
    <w:multiLevelType w:val="hybridMultilevel"/>
    <w:tmpl w:val="72CEB41E"/>
    <w:lvl w:ilvl="0" w:tplc="84400290">
      <w:start w:val="1"/>
      <w:numFmt w:val="bullet"/>
      <w:lvlText w:val="ü"/>
      <w:lvlJc w:val="left"/>
      <w:pPr>
        <w:ind w:left="720" w:hanging="360"/>
      </w:pPr>
      <w:rPr>
        <w:rFonts w:ascii="Wingdings" w:hAnsi="Wingdings" w:hint="default"/>
      </w:rPr>
    </w:lvl>
    <w:lvl w:ilvl="1" w:tplc="C254C05E">
      <w:start w:val="1"/>
      <w:numFmt w:val="bullet"/>
      <w:lvlText w:val="o"/>
      <w:lvlJc w:val="left"/>
      <w:pPr>
        <w:ind w:left="1440" w:hanging="360"/>
      </w:pPr>
      <w:rPr>
        <w:rFonts w:ascii="Courier New" w:hAnsi="Courier New" w:hint="default"/>
      </w:rPr>
    </w:lvl>
    <w:lvl w:ilvl="2" w:tplc="6B14436C">
      <w:start w:val="1"/>
      <w:numFmt w:val="bullet"/>
      <w:lvlText w:val=""/>
      <w:lvlJc w:val="left"/>
      <w:pPr>
        <w:ind w:left="2160" w:hanging="360"/>
      </w:pPr>
      <w:rPr>
        <w:rFonts w:ascii="Wingdings" w:hAnsi="Wingdings" w:hint="default"/>
      </w:rPr>
    </w:lvl>
    <w:lvl w:ilvl="3" w:tplc="03287010">
      <w:start w:val="1"/>
      <w:numFmt w:val="bullet"/>
      <w:lvlText w:val=""/>
      <w:lvlJc w:val="left"/>
      <w:pPr>
        <w:ind w:left="2880" w:hanging="360"/>
      </w:pPr>
      <w:rPr>
        <w:rFonts w:ascii="Symbol" w:hAnsi="Symbol" w:hint="default"/>
      </w:rPr>
    </w:lvl>
    <w:lvl w:ilvl="4" w:tplc="90A2FCF4">
      <w:start w:val="1"/>
      <w:numFmt w:val="bullet"/>
      <w:lvlText w:val="o"/>
      <w:lvlJc w:val="left"/>
      <w:pPr>
        <w:ind w:left="3600" w:hanging="360"/>
      </w:pPr>
      <w:rPr>
        <w:rFonts w:ascii="Courier New" w:hAnsi="Courier New" w:hint="default"/>
      </w:rPr>
    </w:lvl>
    <w:lvl w:ilvl="5" w:tplc="D6EA81B8">
      <w:start w:val="1"/>
      <w:numFmt w:val="bullet"/>
      <w:lvlText w:val=""/>
      <w:lvlJc w:val="left"/>
      <w:pPr>
        <w:ind w:left="4320" w:hanging="360"/>
      </w:pPr>
      <w:rPr>
        <w:rFonts w:ascii="Wingdings" w:hAnsi="Wingdings" w:hint="default"/>
      </w:rPr>
    </w:lvl>
    <w:lvl w:ilvl="6" w:tplc="CFDEFDE4">
      <w:start w:val="1"/>
      <w:numFmt w:val="bullet"/>
      <w:lvlText w:val=""/>
      <w:lvlJc w:val="left"/>
      <w:pPr>
        <w:ind w:left="5040" w:hanging="360"/>
      </w:pPr>
      <w:rPr>
        <w:rFonts w:ascii="Symbol" w:hAnsi="Symbol" w:hint="default"/>
      </w:rPr>
    </w:lvl>
    <w:lvl w:ilvl="7" w:tplc="C622BDA0">
      <w:start w:val="1"/>
      <w:numFmt w:val="bullet"/>
      <w:lvlText w:val="o"/>
      <w:lvlJc w:val="left"/>
      <w:pPr>
        <w:ind w:left="5760" w:hanging="360"/>
      </w:pPr>
      <w:rPr>
        <w:rFonts w:ascii="Courier New" w:hAnsi="Courier New" w:hint="default"/>
      </w:rPr>
    </w:lvl>
    <w:lvl w:ilvl="8" w:tplc="2C5E8C36">
      <w:start w:val="1"/>
      <w:numFmt w:val="bullet"/>
      <w:lvlText w:val=""/>
      <w:lvlJc w:val="left"/>
      <w:pPr>
        <w:ind w:left="6480" w:hanging="360"/>
      </w:pPr>
      <w:rPr>
        <w:rFonts w:ascii="Wingdings" w:hAnsi="Wingdings" w:hint="default"/>
      </w:rPr>
    </w:lvl>
  </w:abstractNum>
  <w:abstractNum w:abstractNumId="4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F2D6E2F"/>
    <w:multiLevelType w:val="hybridMultilevel"/>
    <w:tmpl w:val="A4108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5BEBF2C"/>
    <w:multiLevelType w:val="hybridMultilevel"/>
    <w:tmpl w:val="3050D55E"/>
    <w:lvl w:ilvl="0" w:tplc="09CAD65C">
      <w:start w:val="1"/>
      <w:numFmt w:val="bullet"/>
      <w:lvlText w:val=""/>
      <w:lvlJc w:val="left"/>
      <w:pPr>
        <w:ind w:left="720" w:hanging="360"/>
      </w:pPr>
      <w:rPr>
        <w:rFonts w:ascii="Wingdings" w:hAnsi="Wingdings" w:hint="default"/>
      </w:rPr>
    </w:lvl>
    <w:lvl w:ilvl="1" w:tplc="23A6E2C6">
      <w:start w:val="1"/>
      <w:numFmt w:val="bullet"/>
      <w:lvlText w:val="o"/>
      <w:lvlJc w:val="left"/>
      <w:pPr>
        <w:ind w:left="1440" w:hanging="360"/>
      </w:pPr>
      <w:rPr>
        <w:rFonts w:ascii="Courier New" w:hAnsi="Courier New" w:hint="default"/>
      </w:rPr>
    </w:lvl>
    <w:lvl w:ilvl="2" w:tplc="5F7A6380">
      <w:start w:val="1"/>
      <w:numFmt w:val="bullet"/>
      <w:lvlText w:val=""/>
      <w:lvlJc w:val="left"/>
      <w:pPr>
        <w:ind w:left="2160" w:hanging="360"/>
      </w:pPr>
      <w:rPr>
        <w:rFonts w:ascii="Wingdings" w:hAnsi="Wingdings" w:hint="default"/>
      </w:rPr>
    </w:lvl>
    <w:lvl w:ilvl="3" w:tplc="C2386D5E">
      <w:start w:val="1"/>
      <w:numFmt w:val="bullet"/>
      <w:lvlText w:val=""/>
      <w:lvlJc w:val="left"/>
      <w:pPr>
        <w:ind w:left="2880" w:hanging="360"/>
      </w:pPr>
      <w:rPr>
        <w:rFonts w:ascii="Symbol" w:hAnsi="Symbol" w:hint="default"/>
      </w:rPr>
    </w:lvl>
    <w:lvl w:ilvl="4" w:tplc="4822B866">
      <w:start w:val="1"/>
      <w:numFmt w:val="bullet"/>
      <w:lvlText w:val="o"/>
      <w:lvlJc w:val="left"/>
      <w:pPr>
        <w:ind w:left="3600" w:hanging="360"/>
      </w:pPr>
      <w:rPr>
        <w:rFonts w:ascii="Courier New" w:hAnsi="Courier New" w:hint="default"/>
      </w:rPr>
    </w:lvl>
    <w:lvl w:ilvl="5" w:tplc="D07CBB94">
      <w:start w:val="1"/>
      <w:numFmt w:val="bullet"/>
      <w:lvlText w:val=""/>
      <w:lvlJc w:val="left"/>
      <w:pPr>
        <w:ind w:left="4320" w:hanging="360"/>
      </w:pPr>
      <w:rPr>
        <w:rFonts w:ascii="Wingdings" w:hAnsi="Wingdings" w:hint="default"/>
      </w:rPr>
    </w:lvl>
    <w:lvl w:ilvl="6" w:tplc="94F05DF0">
      <w:start w:val="1"/>
      <w:numFmt w:val="bullet"/>
      <w:lvlText w:val=""/>
      <w:lvlJc w:val="left"/>
      <w:pPr>
        <w:ind w:left="5040" w:hanging="360"/>
      </w:pPr>
      <w:rPr>
        <w:rFonts w:ascii="Symbol" w:hAnsi="Symbol" w:hint="default"/>
      </w:rPr>
    </w:lvl>
    <w:lvl w:ilvl="7" w:tplc="5A1EAFE6">
      <w:start w:val="1"/>
      <w:numFmt w:val="bullet"/>
      <w:lvlText w:val="o"/>
      <w:lvlJc w:val="left"/>
      <w:pPr>
        <w:ind w:left="5760" w:hanging="360"/>
      </w:pPr>
      <w:rPr>
        <w:rFonts w:ascii="Courier New" w:hAnsi="Courier New" w:hint="default"/>
      </w:rPr>
    </w:lvl>
    <w:lvl w:ilvl="8" w:tplc="8050E672">
      <w:start w:val="1"/>
      <w:numFmt w:val="bullet"/>
      <w:lvlText w:val=""/>
      <w:lvlJc w:val="left"/>
      <w:pPr>
        <w:ind w:left="6480" w:hanging="360"/>
      </w:pPr>
      <w:rPr>
        <w:rFonts w:ascii="Wingdings" w:hAnsi="Wingdings" w:hint="default"/>
      </w:rPr>
    </w:lvl>
  </w:abstractNum>
  <w:abstractNum w:abstractNumId="51" w15:restartNumberingAfterBreak="0">
    <w:nsid w:val="76382D84"/>
    <w:multiLevelType w:val="hybridMultilevel"/>
    <w:tmpl w:val="6D6E77F8"/>
    <w:lvl w:ilvl="0" w:tplc="E22A2AD6">
      <w:start w:val="1"/>
      <w:numFmt w:val="decimal"/>
      <w:lvlText w:val="­"/>
      <w:lvlJc w:val="left"/>
      <w:pPr>
        <w:ind w:left="720" w:hanging="360"/>
      </w:pPr>
    </w:lvl>
    <w:lvl w:ilvl="1" w:tplc="ABE2AB8A">
      <w:start w:val="1"/>
      <w:numFmt w:val="lowerLetter"/>
      <w:lvlText w:val="%2."/>
      <w:lvlJc w:val="left"/>
      <w:pPr>
        <w:ind w:left="1440" w:hanging="360"/>
      </w:pPr>
    </w:lvl>
    <w:lvl w:ilvl="2" w:tplc="62AE368A">
      <w:start w:val="1"/>
      <w:numFmt w:val="lowerRoman"/>
      <w:lvlText w:val="%3."/>
      <w:lvlJc w:val="right"/>
      <w:pPr>
        <w:ind w:left="2160" w:hanging="180"/>
      </w:pPr>
    </w:lvl>
    <w:lvl w:ilvl="3" w:tplc="A90847C0">
      <w:start w:val="1"/>
      <w:numFmt w:val="decimal"/>
      <w:lvlText w:val="%4."/>
      <w:lvlJc w:val="left"/>
      <w:pPr>
        <w:ind w:left="2880" w:hanging="360"/>
      </w:pPr>
    </w:lvl>
    <w:lvl w:ilvl="4" w:tplc="F3742FC0">
      <w:start w:val="1"/>
      <w:numFmt w:val="lowerLetter"/>
      <w:lvlText w:val="%5."/>
      <w:lvlJc w:val="left"/>
      <w:pPr>
        <w:ind w:left="3600" w:hanging="360"/>
      </w:pPr>
    </w:lvl>
    <w:lvl w:ilvl="5" w:tplc="4FA28814">
      <w:start w:val="1"/>
      <w:numFmt w:val="lowerRoman"/>
      <w:lvlText w:val="%6."/>
      <w:lvlJc w:val="right"/>
      <w:pPr>
        <w:ind w:left="4320" w:hanging="180"/>
      </w:pPr>
    </w:lvl>
    <w:lvl w:ilvl="6" w:tplc="F7AC2910">
      <w:start w:val="1"/>
      <w:numFmt w:val="decimal"/>
      <w:lvlText w:val="%7."/>
      <w:lvlJc w:val="left"/>
      <w:pPr>
        <w:ind w:left="5040" w:hanging="360"/>
      </w:pPr>
    </w:lvl>
    <w:lvl w:ilvl="7" w:tplc="A99687F6">
      <w:start w:val="1"/>
      <w:numFmt w:val="lowerLetter"/>
      <w:lvlText w:val="%8."/>
      <w:lvlJc w:val="left"/>
      <w:pPr>
        <w:ind w:left="5760" w:hanging="360"/>
      </w:pPr>
    </w:lvl>
    <w:lvl w:ilvl="8" w:tplc="9230AE14">
      <w:start w:val="1"/>
      <w:numFmt w:val="lowerRoman"/>
      <w:lvlText w:val="%9."/>
      <w:lvlJc w:val="right"/>
      <w:pPr>
        <w:ind w:left="6480" w:hanging="180"/>
      </w:pPr>
    </w:lvl>
  </w:abstractNum>
  <w:abstractNum w:abstractNumId="52" w15:restartNumberingAfterBreak="0">
    <w:nsid w:val="7A317AD7"/>
    <w:multiLevelType w:val="hybridMultilevel"/>
    <w:tmpl w:val="950ECEC4"/>
    <w:lvl w:ilvl="0" w:tplc="08090001">
      <w:start w:val="1"/>
      <w:numFmt w:val="bullet"/>
      <w:lvlText w:val=""/>
      <w:lvlJc w:val="left"/>
      <w:pPr>
        <w:ind w:left="360" w:hanging="360"/>
      </w:pPr>
      <w:rPr>
        <w:rFonts w:ascii="Symbol" w:hAnsi="Symbol" w:hint="default"/>
      </w:rPr>
    </w:lvl>
    <w:lvl w:ilvl="1" w:tplc="6756A8C2">
      <w:numFmt w:val="bullet"/>
      <w:lvlText w:val="-"/>
      <w:lvlJc w:val="left"/>
      <w:pPr>
        <w:ind w:left="720" w:hanging="360"/>
      </w:pPr>
      <w:rPr>
        <w:rFonts w:ascii="Calibri" w:eastAsia="Arial Unicode MS"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A823036"/>
    <w:multiLevelType w:val="hybridMultilevel"/>
    <w:tmpl w:val="EC5C3AA4"/>
    <w:lvl w:ilvl="0" w:tplc="0409000B">
      <w:start w:val="1"/>
      <w:numFmt w:val="bullet"/>
      <w:lvlText w:val=""/>
      <w:lvlJc w:val="left"/>
      <w:pPr>
        <w:ind w:left="914" w:hanging="360"/>
      </w:pPr>
      <w:rPr>
        <w:rFonts w:ascii="Wingdings" w:hAnsi="Wingdings"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5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E08484B"/>
    <w:multiLevelType w:val="hybridMultilevel"/>
    <w:tmpl w:val="62FE4912"/>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43959193">
    <w:abstractNumId w:val="43"/>
  </w:num>
  <w:num w:numId="2" w16cid:durableId="352460562">
    <w:abstractNumId w:val="38"/>
  </w:num>
  <w:num w:numId="3" w16cid:durableId="1043138595">
    <w:abstractNumId w:val="30"/>
  </w:num>
  <w:num w:numId="4" w16cid:durableId="245459262">
    <w:abstractNumId w:val="14"/>
  </w:num>
  <w:num w:numId="5" w16cid:durableId="1311666103">
    <w:abstractNumId w:val="41"/>
  </w:num>
  <w:num w:numId="6" w16cid:durableId="2031949530">
    <w:abstractNumId w:val="46"/>
  </w:num>
  <w:num w:numId="7" w16cid:durableId="1210144792">
    <w:abstractNumId w:val="50"/>
  </w:num>
  <w:num w:numId="8" w16cid:durableId="235014962">
    <w:abstractNumId w:val="28"/>
  </w:num>
  <w:num w:numId="9" w16cid:durableId="1667051320">
    <w:abstractNumId w:val="51"/>
  </w:num>
  <w:num w:numId="10" w16cid:durableId="2040931042">
    <w:abstractNumId w:val="45"/>
  </w:num>
  <w:num w:numId="11" w16cid:durableId="879976849">
    <w:abstractNumId w:val="1"/>
  </w:num>
  <w:num w:numId="12" w16cid:durableId="1587032872">
    <w:abstractNumId w:val="3"/>
  </w:num>
  <w:num w:numId="13" w16cid:durableId="140509625">
    <w:abstractNumId w:val="4"/>
  </w:num>
  <w:num w:numId="14" w16cid:durableId="10226358">
    <w:abstractNumId w:val="8"/>
  </w:num>
  <w:num w:numId="15" w16cid:durableId="917909433">
    <w:abstractNumId w:val="9"/>
  </w:num>
  <w:num w:numId="16" w16cid:durableId="1702171150">
    <w:abstractNumId w:val="49"/>
  </w:num>
  <w:num w:numId="17" w16cid:durableId="947657942">
    <w:abstractNumId w:val="54"/>
  </w:num>
  <w:num w:numId="18" w16cid:durableId="2074231848">
    <w:abstractNumId w:val="21"/>
  </w:num>
  <w:num w:numId="19" w16cid:durableId="75514693">
    <w:abstractNumId w:val="36"/>
  </w:num>
  <w:num w:numId="20" w16cid:durableId="1829665117">
    <w:abstractNumId w:val="25"/>
  </w:num>
  <w:num w:numId="21" w16cid:durableId="601843321">
    <w:abstractNumId w:val="17"/>
  </w:num>
  <w:num w:numId="22" w16cid:durableId="1898392499">
    <w:abstractNumId w:val="47"/>
  </w:num>
  <w:num w:numId="23" w16cid:durableId="1366709897">
    <w:abstractNumId w:val="57"/>
  </w:num>
  <w:num w:numId="24" w16cid:durableId="176162068">
    <w:abstractNumId w:val="33"/>
  </w:num>
  <w:num w:numId="25" w16cid:durableId="633831023">
    <w:abstractNumId w:val="19"/>
  </w:num>
  <w:num w:numId="26" w16cid:durableId="333189634">
    <w:abstractNumId w:val="29"/>
  </w:num>
  <w:num w:numId="27" w16cid:durableId="83654122">
    <w:abstractNumId w:val="27"/>
  </w:num>
  <w:num w:numId="28" w16cid:durableId="994185272">
    <w:abstractNumId w:val="15"/>
  </w:num>
  <w:num w:numId="29" w16cid:durableId="18889549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4023469">
    <w:abstractNumId w:val="22"/>
  </w:num>
  <w:num w:numId="31" w16cid:durableId="1355299956">
    <w:abstractNumId w:val="2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475952344">
    <w:abstractNumId w:val="31"/>
  </w:num>
  <w:num w:numId="33" w16cid:durableId="965085493">
    <w:abstractNumId w:val="34"/>
  </w:num>
  <w:num w:numId="34" w16cid:durableId="1827748691">
    <w:abstractNumId w:val="16"/>
  </w:num>
  <w:num w:numId="35" w16cid:durableId="1221675674">
    <w:abstractNumId w:val="44"/>
  </w:num>
  <w:num w:numId="36" w16cid:durableId="762996028">
    <w:abstractNumId w:val="55"/>
  </w:num>
  <w:num w:numId="37" w16cid:durableId="1027220618">
    <w:abstractNumId w:val="24"/>
  </w:num>
  <w:num w:numId="38" w16cid:durableId="995500449">
    <w:abstractNumId w:val="20"/>
  </w:num>
  <w:num w:numId="39" w16cid:durableId="720010379">
    <w:abstractNumId w:val="37"/>
  </w:num>
  <w:num w:numId="40" w16cid:durableId="670568686">
    <w:abstractNumId w:val="52"/>
  </w:num>
  <w:num w:numId="41" w16cid:durableId="1018920901">
    <w:abstractNumId w:val="39"/>
  </w:num>
  <w:num w:numId="42" w16cid:durableId="551119023">
    <w:abstractNumId w:val="13"/>
  </w:num>
  <w:num w:numId="43" w16cid:durableId="1244024613">
    <w:abstractNumId w:val="18"/>
  </w:num>
  <w:num w:numId="44" w16cid:durableId="482091406">
    <w:abstractNumId w:val="40"/>
  </w:num>
  <w:num w:numId="45" w16cid:durableId="1919095698">
    <w:abstractNumId w:val="35"/>
  </w:num>
  <w:num w:numId="46" w16cid:durableId="51123948">
    <w:abstractNumId w:val="53"/>
  </w:num>
  <w:num w:numId="47" w16cid:durableId="153690694">
    <w:abstractNumId w:val="23"/>
  </w:num>
  <w:num w:numId="48" w16cid:durableId="21397157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2284072">
    <w:abstractNumId w:val="12"/>
  </w:num>
  <w:num w:numId="50" w16cid:durableId="284698746">
    <w:abstractNumId w:val="32"/>
  </w:num>
  <w:num w:numId="51" w16cid:durableId="1610510539">
    <w:abstractNumId w:val="25"/>
  </w:num>
  <w:num w:numId="52" w16cid:durableId="1280605103">
    <w:abstractNumId w:val="25"/>
  </w:num>
  <w:num w:numId="53" w16cid:durableId="253100399">
    <w:abstractNumId w:val="25"/>
  </w:num>
  <w:num w:numId="54" w16cid:durableId="57630713">
    <w:abstractNumId w:val="26"/>
  </w:num>
  <w:num w:numId="55" w16cid:durableId="1698652272">
    <w:abstractNumId w:val="48"/>
  </w:num>
  <w:num w:numId="56" w16cid:durableId="1538393786">
    <w:abstractNumId w:val="5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F3A5B"/>
    <w:rsid w:val="00000C8E"/>
    <w:rsid w:val="00000D38"/>
    <w:rsid w:val="000025FE"/>
    <w:rsid w:val="000037E1"/>
    <w:rsid w:val="00005F5C"/>
    <w:rsid w:val="000062FA"/>
    <w:rsid w:val="0000716D"/>
    <w:rsid w:val="0001217D"/>
    <w:rsid w:val="0001375B"/>
    <w:rsid w:val="00013A52"/>
    <w:rsid w:val="00014410"/>
    <w:rsid w:val="00014F48"/>
    <w:rsid w:val="000152A8"/>
    <w:rsid w:val="00015953"/>
    <w:rsid w:val="00015A9D"/>
    <w:rsid w:val="00015F06"/>
    <w:rsid w:val="0002133E"/>
    <w:rsid w:val="00022569"/>
    <w:rsid w:val="000244B8"/>
    <w:rsid w:val="00025B9C"/>
    <w:rsid w:val="00025CD5"/>
    <w:rsid w:val="00026667"/>
    <w:rsid w:val="0002765E"/>
    <w:rsid w:val="000303BF"/>
    <w:rsid w:val="000309DB"/>
    <w:rsid w:val="000326F6"/>
    <w:rsid w:val="00032A9F"/>
    <w:rsid w:val="00032BBA"/>
    <w:rsid w:val="0003389C"/>
    <w:rsid w:val="00033BA0"/>
    <w:rsid w:val="0003481A"/>
    <w:rsid w:val="00034E19"/>
    <w:rsid w:val="00034FF1"/>
    <w:rsid w:val="00035295"/>
    <w:rsid w:val="00035C19"/>
    <w:rsid w:val="00036CBD"/>
    <w:rsid w:val="00037B97"/>
    <w:rsid w:val="00037FFE"/>
    <w:rsid w:val="0004038F"/>
    <w:rsid w:val="00041C07"/>
    <w:rsid w:val="00042DB8"/>
    <w:rsid w:val="00043D44"/>
    <w:rsid w:val="00043F27"/>
    <w:rsid w:val="00045DCF"/>
    <w:rsid w:val="00045FB7"/>
    <w:rsid w:val="00046044"/>
    <w:rsid w:val="00046293"/>
    <w:rsid w:val="0004724C"/>
    <w:rsid w:val="00047C57"/>
    <w:rsid w:val="000518C5"/>
    <w:rsid w:val="000527FB"/>
    <w:rsid w:val="00054240"/>
    <w:rsid w:val="0005488E"/>
    <w:rsid w:val="00054CB0"/>
    <w:rsid w:val="00055804"/>
    <w:rsid w:val="0005617B"/>
    <w:rsid w:val="00057BBA"/>
    <w:rsid w:val="00057F4A"/>
    <w:rsid w:val="00060F90"/>
    <w:rsid w:val="000610D4"/>
    <w:rsid w:val="00061ADD"/>
    <w:rsid w:val="00061DF4"/>
    <w:rsid w:val="000631F7"/>
    <w:rsid w:val="00063FB6"/>
    <w:rsid w:val="0006490A"/>
    <w:rsid w:val="00064F69"/>
    <w:rsid w:val="000650A9"/>
    <w:rsid w:val="000653F1"/>
    <w:rsid w:val="00067067"/>
    <w:rsid w:val="000674D2"/>
    <w:rsid w:val="0006771D"/>
    <w:rsid w:val="000705D7"/>
    <w:rsid w:val="000706B1"/>
    <w:rsid w:val="00070731"/>
    <w:rsid w:val="00071747"/>
    <w:rsid w:val="00072601"/>
    <w:rsid w:val="000738BC"/>
    <w:rsid w:val="00076675"/>
    <w:rsid w:val="0008087C"/>
    <w:rsid w:val="00082557"/>
    <w:rsid w:val="000839D5"/>
    <w:rsid w:val="00084419"/>
    <w:rsid w:val="00086782"/>
    <w:rsid w:val="00087FEA"/>
    <w:rsid w:val="00092ADB"/>
    <w:rsid w:val="00092F07"/>
    <w:rsid w:val="00094D2D"/>
    <w:rsid w:val="00095840"/>
    <w:rsid w:val="0009738D"/>
    <w:rsid w:val="000A3739"/>
    <w:rsid w:val="000A4A55"/>
    <w:rsid w:val="000A60A0"/>
    <w:rsid w:val="000A7747"/>
    <w:rsid w:val="000B187C"/>
    <w:rsid w:val="000B236D"/>
    <w:rsid w:val="000B3A30"/>
    <w:rsid w:val="000B5335"/>
    <w:rsid w:val="000B6814"/>
    <w:rsid w:val="000B6F4E"/>
    <w:rsid w:val="000B7FA2"/>
    <w:rsid w:val="000C02A6"/>
    <w:rsid w:val="000C04E3"/>
    <w:rsid w:val="000C1AAF"/>
    <w:rsid w:val="000C1F49"/>
    <w:rsid w:val="000C4648"/>
    <w:rsid w:val="000C4B25"/>
    <w:rsid w:val="000C59AD"/>
    <w:rsid w:val="000C5D2B"/>
    <w:rsid w:val="000D281A"/>
    <w:rsid w:val="000D2D82"/>
    <w:rsid w:val="000D2ED0"/>
    <w:rsid w:val="000D5FB8"/>
    <w:rsid w:val="000D6DFD"/>
    <w:rsid w:val="000D6E10"/>
    <w:rsid w:val="000E04A1"/>
    <w:rsid w:val="000E0B6C"/>
    <w:rsid w:val="000E1176"/>
    <w:rsid w:val="000E12F1"/>
    <w:rsid w:val="000E1650"/>
    <w:rsid w:val="000E1762"/>
    <w:rsid w:val="000E178C"/>
    <w:rsid w:val="000E1C5E"/>
    <w:rsid w:val="000E2020"/>
    <w:rsid w:val="000E2462"/>
    <w:rsid w:val="000E27C3"/>
    <w:rsid w:val="000E6B11"/>
    <w:rsid w:val="000E6DC6"/>
    <w:rsid w:val="000F0E29"/>
    <w:rsid w:val="000F327E"/>
    <w:rsid w:val="000F62F0"/>
    <w:rsid w:val="000F6FD9"/>
    <w:rsid w:val="000F7CF2"/>
    <w:rsid w:val="00100156"/>
    <w:rsid w:val="00103061"/>
    <w:rsid w:val="00104F05"/>
    <w:rsid w:val="00105242"/>
    <w:rsid w:val="00105367"/>
    <w:rsid w:val="00105FBE"/>
    <w:rsid w:val="001061A0"/>
    <w:rsid w:val="00106881"/>
    <w:rsid w:val="00111D5A"/>
    <w:rsid w:val="001127C8"/>
    <w:rsid w:val="00114833"/>
    <w:rsid w:val="00115643"/>
    <w:rsid w:val="00115EE9"/>
    <w:rsid w:val="001175CF"/>
    <w:rsid w:val="001201B6"/>
    <w:rsid w:val="001202D5"/>
    <w:rsid w:val="00121841"/>
    <w:rsid w:val="00122164"/>
    <w:rsid w:val="00122891"/>
    <w:rsid w:val="00122BFD"/>
    <w:rsid w:val="00123153"/>
    <w:rsid w:val="00124069"/>
    <w:rsid w:val="001253B5"/>
    <w:rsid w:val="00125BF8"/>
    <w:rsid w:val="001308CC"/>
    <w:rsid w:val="00130942"/>
    <w:rsid w:val="001312AF"/>
    <w:rsid w:val="00132E56"/>
    <w:rsid w:val="0013350B"/>
    <w:rsid w:val="00133E0F"/>
    <w:rsid w:val="00135A3A"/>
    <w:rsid w:val="00137A93"/>
    <w:rsid w:val="00137DAA"/>
    <w:rsid w:val="0014064C"/>
    <w:rsid w:val="00140781"/>
    <w:rsid w:val="00140CA7"/>
    <w:rsid w:val="00141E27"/>
    <w:rsid w:val="00143040"/>
    <w:rsid w:val="001452C0"/>
    <w:rsid w:val="00145900"/>
    <w:rsid w:val="00146631"/>
    <w:rsid w:val="001469A2"/>
    <w:rsid w:val="00147AA3"/>
    <w:rsid w:val="00147B71"/>
    <w:rsid w:val="00151DB2"/>
    <w:rsid w:val="00151DC8"/>
    <w:rsid w:val="00153F0B"/>
    <w:rsid w:val="00154368"/>
    <w:rsid w:val="00154623"/>
    <w:rsid w:val="0015499C"/>
    <w:rsid w:val="00155375"/>
    <w:rsid w:val="0015675F"/>
    <w:rsid w:val="00157F39"/>
    <w:rsid w:val="00160FCE"/>
    <w:rsid w:val="0016102E"/>
    <w:rsid w:val="00163311"/>
    <w:rsid w:val="00163845"/>
    <w:rsid w:val="001649E0"/>
    <w:rsid w:val="001652F4"/>
    <w:rsid w:val="0016530B"/>
    <w:rsid w:val="00166662"/>
    <w:rsid w:val="00166AA6"/>
    <w:rsid w:val="00167F10"/>
    <w:rsid w:val="00170894"/>
    <w:rsid w:val="00170AF5"/>
    <w:rsid w:val="00170B30"/>
    <w:rsid w:val="00170CA8"/>
    <w:rsid w:val="001732D9"/>
    <w:rsid w:val="00175FFA"/>
    <w:rsid w:val="00177F66"/>
    <w:rsid w:val="001811C1"/>
    <w:rsid w:val="0018174E"/>
    <w:rsid w:val="00181C40"/>
    <w:rsid w:val="001852F3"/>
    <w:rsid w:val="001859FA"/>
    <w:rsid w:val="00186621"/>
    <w:rsid w:val="001867FF"/>
    <w:rsid w:val="001869A5"/>
    <w:rsid w:val="00186BF5"/>
    <w:rsid w:val="00187355"/>
    <w:rsid w:val="00187D66"/>
    <w:rsid w:val="00194618"/>
    <w:rsid w:val="00194C49"/>
    <w:rsid w:val="001955CE"/>
    <w:rsid w:val="00195A7F"/>
    <w:rsid w:val="001964C4"/>
    <w:rsid w:val="00196E2A"/>
    <w:rsid w:val="0019701E"/>
    <w:rsid w:val="001971AE"/>
    <w:rsid w:val="00197834"/>
    <w:rsid w:val="001A0849"/>
    <w:rsid w:val="001A1B88"/>
    <w:rsid w:val="001A317F"/>
    <w:rsid w:val="001A61D3"/>
    <w:rsid w:val="001A6CEB"/>
    <w:rsid w:val="001B0443"/>
    <w:rsid w:val="001B235A"/>
    <w:rsid w:val="001B2758"/>
    <w:rsid w:val="001B41E5"/>
    <w:rsid w:val="001B55ED"/>
    <w:rsid w:val="001B56F1"/>
    <w:rsid w:val="001B5853"/>
    <w:rsid w:val="001B585C"/>
    <w:rsid w:val="001B5981"/>
    <w:rsid w:val="001B5CA2"/>
    <w:rsid w:val="001B65F9"/>
    <w:rsid w:val="001C284E"/>
    <w:rsid w:val="001C3012"/>
    <w:rsid w:val="001C4066"/>
    <w:rsid w:val="001C4403"/>
    <w:rsid w:val="001C44A3"/>
    <w:rsid w:val="001C61EC"/>
    <w:rsid w:val="001C6408"/>
    <w:rsid w:val="001C6649"/>
    <w:rsid w:val="001C673F"/>
    <w:rsid w:val="001C7897"/>
    <w:rsid w:val="001D06AA"/>
    <w:rsid w:val="001D0C1B"/>
    <w:rsid w:val="001D0D7B"/>
    <w:rsid w:val="001D0F05"/>
    <w:rsid w:val="001D2AD3"/>
    <w:rsid w:val="001D43F8"/>
    <w:rsid w:val="001E0711"/>
    <w:rsid w:val="001E11F9"/>
    <w:rsid w:val="001E3887"/>
    <w:rsid w:val="001E38A4"/>
    <w:rsid w:val="001E3C20"/>
    <w:rsid w:val="001E4E76"/>
    <w:rsid w:val="001E54F6"/>
    <w:rsid w:val="001E58E8"/>
    <w:rsid w:val="001E5DE0"/>
    <w:rsid w:val="001E6103"/>
    <w:rsid w:val="001E64FE"/>
    <w:rsid w:val="001F11F8"/>
    <w:rsid w:val="001F3DCA"/>
    <w:rsid w:val="001F40A2"/>
    <w:rsid w:val="001F4428"/>
    <w:rsid w:val="001F455A"/>
    <w:rsid w:val="001F500A"/>
    <w:rsid w:val="001F5F4A"/>
    <w:rsid w:val="00200224"/>
    <w:rsid w:val="00201A77"/>
    <w:rsid w:val="00201E03"/>
    <w:rsid w:val="002020F7"/>
    <w:rsid w:val="00202608"/>
    <w:rsid w:val="00202AF8"/>
    <w:rsid w:val="00203D78"/>
    <w:rsid w:val="002040E6"/>
    <w:rsid w:val="002052CE"/>
    <w:rsid w:val="00207A57"/>
    <w:rsid w:val="002124D4"/>
    <w:rsid w:val="0021350B"/>
    <w:rsid w:val="00213B08"/>
    <w:rsid w:val="0021455F"/>
    <w:rsid w:val="002145A1"/>
    <w:rsid w:val="00214DD7"/>
    <w:rsid w:val="00215C1A"/>
    <w:rsid w:val="002165C3"/>
    <w:rsid w:val="00220C6B"/>
    <w:rsid w:val="00221291"/>
    <w:rsid w:val="00222C7B"/>
    <w:rsid w:val="002254D9"/>
    <w:rsid w:val="0022772A"/>
    <w:rsid w:val="00231358"/>
    <w:rsid w:val="00232EE2"/>
    <w:rsid w:val="002333E4"/>
    <w:rsid w:val="0023731E"/>
    <w:rsid w:val="002373E7"/>
    <w:rsid w:val="00240449"/>
    <w:rsid w:val="0024279E"/>
    <w:rsid w:val="00243C69"/>
    <w:rsid w:val="00243F84"/>
    <w:rsid w:val="0024503F"/>
    <w:rsid w:val="00245754"/>
    <w:rsid w:val="00245D3D"/>
    <w:rsid w:val="00246172"/>
    <w:rsid w:val="00246973"/>
    <w:rsid w:val="0025005A"/>
    <w:rsid w:val="00250252"/>
    <w:rsid w:val="00250B80"/>
    <w:rsid w:val="00251D02"/>
    <w:rsid w:val="00252398"/>
    <w:rsid w:val="00252498"/>
    <w:rsid w:val="00253F52"/>
    <w:rsid w:val="002548C3"/>
    <w:rsid w:val="002554B6"/>
    <w:rsid w:val="00255F74"/>
    <w:rsid w:val="00256A6C"/>
    <w:rsid w:val="002604B4"/>
    <w:rsid w:val="002616A3"/>
    <w:rsid w:val="002637D2"/>
    <w:rsid w:val="00263C2C"/>
    <w:rsid w:val="00263FBB"/>
    <w:rsid w:val="00264C2E"/>
    <w:rsid w:val="002654F7"/>
    <w:rsid w:val="0026551E"/>
    <w:rsid w:val="00265688"/>
    <w:rsid w:val="00266D04"/>
    <w:rsid w:val="00267FCF"/>
    <w:rsid w:val="00270326"/>
    <w:rsid w:val="00270D0C"/>
    <w:rsid w:val="00272B7A"/>
    <w:rsid w:val="00272F1F"/>
    <w:rsid w:val="002743AF"/>
    <w:rsid w:val="00274473"/>
    <w:rsid w:val="00275BD1"/>
    <w:rsid w:val="002768B4"/>
    <w:rsid w:val="00277F8F"/>
    <w:rsid w:val="0028077E"/>
    <w:rsid w:val="00280B8B"/>
    <w:rsid w:val="00281074"/>
    <w:rsid w:val="00281CFE"/>
    <w:rsid w:val="00281EC3"/>
    <w:rsid w:val="00282306"/>
    <w:rsid w:val="002858E5"/>
    <w:rsid w:val="00286469"/>
    <w:rsid w:val="00286B99"/>
    <w:rsid w:val="0028724A"/>
    <w:rsid w:val="002906DD"/>
    <w:rsid w:val="00290B29"/>
    <w:rsid w:val="00290E32"/>
    <w:rsid w:val="002930DB"/>
    <w:rsid w:val="0029311E"/>
    <w:rsid w:val="00294393"/>
    <w:rsid w:val="0029545C"/>
    <w:rsid w:val="00295C2E"/>
    <w:rsid w:val="00295FEE"/>
    <w:rsid w:val="0029613C"/>
    <w:rsid w:val="00296F4A"/>
    <w:rsid w:val="002A0196"/>
    <w:rsid w:val="002A0D47"/>
    <w:rsid w:val="002A2190"/>
    <w:rsid w:val="002A332A"/>
    <w:rsid w:val="002A3476"/>
    <w:rsid w:val="002A37B5"/>
    <w:rsid w:val="002A5438"/>
    <w:rsid w:val="002A63C2"/>
    <w:rsid w:val="002A65B3"/>
    <w:rsid w:val="002A6F26"/>
    <w:rsid w:val="002A7C7B"/>
    <w:rsid w:val="002B04BB"/>
    <w:rsid w:val="002B2EA7"/>
    <w:rsid w:val="002B2F6A"/>
    <w:rsid w:val="002B33C9"/>
    <w:rsid w:val="002B359D"/>
    <w:rsid w:val="002B7D7E"/>
    <w:rsid w:val="002C263A"/>
    <w:rsid w:val="002C347E"/>
    <w:rsid w:val="002C42F5"/>
    <w:rsid w:val="002C4383"/>
    <w:rsid w:val="002C50EB"/>
    <w:rsid w:val="002C79C8"/>
    <w:rsid w:val="002C7E9A"/>
    <w:rsid w:val="002D0CD6"/>
    <w:rsid w:val="002D0D70"/>
    <w:rsid w:val="002D1817"/>
    <w:rsid w:val="002D1A70"/>
    <w:rsid w:val="002D20D2"/>
    <w:rsid w:val="002D24F8"/>
    <w:rsid w:val="002D2A70"/>
    <w:rsid w:val="002D4295"/>
    <w:rsid w:val="002D42B9"/>
    <w:rsid w:val="002D5DE3"/>
    <w:rsid w:val="002D63D3"/>
    <w:rsid w:val="002D6ED5"/>
    <w:rsid w:val="002E117F"/>
    <w:rsid w:val="002E1FDE"/>
    <w:rsid w:val="002E219D"/>
    <w:rsid w:val="002E24FB"/>
    <w:rsid w:val="002E3CAD"/>
    <w:rsid w:val="002E6472"/>
    <w:rsid w:val="002E6C04"/>
    <w:rsid w:val="002F15FA"/>
    <w:rsid w:val="002F2BED"/>
    <w:rsid w:val="002F2E92"/>
    <w:rsid w:val="002F337B"/>
    <w:rsid w:val="002F345D"/>
    <w:rsid w:val="002F4E30"/>
    <w:rsid w:val="002F5250"/>
    <w:rsid w:val="002F5759"/>
    <w:rsid w:val="002F59FE"/>
    <w:rsid w:val="002F6676"/>
    <w:rsid w:val="002F718F"/>
    <w:rsid w:val="002F74B3"/>
    <w:rsid w:val="003038D4"/>
    <w:rsid w:val="00303C24"/>
    <w:rsid w:val="003061E3"/>
    <w:rsid w:val="0030791E"/>
    <w:rsid w:val="003103DA"/>
    <w:rsid w:val="00310A95"/>
    <w:rsid w:val="0031166C"/>
    <w:rsid w:val="0031232C"/>
    <w:rsid w:val="00312F18"/>
    <w:rsid w:val="00313255"/>
    <w:rsid w:val="00313987"/>
    <w:rsid w:val="00313E31"/>
    <w:rsid w:val="0031449B"/>
    <w:rsid w:val="00314687"/>
    <w:rsid w:val="00314AB5"/>
    <w:rsid w:val="0031527A"/>
    <w:rsid w:val="003153CD"/>
    <w:rsid w:val="0031590C"/>
    <w:rsid w:val="00317788"/>
    <w:rsid w:val="00320B87"/>
    <w:rsid w:val="0032146B"/>
    <w:rsid w:val="003218ED"/>
    <w:rsid w:val="00322BC3"/>
    <w:rsid w:val="00323469"/>
    <w:rsid w:val="003239B9"/>
    <w:rsid w:val="00325734"/>
    <w:rsid w:val="00325C93"/>
    <w:rsid w:val="003260E1"/>
    <w:rsid w:val="00326718"/>
    <w:rsid w:val="00331981"/>
    <w:rsid w:val="00332192"/>
    <w:rsid w:val="003329FF"/>
    <w:rsid w:val="0033462B"/>
    <w:rsid w:val="00334AD6"/>
    <w:rsid w:val="00334B69"/>
    <w:rsid w:val="00334FCA"/>
    <w:rsid w:val="003352C8"/>
    <w:rsid w:val="003355E7"/>
    <w:rsid w:val="003366E9"/>
    <w:rsid w:val="00336E40"/>
    <w:rsid w:val="00341581"/>
    <w:rsid w:val="0034186C"/>
    <w:rsid w:val="00341F6A"/>
    <w:rsid w:val="003423F4"/>
    <w:rsid w:val="00343BB2"/>
    <w:rsid w:val="00344FB9"/>
    <w:rsid w:val="0034647E"/>
    <w:rsid w:val="00346ADE"/>
    <w:rsid w:val="00346EFF"/>
    <w:rsid w:val="003472A1"/>
    <w:rsid w:val="00347430"/>
    <w:rsid w:val="00350170"/>
    <w:rsid w:val="00352231"/>
    <w:rsid w:val="00352636"/>
    <w:rsid w:val="003528AF"/>
    <w:rsid w:val="00352A6A"/>
    <w:rsid w:val="00352BDF"/>
    <w:rsid w:val="0035781F"/>
    <w:rsid w:val="00357CEB"/>
    <w:rsid w:val="00360C79"/>
    <w:rsid w:val="00363799"/>
    <w:rsid w:val="00363D8C"/>
    <w:rsid w:val="00365129"/>
    <w:rsid w:val="0036512D"/>
    <w:rsid w:val="00366319"/>
    <w:rsid w:val="0036645B"/>
    <w:rsid w:val="00366816"/>
    <w:rsid w:val="00367AD5"/>
    <w:rsid w:val="00370969"/>
    <w:rsid w:val="00370D99"/>
    <w:rsid w:val="00370EB2"/>
    <w:rsid w:val="00371877"/>
    <w:rsid w:val="00372204"/>
    <w:rsid w:val="00372DB8"/>
    <w:rsid w:val="00373B83"/>
    <w:rsid w:val="003744A8"/>
    <w:rsid w:val="0037597D"/>
    <w:rsid w:val="00375FD8"/>
    <w:rsid w:val="0037634C"/>
    <w:rsid w:val="00376A3A"/>
    <w:rsid w:val="00377A13"/>
    <w:rsid w:val="00380F25"/>
    <w:rsid w:val="0038151E"/>
    <w:rsid w:val="003822A5"/>
    <w:rsid w:val="003844DC"/>
    <w:rsid w:val="00385477"/>
    <w:rsid w:val="003859F5"/>
    <w:rsid w:val="00385B17"/>
    <w:rsid w:val="003860D5"/>
    <w:rsid w:val="00387954"/>
    <w:rsid w:val="00390733"/>
    <w:rsid w:val="003911DC"/>
    <w:rsid w:val="0039187D"/>
    <w:rsid w:val="00395A63"/>
    <w:rsid w:val="00395B4A"/>
    <w:rsid w:val="003967C9"/>
    <w:rsid w:val="003A0B33"/>
    <w:rsid w:val="003A109E"/>
    <w:rsid w:val="003A1260"/>
    <w:rsid w:val="003A206A"/>
    <w:rsid w:val="003A4033"/>
    <w:rsid w:val="003A58A3"/>
    <w:rsid w:val="003A5AAC"/>
    <w:rsid w:val="003B04C4"/>
    <w:rsid w:val="003B0E89"/>
    <w:rsid w:val="003B13AE"/>
    <w:rsid w:val="003B188D"/>
    <w:rsid w:val="003B211F"/>
    <w:rsid w:val="003B2FC7"/>
    <w:rsid w:val="003B3131"/>
    <w:rsid w:val="003B4D3A"/>
    <w:rsid w:val="003B51C3"/>
    <w:rsid w:val="003B5439"/>
    <w:rsid w:val="003B5A20"/>
    <w:rsid w:val="003C0732"/>
    <w:rsid w:val="003C0829"/>
    <w:rsid w:val="003C0ACD"/>
    <w:rsid w:val="003C1D22"/>
    <w:rsid w:val="003C2BEF"/>
    <w:rsid w:val="003C3A5F"/>
    <w:rsid w:val="003C5B37"/>
    <w:rsid w:val="003C60B5"/>
    <w:rsid w:val="003C7FD1"/>
    <w:rsid w:val="003D0035"/>
    <w:rsid w:val="003D047E"/>
    <w:rsid w:val="003D0692"/>
    <w:rsid w:val="003D154A"/>
    <w:rsid w:val="003D1750"/>
    <w:rsid w:val="003D217B"/>
    <w:rsid w:val="003D21DA"/>
    <w:rsid w:val="003D3032"/>
    <w:rsid w:val="003D3D51"/>
    <w:rsid w:val="003D5F3C"/>
    <w:rsid w:val="003D5F82"/>
    <w:rsid w:val="003D608C"/>
    <w:rsid w:val="003D60E4"/>
    <w:rsid w:val="003D61E5"/>
    <w:rsid w:val="003E1DB4"/>
    <w:rsid w:val="003E289C"/>
    <w:rsid w:val="003E3336"/>
    <w:rsid w:val="003E34BF"/>
    <w:rsid w:val="003E35FD"/>
    <w:rsid w:val="003E366C"/>
    <w:rsid w:val="003E4177"/>
    <w:rsid w:val="003E44A9"/>
    <w:rsid w:val="003E4A7B"/>
    <w:rsid w:val="003E5239"/>
    <w:rsid w:val="003E75D9"/>
    <w:rsid w:val="003F02EE"/>
    <w:rsid w:val="003F0D9A"/>
    <w:rsid w:val="003F2995"/>
    <w:rsid w:val="003F29C4"/>
    <w:rsid w:val="003F3008"/>
    <w:rsid w:val="003F5FCF"/>
    <w:rsid w:val="003F6F09"/>
    <w:rsid w:val="003F7D30"/>
    <w:rsid w:val="00400357"/>
    <w:rsid w:val="004004AE"/>
    <w:rsid w:val="00401C3F"/>
    <w:rsid w:val="0040268E"/>
    <w:rsid w:val="00402849"/>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123B"/>
    <w:rsid w:val="0043333E"/>
    <w:rsid w:val="00433D32"/>
    <w:rsid w:val="00433E35"/>
    <w:rsid w:val="0043521E"/>
    <w:rsid w:val="004355E9"/>
    <w:rsid w:val="00436197"/>
    <w:rsid w:val="0043701B"/>
    <w:rsid w:val="00437CE2"/>
    <w:rsid w:val="004415F3"/>
    <w:rsid w:val="00441D4F"/>
    <w:rsid w:val="00441D66"/>
    <w:rsid w:val="0044265E"/>
    <w:rsid w:val="004443B1"/>
    <w:rsid w:val="00451A3A"/>
    <w:rsid w:val="00451F31"/>
    <w:rsid w:val="004545DE"/>
    <w:rsid w:val="004552CB"/>
    <w:rsid w:val="00456381"/>
    <w:rsid w:val="0045643C"/>
    <w:rsid w:val="00457061"/>
    <w:rsid w:val="00457DC9"/>
    <w:rsid w:val="00460746"/>
    <w:rsid w:val="00460E2E"/>
    <w:rsid w:val="00461CF6"/>
    <w:rsid w:val="004629AE"/>
    <w:rsid w:val="0046383D"/>
    <w:rsid w:val="00465DC2"/>
    <w:rsid w:val="004717A5"/>
    <w:rsid w:val="0047223E"/>
    <w:rsid w:val="0047274B"/>
    <w:rsid w:val="004727CA"/>
    <w:rsid w:val="0047394F"/>
    <w:rsid w:val="004745A0"/>
    <w:rsid w:val="00474EA9"/>
    <w:rsid w:val="004754F1"/>
    <w:rsid w:val="00476AE6"/>
    <w:rsid w:val="00476E05"/>
    <w:rsid w:val="004819F3"/>
    <w:rsid w:val="004821A6"/>
    <w:rsid w:val="00482B15"/>
    <w:rsid w:val="00482D88"/>
    <w:rsid w:val="00483340"/>
    <w:rsid w:val="004836C9"/>
    <w:rsid w:val="00483953"/>
    <w:rsid w:val="00483F87"/>
    <w:rsid w:val="00485456"/>
    <w:rsid w:val="0048569A"/>
    <w:rsid w:val="00485A0C"/>
    <w:rsid w:val="00485C66"/>
    <w:rsid w:val="00485DD7"/>
    <w:rsid w:val="00486D17"/>
    <w:rsid w:val="00486E56"/>
    <w:rsid w:val="00487AA2"/>
    <w:rsid w:val="00487AA3"/>
    <w:rsid w:val="0049054F"/>
    <w:rsid w:val="00490EA5"/>
    <w:rsid w:val="00493846"/>
    <w:rsid w:val="0049631E"/>
    <w:rsid w:val="004963E3"/>
    <w:rsid w:val="00497512"/>
    <w:rsid w:val="00497D35"/>
    <w:rsid w:val="00497D93"/>
    <w:rsid w:val="004A1423"/>
    <w:rsid w:val="004A1634"/>
    <w:rsid w:val="004A1B22"/>
    <w:rsid w:val="004A23B9"/>
    <w:rsid w:val="004A3382"/>
    <w:rsid w:val="004A4285"/>
    <w:rsid w:val="004A5344"/>
    <w:rsid w:val="004A5B9E"/>
    <w:rsid w:val="004A6155"/>
    <w:rsid w:val="004A7BC0"/>
    <w:rsid w:val="004B162A"/>
    <w:rsid w:val="004B24A7"/>
    <w:rsid w:val="004B29C9"/>
    <w:rsid w:val="004B2BC1"/>
    <w:rsid w:val="004B41D7"/>
    <w:rsid w:val="004B44F4"/>
    <w:rsid w:val="004B5E49"/>
    <w:rsid w:val="004B759E"/>
    <w:rsid w:val="004B7B51"/>
    <w:rsid w:val="004B7E25"/>
    <w:rsid w:val="004C145A"/>
    <w:rsid w:val="004C19BF"/>
    <w:rsid w:val="004C3A66"/>
    <w:rsid w:val="004C3B9A"/>
    <w:rsid w:val="004C3BBE"/>
    <w:rsid w:val="004C402D"/>
    <w:rsid w:val="004C4576"/>
    <w:rsid w:val="004C4659"/>
    <w:rsid w:val="004C4BC9"/>
    <w:rsid w:val="004C54F8"/>
    <w:rsid w:val="004C64D0"/>
    <w:rsid w:val="004C72B8"/>
    <w:rsid w:val="004D042A"/>
    <w:rsid w:val="004D0444"/>
    <w:rsid w:val="004D19FB"/>
    <w:rsid w:val="004D1C23"/>
    <w:rsid w:val="004D6A43"/>
    <w:rsid w:val="004E084D"/>
    <w:rsid w:val="004E0B63"/>
    <w:rsid w:val="004E1D73"/>
    <w:rsid w:val="004E23FC"/>
    <w:rsid w:val="004E36A7"/>
    <w:rsid w:val="004E3E33"/>
    <w:rsid w:val="004E4A59"/>
    <w:rsid w:val="004E535D"/>
    <w:rsid w:val="004E5A48"/>
    <w:rsid w:val="004E704A"/>
    <w:rsid w:val="004E79B7"/>
    <w:rsid w:val="004E7E09"/>
    <w:rsid w:val="004F0985"/>
    <w:rsid w:val="004F0BB3"/>
    <w:rsid w:val="004F101E"/>
    <w:rsid w:val="004F203B"/>
    <w:rsid w:val="004F3064"/>
    <w:rsid w:val="004F34C6"/>
    <w:rsid w:val="004F5F72"/>
    <w:rsid w:val="004F7472"/>
    <w:rsid w:val="004F75FA"/>
    <w:rsid w:val="004F7C52"/>
    <w:rsid w:val="00501978"/>
    <w:rsid w:val="00501A34"/>
    <w:rsid w:val="00501C7A"/>
    <w:rsid w:val="0050219F"/>
    <w:rsid w:val="00504020"/>
    <w:rsid w:val="00505022"/>
    <w:rsid w:val="005052DB"/>
    <w:rsid w:val="005052FB"/>
    <w:rsid w:val="00505BF7"/>
    <w:rsid w:val="0050638B"/>
    <w:rsid w:val="00507584"/>
    <w:rsid w:val="00510D76"/>
    <w:rsid w:val="005117CA"/>
    <w:rsid w:val="0051184D"/>
    <w:rsid w:val="00511FC7"/>
    <w:rsid w:val="00512083"/>
    <w:rsid w:val="00514DAC"/>
    <w:rsid w:val="005158F1"/>
    <w:rsid w:val="0051599E"/>
    <w:rsid w:val="00515D0D"/>
    <w:rsid w:val="00516BC9"/>
    <w:rsid w:val="0052106E"/>
    <w:rsid w:val="005236C6"/>
    <w:rsid w:val="00523863"/>
    <w:rsid w:val="00523EEE"/>
    <w:rsid w:val="00523F26"/>
    <w:rsid w:val="005252D6"/>
    <w:rsid w:val="00526510"/>
    <w:rsid w:val="00527ABB"/>
    <w:rsid w:val="005314D0"/>
    <w:rsid w:val="00533BF0"/>
    <w:rsid w:val="00535BFB"/>
    <w:rsid w:val="00536181"/>
    <w:rsid w:val="005365F9"/>
    <w:rsid w:val="0054025C"/>
    <w:rsid w:val="0054042A"/>
    <w:rsid w:val="00540A73"/>
    <w:rsid w:val="00540BBE"/>
    <w:rsid w:val="00542891"/>
    <w:rsid w:val="00544548"/>
    <w:rsid w:val="00544615"/>
    <w:rsid w:val="00544A26"/>
    <w:rsid w:val="00544DCE"/>
    <w:rsid w:val="00545246"/>
    <w:rsid w:val="00545346"/>
    <w:rsid w:val="00550040"/>
    <w:rsid w:val="005502CE"/>
    <w:rsid w:val="00550D8B"/>
    <w:rsid w:val="0055409C"/>
    <w:rsid w:val="005550B0"/>
    <w:rsid w:val="00555761"/>
    <w:rsid w:val="005562A8"/>
    <w:rsid w:val="00556A23"/>
    <w:rsid w:val="005601F8"/>
    <w:rsid w:val="0056056E"/>
    <w:rsid w:val="00560C7F"/>
    <w:rsid w:val="0056194A"/>
    <w:rsid w:val="005632FF"/>
    <w:rsid w:val="00565241"/>
    <w:rsid w:val="00567706"/>
    <w:rsid w:val="005709FC"/>
    <w:rsid w:val="0057126B"/>
    <w:rsid w:val="00571B3A"/>
    <w:rsid w:val="00573F8E"/>
    <w:rsid w:val="00574DB6"/>
    <w:rsid w:val="0057514C"/>
    <w:rsid w:val="005762B6"/>
    <w:rsid w:val="00576767"/>
    <w:rsid w:val="00577257"/>
    <w:rsid w:val="005806B9"/>
    <w:rsid w:val="00580BCD"/>
    <w:rsid w:val="0058155F"/>
    <w:rsid w:val="005818CF"/>
    <w:rsid w:val="00582A95"/>
    <w:rsid w:val="0058394A"/>
    <w:rsid w:val="00584218"/>
    <w:rsid w:val="00585042"/>
    <w:rsid w:val="00586C4A"/>
    <w:rsid w:val="005875C2"/>
    <w:rsid w:val="00592BCD"/>
    <w:rsid w:val="00592F60"/>
    <w:rsid w:val="005949FE"/>
    <w:rsid w:val="00594FE8"/>
    <w:rsid w:val="00596075"/>
    <w:rsid w:val="00597E21"/>
    <w:rsid w:val="005A0ACC"/>
    <w:rsid w:val="005A1609"/>
    <w:rsid w:val="005A1CDF"/>
    <w:rsid w:val="005A1E91"/>
    <w:rsid w:val="005A3530"/>
    <w:rsid w:val="005A402F"/>
    <w:rsid w:val="005A4339"/>
    <w:rsid w:val="005A6D1D"/>
    <w:rsid w:val="005A6D30"/>
    <w:rsid w:val="005A74FF"/>
    <w:rsid w:val="005B1089"/>
    <w:rsid w:val="005B1D5A"/>
    <w:rsid w:val="005B1DED"/>
    <w:rsid w:val="005B2CE7"/>
    <w:rsid w:val="005B3850"/>
    <w:rsid w:val="005B4566"/>
    <w:rsid w:val="005B57E8"/>
    <w:rsid w:val="005B6E69"/>
    <w:rsid w:val="005C1119"/>
    <w:rsid w:val="005C2462"/>
    <w:rsid w:val="005C3380"/>
    <w:rsid w:val="005C5088"/>
    <w:rsid w:val="005C5855"/>
    <w:rsid w:val="005C765D"/>
    <w:rsid w:val="005D123B"/>
    <w:rsid w:val="005D1542"/>
    <w:rsid w:val="005D1B15"/>
    <w:rsid w:val="005D22D7"/>
    <w:rsid w:val="005D2713"/>
    <w:rsid w:val="005D3218"/>
    <w:rsid w:val="005D3652"/>
    <w:rsid w:val="005D3982"/>
    <w:rsid w:val="005D3E33"/>
    <w:rsid w:val="005D3F14"/>
    <w:rsid w:val="005D47EF"/>
    <w:rsid w:val="005D5446"/>
    <w:rsid w:val="005D6014"/>
    <w:rsid w:val="005D675C"/>
    <w:rsid w:val="005D73ED"/>
    <w:rsid w:val="005D780B"/>
    <w:rsid w:val="005E433F"/>
    <w:rsid w:val="005E5F4D"/>
    <w:rsid w:val="005E7812"/>
    <w:rsid w:val="005E7CFF"/>
    <w:rsid w:val="005F1735"/>
    <w:rsid w:val="005F219A"/>
    <w:rsid w:val="005F6FEE"/>
    <w:rsid w:val="005F79CA"/>
    <w:rsid w:val="00600A42"/>
    <w:rsid w:val="0060146B"/>
    <w:rsid w:val="00601749"/>
    <w:rsid w:val="00602A33"/>
    <w:rsid w:val="00603221"/>
    <w:rsid w:val="00603A43"/>
    <w:rsid w:val="00605A3F"/>
    <w:rsid w:val="0060633E"/>
    <w:rsid w:val="00606926"/>
    <w:rsid w:val="00606D5A"/>
    <w:rsid w:val="00606EF6"/>
    <w:rsid w:val="006116B0"/>
    <w:rsid w:val="006116E4"/>
    <w:rsid w:val="006119DB"/>
    <w:rsid w:val="00611C19"/>
    <w:rsid w:val="006134D0"/>
    <w:rsid w:val="006137C2"/>
    <w:rsid w:val="00614898"/>
    <w:rsid w:val="00615EA1"/>
    <w:rsid w:val="00617349"/>
    <w:rsid w:val="00620742"/>
    <w:rsid w:val="00621A10"/>
    <w:rsid w:val="00621EF0"/>
    <w:rsid w:val="00622276"/>
    <w:rsid w:val="00623457"/>
    <w:rsid w:val="00623BDD"/>
    <w:rsid w:val="00624353"/>
    <w:rsid w:val="006250CC"/>
    <w:rsid w:val="00626490"/>
    <w:rsid w:val="006266B1"/>
    <w:rsid w:val="00631B1C"/>
    <w:rsid w:val="00631C11"/>
    <w:rsid w:val="00634F4F"/>
    <w:rsid w:val="00635DF7"/>
    <w:rsid w:val="0063694E"/>
    <w:rsid w:val="00636D5B"/>
    <w:rsid w:val="00641131"/>
    <w:rsid w:val="00641561"/>
    <w:rsid w:val="00641C65"/>
    <w:rsid w:val="0064201A"/>
    <w:rsid w:val="00643224"/>
    <w:rsid w:val="00643AB6"/>
    <w:rsid w:val="00644158"/>
    <w:rsid w:val="0064449A"/>
    <w:rsid w:val="00644670"/>
    <w:rsid w:val="006458F8"/>
    <w:rsid w:val="00646262"/>
    <w:rsid w:val="0064691A"/>
    <w:rsid w:val="00647B24"/>
    <w:rsid w:val="00651745"/>
    <w:rsid w:val="0065188A"/>
    <w:rsid w:val="00651A97"/>
    <w:rsid w:val="00651D75"/>
    <w:rsid w:val="006525C7"/>
    <w:rsid w:val="00653F07"/>
    <w:rsid w:val="006559B4"/>
    <w:rsid w:val="006572C1"/>
    <w:rsid w:val="006607CE"/>
    <w:rsid w:val="00661F3B"/>
    <w:rsid w:val="00666CF0"/>
    <w:rsid w:val="00667030"/>
    <w:rsid w:val="00670193"/>
    <w:rsid w:val="00670E43"/>
    <w:rsid w:val="006712BB"/>
    <w:rsid w:val="006712BF"/>
    <w:rsid w:val="006719D5"/>
    <w:rsid w:val="00671CE2"/>
    <w:rsid w:val="006726E4"/>
    <w:rsid w:val="00672C9B"/>
    <w:rsid w:val="00672DE1"/>
    <w:rsid w:val="00673490"/>
    <w:rsid w:val="00674AC3"/>
    <w:rsid w:val="00675282"/>
    <w:rsid w:val="006755FB"/>
    <w:rsid w:val="006771AF"/>
    <w:rsid w:val="00680005"/>
    <w:rsid w:val="00683114"/>
    <w:rsid w:val="00683307"/>
    <w:rsid w:val="006838F7"/>
    <w:rsid w:val="00684A2F"/>
    <w:rsid w:val="00685B7D"/>
    <w:rsid w:val="00685FDF"/>
    <w:rsid w:val="0068732F"/>
    <w:rsid w:val="00687D77"/>
    <w:rsid w:val="00687F93"/>
    <w:rsid w:val="0069102B"/>
    <w:rsid w:val="006910C3"/>
    <w:rsid w:val="00692A78"/>
    <w:rsid w:val="0069435C"/>
    <w:rsid w:val="00694974"/>
    <w:rsid w:val="00695491"/>
    <w:rsid w:val="006A1396"/>
    <w:rsid w:val="006A37AB"/>
    <w:rsid w:val="006A3CA8"/>
    <w:rsid w:val="006A5D2C"/>
    <w:rsid w:val="006A656C"/>
    <w:rsid w:val="006A67B9"/>
    <w:rsid w:val="006A6A63"/>
    <w:rsid w:val="006A6AE4"/>
    <w:rsid w:val="006A7951"/>
    <w:rsid w:val="006A7CB6"/>
    <w:rsid w:val="006A7EF4"/>
    <w:rsid w:val="006B06BF"/>
    <w:rsid w:val="006B10EF"/>
    <w:rsid w:val="006B2319"/>
    <w:rsid w:val="006B3489"/>
    <w:rsid w:val="006B55CD"/>
    <w:rsid w:val="006B6AD9"/>
    <w:rsid w:val="006B7B33"/>
    <w:rsid w:val="006C03D6"/>
    <w:rsid w:val="006C055E"/>
    <w:rsid w:val="006C086E"/>
    <w:rsid w:val="006C0D33"/>
    <w:rsid w:val="006C2883"/>
    <w:rsid w:val="006C38D8"/>
    <w:rsid w:val="006C47C8"/>
    <w:rsid w:val="006C61C1"/>
    <w:rsid w:val="006C7023"/>
    <w:rsid w:val="006D3DA7"/>
    <w:rsid w:val="006D5087"/>
    <w:rsid w:val="006D523A"/>
    <w:rsid w:val="006D5EF5"/>
    <w:rsid w:val="006D70E7"/>
    <w:rsid w:val="006E092B"/>
    <w:rsid w:val="006E2994"/>
    <w:rsid w:val="006E4901"/>
    <w:rsid w:val="006E4C2E"/>
    <w:rsid w:val="006E5AB3"/>
    <w:rsid w:val="006E5DB7"/>
    <w:rsid w:val="006E75EE"/>
    <w:rsid w:val="006E7ADD"/>
    <w:rsid w:val="006F430F"/>
    <w:rsid w:val="006F4821"/>
    <w:rsid w:val="006F5D54"/>
    <w:rsid w:val="006F691A"/>
    <w:rsid w:val="00701BF0"/>
    <w:rsid w:val="00704D1F"/>
    <w:rsid w:val="007059C8"/>
    <w:rsid w:val="007060B5"/>
    <w:rsid w:val="00707200"/>
    <w:rsid w:val="007079D6"/>
    <w:rsid w:val="007110CE"/>
    <w:rsid w:val="0071259E"/>
    <w:rsid w:val="0071303E"/>
    <w:rsid w:val="00714280"/>
    <w:rsid w:val="00715492"/>
    <w:rsid w:val="00715684"/>
    <w:rsid w:val="00716C59"/>
    <w:rsid w:val="007173E9"/>
    <w:rsid w:val="007179D0"/>
    <w:rsid w:val="007201B2"/>
    <w:rsid w:val="00720790"/>
    <w:rsid w:val="00720EE6"/>
    <w:rsid w:val="00722D14"/>
    <w:rsid w:val="007250A4"/>
    <w:rsid w:val="00725FEA"/>
    <w:rsid w:val="0072750F"/>
    <w:rsid w:val="00730200"/>
    <w:rsid w:val="00730982"/>
    <w:rsid w:val="00730C8A"/>
    <w:rsid w:val="00730E2E"/>
    <w:rsid w:val="00730FB9"/>
    <w:rsid w:val="007340CA"/>
    <w:rsid w:val="00736DE5"/>
    <w:rsid w:val="0074219E"/>
    <w:rsid w:val="0074334B"/>
    <w:rsid w:val="00743848"/>
    <w:rsid w:val="00745634"/>
    <w:rsid w:val="00745F91"/>
    <w:rsid w:val="00747739"/>
    <w:rsid w:val="0075145D"/>
    <w:rsid w:val="0075191E"/>
    <w:rsid w:val="00752060"/>
    <w:rsid w:val="007530F6"/>
    <w:rsid w:val="007541C6"/>
    <w:rsid w:val="00754574"/>
    <w:rsid w:val="00754F62"/>
    <w:rsid w:val="00755711"/>
    <w:rsid w:val="00756588"/>
    <w:rsid w:val="007574C4"/>
    <w:rsid w:val="00760738"/>
    <w:rsid w:val="00762389"/>
    <w:rsid w:val="00762834"/>
    <w:rsid w:val="00762F2E"/>
    <w:rsid w:val="00763E36"/>
    <w:rsid w:val="00764E9C"/>
    <w:rsid w:val="007651C2"/>
    <w:rsid w:val="007662F0"/>
    <w:rsid w:val="00766AC6"/>
    <w:rsid w:val="00767047"/>
    <w:rsid w:val="00767D08"/>
    <w:rsid w:val="00767D0E"/>
    <w:rsid w:val="007702DC"/>
    <w:rsid w:val="00770BE5"/>
    <w:rsid w:val="00770F53"/>
    <w:rsid w:val="00771EC1"/>
    <w:rsid w:val="00772112"/>
    <w:rsid w:val="00772596"/>
    <w:rsid w:val="00772723"/>
    <w:rsid w:val="00774C51"/>
    <w:rsid w:val="00775483"/>
    <w:rsid w:val="00775A6A"/>
    <w:rsid w:val="00775D9A"/>
    <w:rsid w:val="00776C7C"/>
    <w:rsid w:val="007800C1"/>
    <w:rsid w:val="00780173"/>
    <w:rsid w:val="00780443"/>
    <w:rsid w:val="00780F28"/>
    <w:rsid w:val="00784507"/>
    <w:rsid w:val="007848FB"/>
    <w:rsid w:val="00784CFD"/>
    <w:rsid w:val="007857EB"/>
    <w:rsid w:val="0078594A"/>
    <w:rsid w:val="00786403"/>
    <w:rsid w:val="00786855"/>
    <w:rsid w:val="007879F0"/>
    <w:rsid w:val="00787C2F"/>
    <w:rsid w:val="00791DA1"/>
    <w:rsid w:val="0079396E"/>
    <w:rsid w:val="00793D43"/>
    <w:rsid w:val="00796046"/>
    <w:rsid w:val="00797CD9"/>
    <w:rsid w:val="007A0404"/>
    <w:rsid w:val="007A0CF7"/>
    <w:rsid w:val="007A2205"/>
    <w:rsid w:val="007A29CC"/>
    <w:rsid w:val="007A36BD"/>
    <w:rsid w:val="007A3AC0"/>
    <w:rsid w:val="007A3EE6"/>
    <w:rsid w:val="007A42C6"/>
    <w:rsid w:val="007A52C2"/>
    <w:rsid w:val="007A5BD7"/>
    <w:rsid w:val="007A778C"/>
    <w:rsid w:val="007A7DCA"/>
    <w:rsid w:val="007B024B"/>
    <w:rsid w:val="007B13F5"/>
    <w:rsid w:val="007B18FD"/>
    <w:rsid w:val="007B5925"/>
    <w:rsid w:val="007B62F5"/>
    <w:rsid w:val="007C009B"/>
    <w:rsid w:val="007C04C8"/>
    <w:rsid w:val="007C06F4"/>
    <w:rsid w:val="007C25BF"/>
    <w:rsid w:val="007C2687"/>
    <w:rsid w:val="007C3D4C"/>
    <w:rsid w:val="007C4F19"/>
    <w:rsid w:val="007C6571"/>
    <w:rsid w:val="007C6DF1"/>
    <w:rsid w:val="007C6E3D"/>
    <w:rsid w:val="007D167A"/>
    <w:rsid w:val="007D2CC2"/>
    <w:rsid w:val="007D3A48"/>
    <w:rsid w:val="007D512C"/>
    <w:rsid w:val="007D5A36"/>
    <w:rsid w:val="007D66CD"/>
    <w:rsid w:val="007D679C"/>
    <w:rsid w:val="007D69F3"/>
    <w:rsid w:val="007D6FE2"/>
    <w:rsid w:val="007D71ED"/>
    <w:rsid w:val="007D792E"/>
    <w:rsid w:val="007E000B"/>
    <w:rsid w:val="007E243D"/>
    <w:rsid w:val="007E2EB5"/>
    <w:rsid w:val="007E61C0"/>
    <w:rsid w:val="007E6DF3"/>
    <w:rsid w:val="007E6FDE"/>
    <w:rsid w:val="007E7017"/>
    <w:rsid w:val="007E73F5"/>
    <w:rsid w:val="007E74EC"/>
    <w:rsid w:val="007F03FD"/>
    <w:rsid w:val="007F2C74"/>
    <w:rsid w:val="007F3E46"/>
    <w:rsid w:val="007F51E1"/>
    <w:rsid w:val="007F635C"/>
    <w:rsid w:val="007F7282"/>
    <w:rsid w:val="007F7398"/>
    <w:rsid w:val="00801202"/>
    <w:rsid w:val="00801521"/>
    <w:rsid w:val="00802B4D"/>
    <w:rsid w:val="008037A6"/>
    <w:rsid w:val="00803EC4"/>
    <w:rsid w:val="00804242"/>
    <w:rsid w:val="008042D9"/>
    <w:rsid w:val="00806091"/>
    <w:rsid w:val="00806C9F"/>
    <w:rsid w:val="0080736B"/>
    <w:rsid w:val="00810EBB"/>
    <w:rsid w:val="00811DEB"/>
    <w:rsid w:val="008129E2"/>
    <w:rsid w:val="00812FC5"/>
    <w:rsid w:val="0081422D"/>
    <w:rsid w:val="00814752"/>
    <w:rsid w:val="0081766D"/>
    <w:rsid w:val="00821852"/>
    <w:rsid w:val="00821C17"/>
    <w:rsid w:val="00821FBA"/>
    <w:rsid w:val="0082284D"/>
    <w:rsid w:val="008246E5"/>
    <w:rsid w:val="00824E13"/>
    <w:rsid w:val="008252BC"/>
    <w:rsid w:val="008277DE"/>
    <w:rsid w:val="00827C49"/>
    <w:rsid w:val="00827CC6"/>
    <w:rsid w:val="00827CEF"/>
    <w:rsid w:val="008306FF"/>
    <w:rsid w:val="008338F0"/>
    <w:rsid w:val="00833988"/>
    <w:rsid w:val="00833A04"/>
    <w:rsid w:val="00833C60"/>
    <w:rsid w:val="00833DEA"/>
    <w:rsid w:val="00837145"/>
    <w:rsid w:val="008376F9"/>
    <w:rsid w:val="008379CC"/>
    <w:rsid w:val="00840707"/>
    <w:rsid w:val="008413C1"/>
    <w:rsid w:val="00842CDC"/>
    <w:rsid w:val="00843142"/>
    <w:rsid w:val="00843444"/>
    <w:rsid w:val="0084389F"/>
    <w:rsid w:val="0084469B"/>
    <w:rsid w:val="0084517C"/>
    <w:rsid w:val="008457D8"/>
    <w:rsid w:val="00847EDC"/>
    <w:rsid w:val="00850815"/>
    <w:rsid w:val="00853A4C"/>
    <w:rsid w:val="00854F57"/>
    <w:rsid w:val="00854FEB"/>
    <w:rsid w:val="008617EB"/>
    <w:rsid w:val="00864586"/>
    <w:rsid w:val="00864C50"/>
    <w:rsid w:val="00865C6A"/>
    <w:rsid w:val="00865C7D"/>
    <w:rsid w:val="00866D81"/>
    <w:rsid w:val="008679A7"/>
    <w:rsid w:val="00867A8D"/>
    <w:rsid w:val="008702D8"/>
    <w:rsid w:val="00872F65"/>
    <w:rsid w:val="00873C1B"/>
    <w:rsid w:val="0087631A"/>
    <w:rsid w:val="0087656E"/>
    <w:rsid w:val="0087763B"/>
    <w:rsid w:val="00877F68"/>
    <w:rsid w:val="008818C6"/>
    <w:rsid w:val="00881FDA"/>
    <w:rsid w:val="00882A89"/>
    <w:rsid w:val="00882E06"/>
    <w:rsid w:val="00882E44"/>
    <w:rsid w:val="008833AE"/>
    <w:rsid w:val="00883EF7"/>
    <w:rsid w:val="0088463F"/>
    <w:rsid w:val="00884957"/>
    <w:rsid w:val="00884E8F"/>
    <w:rsid w:val="00885D8B"/>
    <w:rsid w:val="0088655F"/>
    <w:rsid w:val="00887313"/>
    <w:rsid w:val="008911CB"/>
    <w:rsid w:val="00891776"/>
    <w:rsid w:val="008917A8"/>
    <w:rsid w:val="00891F4E"/>
    <w:rsid w:val="00892358"/>
    <w:rsid w:val="00892932"/>
    <w:rsid w:val="00893B0F"/>
    <w:rsid w:val="00893CDA"/>
    <w:rsid w:val="00893E05"/>
    <w:rsid w:val="00896188"/>
    <w:rsid w:val="00896DFC"/>
    <w:rsid w:val="008A116E"/>
    <w:rsid w:val="008A1BE4"/>
    <w:rsid w:val="008A2615"/>
    <w:rsid w:val="008A3546"/>
    <w:rsid w:val="008A3DAA"/>
    <w:rsid w:val="008A3FC9"/>
    <w:rsid w:val="008A4C03"/>
    <w:rsid w:val="008A5E91"/>
    <w:rsid w:val="008A78B2"/>
    <w:rsid w:val="008B04E3"/>
    <w:rsid w:val="008B123E"/>
    <w:rsid w:val="008B18E4"/>
    <w:rsid w:val="008B304B"/>
    <w:rsid w:val="008B41C9"/>
    <w:rsid w:val="008B4966"/>
    <w:rsid w:val="008B4CE3"/>
    <w:rsid w:val="008B546A"/>
    <w:rsid w:val="008B57A3"/>
    <w:rsid w:val="008B685D"/>
    <w:rsid w:val="008B6FE1"/>
    <w:rsid w:val="008B7637"/>
    <w:rsid w:val="008B7B16"/>
    <w:rsid w:val="008C0BF3"/>
    <w:rsid w:val="008C2EC1"/>
    <w:rsid w:val="008C3823"/>
    <w:rsid w:val="008C4A29"/>
    <w:rsid w:val="008C5AE6"/>
    <w:rsid w:val="008C79C7"/>
    <w:rsid w:val="008C7FFC"/>
    <w:rsid w:val="008D181B"/>
    <w:rsid w:val="008D1CFE"/>
    <w:rsid w:val="008D5706"/>
    <w:rsid w:val="008D5CA3"/>
    <w:rsid w:val="008D5DA7"/>
    <w:rsid w:val="008D71DE"/>
    <w:rsid w:val="008D7564"/>
    <w:rsid w:val="008E0D9D"/>
    <w:rsid w:val="008E15CB"/>
    <w:rsid w:val="008E18C3"/>
    <w:rsid w:val="008E36D7"/>
    <w:rsid w:val="008E39B1"/>
    <w:rsid w:val="008E4236"/>
    <w:rsid w:val="008E43C4"/>
    <w:rsid w:val="008E444E"/>
    <w:rsid w:val="008E71CC"/>
    <w:rsid w:val="008F1CDD"/>
    <w:rsid w:val="008F2472"/>
    <w:rsid w:val="008F30DE"/>
    <w:rsid w:val="008F3F57"/>
    <w:rsid w:val="008F4C61"/>
    <w:rsid w:val="008F5B72"/>
    <w:rsid w:val="008F63C5"/>
    <w:rsid w:val="008F6735"/>
    <w:rsid w:val="008F7E20"/>
    <w:rsid w:val="009006B5"/>
    <w:rsid w:val="00905631"/>
    <w:rsid w:val="00905A28"/>
    <w:rsid w:val="00906A2D"/>
    <w:rsid w:val="00906B7E"/>
    <w:rsid w:val="00907B78"/>
    <w:rsid w:val="00907FAD"/>
    <w:rsid w:val="009144E7"/>
    <w:rsid w:val="009152EB"/>
    <w:rsid w:val="00915939"/>
    <w:rsid w:val="00915C7C"/>
    <w:rsid w:val="00915DD9"/>
    <w:rsid w:val="00916110"/>
    <w:rsid w:val="009177D5"/>
    <w:rsid w:val="0092107C"/>
    <w:rsid w:val="00921082"/>
    <w:rsid w:val="00921670"/>
    <w:rsid w:val="00921D35"/>
    <w:rsid w:val="00922468"/>
    <w:rsid w:val="009232AA"/>
    <w:rsid w:val="009237A9"/>
    <w:rsid w:val="00925636"/>
    <w:rsid w:val="00930E97"/>
    <w:rsid w:val="00932481"/>
    <w:rsid w:val="009325D7"/>
    <w:rsid w:val="00932CAD"/>
    <w:rsid w:val="009331B5"/>
    <w:rsid w:val="00933266"/>
    <w:rsid w:val="00934091"/>
    <w:rsid w:val="009354F1"/>
    <w:rsid w:val="00935FE5"/>
    <w:rsid w:val="00937DE5"/>
    <w:rsid w:val="00941CA2"/>
    <w:rsid w:val="00942D7E"/>
    <w:rsid w:val="009433B4"/>
    <w:rsid w:val="009449F8"/>
    <w:rsid w:val="0094505B"/>
    <w:rsid w:val="009453B2"/>
    <w:rsid w:val="00946839"/>
    <w:rsid w:val="00947DDB"/>
    <w:rsid w:val="00947FD2"/>
    <w:rsid w:val="00950000"/>
    <w:rsid w:val="009502E1"/>
    <w:rsid w:val="0095061E"/>
    <w:rsid w:val="00950927"/>
    <w:rsid w:val="00950D92"/>
    <w:rsid w:val="0095120B"/>
    <w:rsid w:val="009520E2"/>
    <w:rsid w:val="00952126"/>
    <w:rsid w:val="00953E50"/>
    <w:rsid w:val="009549C5"/>
    <w:rsid w:val="00954D0E"/>
    <w:rsid w:val="00955BDD"/>
    <w:rsid w:val="00955C56"/>
    <w:rsid w:val="009560E9"/>
    <w:rsid w:val="009567C7"/>
    <w:rsid w:val="00957117"/>
    <w:rsid w:val="00957A03"/>
    <w:rsid w:val="0096190B"/>
    <w:rsid w:val="00961AF5"/>
    <w:rsid w:val="009629D6"/>
    <w:rsid w:val="00964536"/>
    <w:rsid w:val="009649DC"/>
    <w:rsid w:val="00964D8C"/>
    <w:rsid w:val="009652BD"/>
    <w:rsid w:val="0096539B"/>
    <w:rsid w:val="009658D3"/>
    <w:rsid w:val="00966FED"/>
    <w:rsid w:val="00970864"/>
    <w:rsid w:val="009715CE"/>
    <w:rsid w:val="009732FC"/>
    <w:rsid w:val="00973EFE"/>
    <w:rsid w:val="0097457F"/>
    <w:rsid w:val="00976CBB"/>
    <w:rsid w:val="00976E18"/>
    <w:rsid w:val="00977AFB"/>
    <w:rsid w:val="009806A6"/>
    <w:rsid w:val="00980B31"/>
    <w:rsid w:val="00980FFC"/>
    <w:rsid w:val="0098350A"/>
    <w:rsid w:val="00983B09"/>
    <w:rsid w:val="00984A46"/>
    <w:rsid w:val="0098581E"/>
    <w:rsid w:val="0098582F"/>
    <w:rsid w:val="00985ED9"/>
    <w:rsid w:val="00986151"/>
    <w:rsid w:val="00987460"/>
    <w:rsid w:val="009877DD"/>
    <w:rsid w:val="00990911"/>
    <w:rsid w:val="009914CC"/>
    <w:rsid w:val="00993706"/>
    <w:rsid w:val="00994B84"/>
    <w:rsid w:val="00996C3E"/>
    <w:rsid w:val="00997953"/>
    <w:rsid w:val="009A0348"/>
    <w:rsid w:val="009A0F79"/>
    <w:rsid w:val="009A1C0F"/>
    <w:rsid w:val="009A284F"/>
    <w:rsid w:val="009A2B17"/>
    <w:rsid w:val="009A33E6"/>
    <w:rsid w:val="009A3D76"/>
    <w:rsid w:val="009A3E22"/>
    <w:rsid w:val="009A59FE"/>
    <w:rsid w:val="009A656D"/>
    <w:rsid w:val="009A66CB"/>
    <w:rsid w:val="009A6C7E"/>
    <w:rsid w:val="009B108A"/>
    <w:rsid w:val="009B195F"/>
    <w:rsid w:val="009B1A8B"/>
    <w:rsid w:val="009B278A"/>
    <w:rsid w:val="009B492D"/>
    <w:rsid w:val="009B5911"/>
    <w:rsid w:val="009B6AAD"/>
    <w:rsid w:val="009C0AFF"/>
    <w:rsid w:val="009C14A3"/>
    <w:rsid w:val="009C1866"/>
    <w:rsid w:val="009C1885"/>
    <w:rsid w:val="009C1BEB"/>
    <w:rsid w:val="009C1F70"/>
    <w:rsid w:val="009C2CE3"/>
    <w:rsid w:val="009C3C60"/>
    <w:rsid w:val="009C5038"/>
    <w:rsid w:val="009C54A1"/>
    <w:rsid w:val="009C55FC"/>
    <w:rsid w:val="009C5EA6"/>
    <w:rsid w:val="009C6FF6"/>
    <w:rsid w:val="009D27FC"/>
    <w:rsid w:val="009D2D0A"/>
    <w:rsid w:val="009D3802"/>
    <w:rsid w:val="009D3BDA"/>
    <w:rsid w:val="009D5082"/>
    <w:rsid w:val="009D7B94"/>
    <w:rsid w:val="009E0A98"/>
    <w:rsid w:val="009E1A71"/>
    <w:rsid w:val="009E1EC7"/>
    <w:rsid w:val="009E2028"/>
    <w:rsid w:val="009E2813"/>
    <w:rsid w:val="009E2949"/>
    <w:rsid w:val="009E2AA7"/>
    <w:rsid w:val="009E35AB"/>
    <w:rsid w:val="009E3BD5"/>
    <w:rsid w:val="009E4EB8"/>
    <w:rsid w:val="009F00CD"/>
    <w:rsid w:val="009F2455"/>
    <w:rsid w:val="009F3D4C"/>
    <w:rsid w:val="009F473A"/>
    <w:rsid w:val="009F688B"/>
    <w:rsid w:val="00A00118"/>
    <w:rsid w:val="00A01EC2"/>
    <w:rsid w:val="00A05069"/>
    <w:rsid w:val="00A06BE3"/>
    <w:rsid w:val="00A07192"/>
    <w:rsid w:val="00A10BAE"/>
    <w:rsid w:val="00A12F7D"/>
    <w:rsid w:val="00A20391"/>
    <w:rsid w:val="00A204F8"/>
    <w:rsid w:val="00A20DEF"/>
    <w:rsid w:val="00A20EA4"/>
    <w:rsid w:val="00A21A1B"/>
    <w:rsid w:val="00A22261"/>
    <w:rsid w:val="00A22456"/>
    <w:rsid w:val="00A22DAD"/>
    <w:rsid w:val="00A23DF2"/>
    <w:rsid w:val="00A23EAB"/>
    <w:rsid w:val="00A2526D"/>
    <w:rsid w:val="00A255EB"/>
    <w:rsid w:val="00A25B2C"/>
    <w:rsid w:val="00A30F24"/>
    <w:rsid w:val="00A31AE9"/>
    <w:rsid w:val="00A31B41"/>
    <w:rsid w:val="00A334BA"/>
    <w:rsid w:val="00A34309"/>
    <w:rsid w:val="00A35F4A"/>
    <w:rsid w:val="00A3735A"/>
    <w:rsid w:val="00A406A5"/>
    <w:rsid w:val="00A41B17"/>
    <w:rsid w:val="00A41E03"/>
    <w:rsid w:val="00A4342C"/>
    <w:rsid w:val="00A43B99"/>
    <w:rsid w:val="00A449C6"/>
    <w:rsid w:val="00A46206"/>
    <w:rsid w:val="00A4648C"/>
    <w:rsid w:val="00A4737C"/>
    <w:rsid w:val="00A5214E"/>
    <w:rsid w:val="00A52A34"/>
    <w:rsid w:val="00A537C2"/>
    <w:rsid w:val="00A54AB4"/>
    <w:rsid w:val="00A5670E"/>
    <w:rsid w:val="00A57790"/>
    <w:rsid w:val="00A57BD8"/>
    <w:rsid w:val="00A57FE4"/>
    <w:rsid w:val="00A60B6C"/>
    <w:rsid w:val="00A6133A"/>
    <w:rsid w:val="00A6137F"/>
    <w:rsid w:val="00A613D1"/>
    <w:rsid w:val="00A61AA7"/>
    <w:rsid w:val="00A632B2"/>
    <w:rsid w:val="00A64208"/>
    <w:rsid w:val="00A651BA"/>
    <w:rsid w:val="00A6584E"/>
    <w:rsid w:val="00A659E1"/>
    <w:rsid w:val="00A65C16"/>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6225"/>
    <w:rsid w:val="00A9669D"/>
    <w:rsid w:val="00A96A46"/>
    <w:rsid w:val="00AA077B"/>
    <w:rsid w:val="00AA1BDA"/>
    <w:rsid w:val="00AA21D0"/>
    <w:rsid w:val="00AA2807"/>
    <w:rsid w:val="00AA2F17"/>
    <w:rsid w:val="00AA5A50"/>
    <w:rsid w:val="00AA6688"/>
    <w:rsid w:val="00AB04E1"/>
    <w:rsid w:val="00AB0B86"/>
    <w:rsid w:val="00AB0E23"/>
    <w:rsid w:val="00AB0FF6"/>
    <w:rsid w:val="00AB12DA"/>
    <w:rsid w:val="00AB1716"/>
    <w:rsid w:val="00AB1DCF"/>
    <w:rsid w:val="00AB283E"/>
    <w:rsid w:val="00AB3462"/>
    <w:rsid w:val="00AB3750"/>
    <w:rsid w:val="00AB4EFC"/>
    <w:rsid w:val="00AC27B1"/>
    <w:rsid w:val="00AC2E76"/>
    <w:rsid w:val="00AC328A"/>
    <w:rsid w:val="00AC5EFF"/>
    <w:rsid w:val="00AC6490"/>
    <w:rsid w:val="00AD1B77"/>
    <w:rsid w:val="00AD2F7C"/>
    <w:rsid w:val="00AD341D"/>
    <w:rsid w:val="00AD3C9D"/>
    <w:rsid w:val="00AD558F"/>
    <w:rsid w:val="00AD621F"/>
    <w:rsid w:val="00AD62B5"/>
    <w:rsid w:val="00AD70BB"/>
    <w:rsid w:val="00AD76E6"/>
    <w:rsid w:val="00AD7DFB"/>
    <w:rsid w:val="00AE09AD"/>
    <w:rsid w:val="00AE1240"/>
    <w:rsid w:val="00AE21AF"/>
    <w:rsid w:val="00AE28D7"/>
    <w:rsid w:val="00AE32CA"/>
    <w:rsid w:val="00AE3E98"/>
    <w:rsid w:val="00AE5595"/>
    <w:rsid w:val="00AE5B7C"/>
    <w:rsid w:val="00AF20F1"/>
    <w:rsid w:val="00AF3362"/>
    <w:rsid w:val="00AF4A90"/>
    <w:rsid w:val="00AF635B"/>
    <w:rsid w:val="00AF6BC2"/>
    <w:rsid w:val="00AF7640"/>
    <w:rsid w:val="00B00DE1"/>
    <w:rsid w:val="00B02D71"/>
    <w:rsid w:val="00B048E7"/>
    <w:rsid w:val="00B04AF3"/>
    <w:rsid w:val="00B04C97"/>
    <w:rsid w:val="00B05B5D"/>
    <w:rsid w:val="00B07864"/>
    <w:rsid w:val="00B07C02"/>
    <w:rsid w:val="00B11217"/>
    <w:rsid w:val="00B1145F"/>
    <w:rsid w:val="00B1259E"/>
    <w:rsid w:val="00B13B7D"/>
    <w:rsid w:val="00B143DA"/>
    <w:rsid w:val="00B1502A"/>
    <w:rsid w:val="00B155E4"/>
    <w:rsid w:val="00B16B8B"/>
    <w:rsid w:val="00B20201"/>
    <w:rsid w:val="00B21041"/>
    <w:rsid w:val="00B21220"/>
    <w:rsid w:val="00B2164A"/>
    <w:rsid w:val="00B21B27"/>
    <w:rsid w:val="00B21E1B"/>
    <w:rsid w:val="00B21F55"/>
    <w:rsid w:val="00B21F56"/>
    <w:rsid w:val="00B22C3C"/>
    <w:rsid w:val="00B22ED4"/>
    <w:rsid w:val="00B22F8D"/>
    <w:rsid w:val="00B23FCC"/>
    <w:rsid w:val="00B25527"/>
    <w:rsid w:val="00B256BC"/>
    <w:rsid w:val="00B26BC4"/>
    <w:rsid w:val="00B305B0"/>
    <w:rsid w:val="00B3313C"/>
    <w:rsid w:val="00B335A7"/>
    <w:rsid w:val="00B34884"/>
    <w:rsid w:val="00B3743C"/>
    <w:rsid w:val="00B3759B"/>
    <w:rsid w:val="00B37D0A"/>
    <w:rsid w:val="00B40363"/>
    <w:rsid w:val="00B40B33"/>
    <w:rsid w:val="00B411FF"/>
    <w:rsid w:val="00B42BA2"/>
    <w:rsid w:val="00B42F76"/>
    <w:rsid w:val="00B43BB4"/>
    <w:rsid w:val="00B44182"/>
    <w:rsid w:val="00B46557"/>
    <w:rsid w:val="00B4685E"/>
    <w:rsid w:val="00B50975"/>
    <w:rsid w:val="00B50C47"/>
    <w:rsid w:val="00B52059"/>
    <w:rsid w:val="00B530BB"/>
    <w:rsid w:val="00B53297"/>
    <w:rsid w:val="00B53859"/>
    <w:rsid w:val="00B55E73"/>
    <w:rsid w:val="00B56A76"/>
    <w:rsid w:val="00B6066A"/>
    <w:rsid w:val="00B60E7A"/>
    <w:rsid w:val="00B6180B"/>
    <w:rsid w:val="00B6221E"/>
    <w:rsid w:val="00B622FA"/>
    <w:rsid w:val="00B63602"/>
    <w:rsid w:val="00B64F14"/>
    <w:rsid w:val="00B64F94"/>
    <w:rsid w:val="00B6523D"/>
    <w:rsid w:val="00B65713"/>
    <w:rsid w:val="00B658A1"/>
    <w:rsid w:val="00B65D70"/>
    <w:rsid w:val="00B66786"/>
    <w:rsid w:val="00B70BD3"/>
    <w:rsid w:val="00B736B9"/>
    <w:rsid w:val="00B739BB"/>
    <w:rsid w:val="00B765DD"/>
    <w:rsid w:val="00B76FE4"/>
    <w:rsid w:val="00B802EF"/>
    <w:rsid w:val="00B8382F"/>
    <w:rsid w:val="00B842C8"/>
    <w:rsid w:val="00B8528C"/>
    <w:rsid w:val="00B852FB"/>
    <w:rsid w:val="00B8545D"/>
    <w:rsid w:val="00B86104"/>
    <w:rsid w:val="00B86703"/>
    <w:rsid w:val="00B8683B"/>
    <w:rsid w:val="00B86F4B"/>
    <w:rsid w:val="00B871E5"/>
    <w:rsid w:val="00B87C10"/>
    <w:rsid w:val="00B90581"/>
    <w:rsid w:val="00B90B4B"/>
    <w:rsid w:val="00B9111A"/>
    <w:rsid w:val="00B91CC1"/>
    <w:rsid w:val="00B93F35"/>
    <w:rsid w:val="00B94118"/>
    <w:rsid w:val="00B941FC"/>
    <w:rsid w:val="00B9437F"/>
    <w:rsid w:val="00B94EF9"/>
    <w:rsid w:val="00B95E4C"/>
    <w:rsid w:val="00B96028"/>
    <w:rsid w:val="00B965F6"/>
    <w:rsid w:val="00B97398"/>
    <w:rsid w:val="00BA02D6"/>
    <w:rsid w:val="00BA0693"/>
    <w:rsid w:val="00BA09E6"/>
    <w:rsid w:val="00BA1D8E"/>
    <w:rsid w:val="00BA2DC9"/>
    <w:rsid w:val="00BA3FFB"/>
    <w:rsid w:val="00BA75DE"/>
    <w:rsid w:val="00BA7B37"/>
    <w:rsid w:val="00BB032D"/>
    <w:rsid w:val="00BB041A"/>
    <w:rsid w:val="00BB14D1"/>
    <w:rsid w:val="00BB3801"/>
    <w:rsid w:val="00BB4613"/>
    <w:rsid w:val="00BB4E53"/>
    <w:rsid w:val="00BB555C"/>
    <w:rsid w:val="00BB5BD6"/>
    <w:rsid w:val="00BB63F6"/>
    <w:rsid w:val="00BC0026"/>
    <w:rsid w:val="00BC485D"/>
    <w:rsid w:val="00BC50F5"/>
    <w:rsid w:val="00BC5C8E"/>
    <w:rsid w:val="00BC744A"/>
    <w:rsid w:val="00BD0298"/>
    <w:rsid w:val="00BD15F9"/>
    <w:rsid w:val="00BD2017"/>
    <w:rsid w:val="00BD318C"/>
    <w:rsid w:val="00BD358F"/>
    <w:rsid w:val="00BD55C4"/>
    <w:rsid w:val="00BD5E53"/>
    <w:rsid w:val="00BD6D0B"/>
    <w:rsid w:val="00BD744E"/>
    <w:rsid w:val="00BE0328"/>
    <w:rsid w:val="00BE1A91"/>
    <w:rsid w:val="00BE218C"/>
    <w:rsid w:val="00BE3F3C"/>
    <w:rsid w:val="00BE40FF"/>
    <w:rsid w:val="00BE437F"/>
    <w:rsid w:val="00BE6F4C"/>
    <w:rsid w:val="00BE7090"/>
    <w:rsid w:val="00BE73E8"/>
    <w:rsid w:val="00BE74F7"/>
    <w:rsid w:val="00BE779C"/>
    <w:rsid w:val="00BF00D8"/>
    <w:rsid w:val="00BF1D2A"/>
    <w:rsid w:val="00BF39CF"/>
    <w:rsid w:val="00BF6024"/>
    <w:rsid w:val="00C00860"/>
    <w:rsid w:val="00C00AC3"/>
    <w:rsid w:val="00C00D27"/>
    <w:rsid w:val="00C00ECC"/>
    <w:rsid w:val="00C01F85"/>
    <w:rsid w:val="00C0210C"/>
    <w:rsid w:val="00C066AE"/>
    <w:rsid w:val="00C06F39"/>
    <w:rsid w:val="00C1004E"/>
    <w:rsid w:val="00C103BA"/>
    <w:rsid w:val="00C1134C"/>
    <w:rsid w:val="00C1135D"/>
    <w:rsid w:val="00C12ADD"/>
    <w:rsid w:val="00C131D0"/>
    <w:rsid w:val="00C148B6"/>
    <w:rsid w:val="00C15414"/>
    <w:rsid w:val="00C15797"/>
    <w:rsid w:val="00C15B52"/>
    <w:rsid w:val="00C16D10"/>
    <w:rsid w:val="00C17AA7"/>
    <w:rsid w:val="00C20660"/>
    <w:rsid w:val="00C20F40"/>
    <w:rsid w:val="00C221AD"/>
    <w:rsid w:val="00C22ADD"/>
    <w:rsid w:val="00C24419"/>
    <w:rsid w:val="00C259BC"/>
    <w:rsid w:val="00C25AFF"/>
    <w:rsid w:val="00C277E3"/>
    <w:rsid w:val="00C27CEC"/>
    <w:rsid w:val="00C306C0"/>
    <w:rsid w:val="00C32872"/>
    <w:rsid w:val="00C33C73"/>
    <w:rsid w:val="00C34B9F"/>
    <w:rsid w:val="00C35C21"/>
    <w:rsid w:val="00C3643F"/>
    <w:rsid w:val="00C36FBE"/>
    <w:rsid w:val="00C373FB"/>
    <w:rsid w:val="00C40A93"/>
    <w:rsid w:val="00C40EC3"/>
    <w:rsid w:val="00C40FB9"/>
    <w:rsid w:val="00C4107C"/>
    <w:rsid w:val="00C4217E"/>
    <w:rsid w:val="00C442A6"/>
    <w:rsid w:val="00C50319"/>
    <w:rsid w:val="00C52DD2"/>
    <w:rsid w:val="00C535AC"/>
    <w:rsid w:val="00C54770"/>
    <w:rsid w:val="00C54C91"/>
    <w:rsid w:val="00C570AF"/>
    <w:rsid w:val="00C5722A"/>
    <w:rsid w:val="00C5749E"/>
    <w:rsid w:val="00C57BFF"/>
    <w:rsid w:val="00C60BC5"/>
    <w:rsid w:val="00C6427F"/>
    <w:rsid w:val="00C6622B"/>
    <w:rsid w:val="00C66764"/>
    <w:rsid w:val="00C66EE2"/>
    <w:rsid w:val="00C670BA"/>
    <w:rsid w:val="00C673A6"/>
    <w:rsid w:val="00C70979"/>
    <w:rsid w:val="00C70B7E"/>
    <w:rsid w:val="00C71236"/>
    <w:rsid w:val="00C71722"/>
    <w:rsid w:val="00C723AF"/>
    <w:rsid w:val="00C74072"/>
    <w:rsid w:val="00C74B6E"/>
    <w:rsid w:val="00C7538D"/>
    <w:rsid w:val="00C77CBD"/>
    <w:rsid w:val="00C77D57"/>
    <w:rsid w:val="00C81258"/>
    <w:rsid w:val="00C82832"/>
    <w:rsid w:val="00C8339C"/>
    <w:rsid w:val="00C837EE"/>
    <w:rsid w:val="00C843CA"/>
    <w:rsid w:val="00C84B11"/>
    <w:rsid w:val="00C84D50"/>
    <w:rsid w:val="00C86E94"/>
    <w:rsid w:val="00C87C2F"/>
    <w:rsid w:val="00C908BD"/>
    <w:rsid w:val="00C90A04"/>
    <w:rsid w:val="00C910BA"/>
    <w:rsid w:val="00C91AA6"/>
    <w:rsid w:val="00C92505"/>
    <w:rsid w:val="00C93069"/>
    <w:rsid w:val="00C931A2"/>
    <w:rsid w:val="00C93CF5"/>
    <w:rsid w:val="00C94338"/>
    <w:rsid w:val="00C946E9"/>
    <w:rsid w:val="00C95ACA"/>
    <w:rsid w:val="00C960CF"/>
    <w:rsid w:val="00C9670D"/>
    <w:rsid w:val="00C9729F"/>
    <w:rsid w:val="00C9790A"/>
    <w:rsid w:val="00CA11FB"/>
    <w:rsid w:val="00CA1F08"/>
    <w:rsid w:val="00CA1F25"/>
    <w:rsid w:val="00CA283E"/>
    <w:rsid w:val="00CA4C44"/>
    <w:rsid w:val="00CA50A3"/>
    <w:rsid w:val="00CA543A"/>
    <w:rsid w:val="00CA5782"/>
    <w:rsid w:val="00CA5BBB"/>
    <w:rsid w:val="00CA6082"/>
    <w:rsid w:val="00CA7AEF"/>
    <w:rsid w:val="00CA7CA9"/>
    <w:rsid w:val="00CB09B1"/>
    <w:rsid w:val="00CB1740"/>
    <w:rsid w:val="00CB27A7"/>
    <w:rsid w:val="00CB3073"/>
    <w:rsid w:val="00CB5502"/>
    <w:rsid w:val="00CB670F"/>
    <w:rsid w:val="00CB7AC4"/>
    <w:rsid w:val="00CC10BE"/>
    <w:rsid w:val="00CC2818"/>
    <w:rsid w:val="00CC2F26"/>
    <w:rsid w:val="00CC477D"/>
    <w:rsid w:val="00CC5353"/>
    <w:rsid w:val="00CC5F3F"/>
    <w:rsid w:val="00CD0735"/>
    <w:rsid w:val="00CD0BFC"/>
    <w:rsid w:val="00CD1C1F"/>
    <w:rsid w:val="00CD22D1"/>
    <w:rsid w:val="00CD2A7F"/>
    <w:rsid w:val="00CD36D9"/>
    <w:rsid w:val="00CD3B0E"/>
    <w:rsid w:val="00CD3B97"/>
    <w:rsid w:val="00CD3BDA"/>
    <w:rsid w:val="00CD4F51"/>
    <w:rsid w:val="00CD5633"/>
    <w:rsid w:val="00CD776A"/>
    <w:rsid w:val="00CD7843"/>
    <w:rsid w:val="00CE12C7"/>
    <w:rsid w:val="00CE145E"/>
    <w:rsid w:val="00CE1C80"/>
    <w:rsid w:val="00CE2561"/>
    <w:rsid w:val="00CE3230"/>
    <w:rsid w:val="00CE369E"/>
    <w:rsid w:val="00CE37EB"/>
    <w:rsid w:val="00CE4177"/>
    <w:rsid w:val="00CE64F0"/>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0084"/>
    <w:rsid w:val="00D148A9"/>
    <w:rsid w:val="00D157B7"/>
    <w:rsid w:val="00D160E1"/>
    <w:rsid w:val="00D160EF"/>
    <w:rsid w:val="00D17281"/>
    <w:rsid w:val="00D17BDF"/>
    <w:rsid w:val="00D17DD0"/>
    <w:rsid w:val="00D204CA"/>
    <w:rsid w:val="00D2052A"/>
    <w:rsid w:val="00D22137"/>
    <w:rsid w:val="00D2218E"/>
    <w:rsid w:val="00D22739"/>
    <w:rsid w:val="00D241A4"/>
    <w:rsid w:val="00D246C2"/>
    <w:rsid w:val="00D25C82"/>
    <w:rsid w:val="00D27608"/>
    <w:rsid w:val="00D30600"/>
    <w:rsid w:val="00D32087"/>
    <w:rsid w:val="00D322BC"/>
    <w:rsid w:val="00D332D7"/>
    <w:rsid w:val="00D3541D"/>
    <w:rsid w:val="00D370A8"/>
    <w:rsid w:val="00D37B8E"/>
    <w:rsid w:val="00D408CA"/>
    <w:rsid w:val="00D41480"/>
    <w:rsid w:val="00D415B7"/>
    <w:rsid w:val="00D4164C"/>
    <w:rsid w:val="00D4298A"/>
    <w:rsid w:val="00D434B7"/>
    <w:rsid w:val="00D44208"/>
    <w:rsid w:val="00D4442C"/>
    <w:rsid w:val="00D44C33"/>
    <w:rsid w:val="00D45D61"/>
    <w:rsid w:val="00D465D1"/>
    <w:rsid w:val="00D472F0"/>
    <w:rsid w:val="00D50CDE"/>
    <w:rsid w:val="00D50D14"/>
    <w:rsid w:val="00D51954"/>
    <w:rsid w:val="00D5279B"/>
    <w:rsid w:val="00D52CB9"/>
    <w:rsid w:val="00D52D6B"/>
    <w:rsid w:val="00D54321"/>
    <w:rsid w:val="00D54636"/>
    <w:rsid w:val="00D547CD"/>
    <w:rsid w:val="00D54FB9"/>
    <w:rsid w:val="00D554C0"/>
    <w:rsid w:val="00D56132"/>
    <w:rsid w:val="00D6202B"/>
    <w:rsid w:val="00D62ABC"/>
    <w:rsid w:val="00D62BA6"/>
    <w:rsid w:val="00D633BE"/>
    <w:rsid w:val="00D63A5D"/>
    <w:rsid w:val="00D670EE"/>
    <w:rsid w:val="00D67C37"/>
    <w:rsid w:val="00D67DAF"/>
    <w:rsid w:val="00D705C7"/>
    <w:rsid w:val="00D70DF4"/>
    <w:rsid w:val="00D712DF"/>
    <w:rsid w:val="00D72C0C"/>
    <w:rsid w:val="00D743A6"/>
    <w:rsid w:val="00D74F08"/>
    <w:rsid w:val="00D75347"/>
    <w:rsid w:val="00D76AD7"/>
    <w:rsid w:val="00D77616"/>
    <w:rsid w:val="00D80451"/>
    <w:rsid w:val="00D81815"/>
    <w:rsid w:val="00D820D3"/>
    <w:rsid w:val="00D82765"/>
    <w:rsid w:val="00D83E2D"/>
    <w:rsid w:val="00D8435F"/>
    <w:rsid w:val="00D8548B"/>
    <w:rsid w:val="00D85B96"/>
    <w:rsid w:val="00D86293"/>
    <w:rsid w:val="00D873EA"/>
    <w:rsid w:val="00D87E8F"/>
    <w:rsid w:val="00D92E5F"/>
    <w:rsid w:val="00D9353E"/>
    <w:rsid w:val="00D9390F"/>
    <w:rsid w:val="00D93C0C"/>
    <w:rsid w:val="00D94208"/>
    <w:rsid w:val="00D94BF1"/>
    <w:rsid w:val="00D9608C"/>
    <w:rsid w:val="00DA0893"/>
    <w:rsid w:val="00DA0EE7"/>
    <w:rsid w:val="00DA1579"/>
    <w:rsid w:val="00DA25BC"/>
    <w:rsid w:val="00DA2742"/>
    <w:rsid w:val="00DA2A67"/>
    <w:rsid w:val="00DA32CE"/>
    <w:rsid w:val="00DA360B"/>
    <w:rsid w:val="00DA4667"/>
    <w:rsid w:val="00DB024C"/>
    <w:rsid w:val="00DB0D24"/>
    <w:rsid w:val="00DB0D6A"/>
    <w:rsid w:val="00DB125B"/>
    <w:rsid w:val="00DB13B2"/>
    <w:rsid w:val="00DB2700"/>
    <w:rsid w:val="00DB2BAF"/>
    <w:rsid w:val="00DB4A5E"/>
    <w:rsid w:val="00DB65C6"/>
    <w:rsid w:val="00DB6E4F"/>
    <w:rsid w:val="00DC11E3"/>
    <w:rsid w:val="00DC5139"/>
    <w:rsid w:val="00DC5735"/>
    <w:rsid w:val="00DC687B"/>
    <w:rsid w:val="00DC7140"/>
    <w:rsid w:val="00DD0F6F"/>
    <w:rsid w:val="00DD1A4B"/>
    <w:rsid w:val="00DD223D"/>
    <w:rsid w:val="00DD2BF2"/>
    <w:rsid w:val="00DD2EB2"/>
    <w:rsid w:val="00DD31A9"/>
    <w:rsid w:val="00DD5DDD"/>
    <w:rsid w:val="00DD65EE"/>
    <w:rsid w:val="00DD669A"/>
    <w:rsid w:val="00DD72A9"/>
    <w:rsid w:val="00DD7432"/>
    <w:rsid w:val="00DE03FC"/>
    <w:rsid w:val="00DE2EF3"/>
    <w:rsid w:val="00DE2F1D"/>
    <w:rsid w:val="00DE31C0"/>
    <w:rsid w:val="00DE4734"/>
    <w:rsid w:val="00DE4869"/>
    <w:rsid w:val="00DE4E97"/>
    <w:rsid w:val="00DE60EF"/>
    <w:rsid w:val="00DE6525"/>
    <w:rsid w:val="00DE6D3B"/>
    <w:rsid w:val="00DE6FD2"/>
    <w:rsid w:val="00DE7CBC"/>
    <w:rsid w:val="00DF02B0"/>
    <w:rsid w:val="00DF0681"/>
    <w:rsid w:val="00DF0C2D"/>
    <w:rsid w:val="00DF1C80"/>
    <w:rsid w:val="00DF2EE5"/>
    <w:rsid w:val="00DF3663"/>
    <w:rsid w:val="00DF4927"/>
    <w:rsid w:val="00DF6A45"/>
    <w:rsid w:val="00DF6A64"/>
    <w:rsid w:val="00DF7C5B"/>
    <w:rsid w:val="00E009C3"/>
    <w:rsid w:val="00E01F92"/>
    <w:rsid w:val="00E02421"/>
    <w:rsid w:val="00E02986"/>
    <w:rsid w:val="00E03665"/>
    <w:rsid w:val="00E03D45"/>
    <w:rsid w:val="00E03D9F"/>
    <w:rsid w:val="00E05F03"/>
    <w:rsid w:val="00E05F3A"/>
    <w:rsid w:val="00E0686B"/>
    <w:rsid w:val="00E1209B"/>
    <w:rsid w:val="00E126EB"/>
    <w:rsid w:val="00E13273"/>
    <w:rsid w:val="00E1337D"/>
    <w:rsid w:val="00E1385D"/>
    <w:rsid w:val="00E14418"/>
    <w:rsid w:val="00E14FF7"/>
    <w:rsid w:val="00E15015"/>
    <w:rsid w:val="00E15F1E"/>
    <w:rsid w:val="00E17CF3"/>
    <w:rsid w:val="00E17EA6"/>
    <w:rsid w:val="00E2271E"/>
    <w:rsid w:val="00E256F9"/>
    <w:rsid w:val="00E25B10"/>
    <w:rsid w:val="00E27B5E"/>
    <w:rsid w:val="00E30ACC"/>
    <w:rsid w:val="00E30C75"/>
    <w:rsid w:val="00E32531"/>
    <w:rsid w:val="00E348B3"/>
    <w:rsid w:val="00E36548"/>
    <w:rsid w:val="00E3735B"/>
    <w:rsid w:val="00E403E0"/>
    <w:rsid w:val="00E40418"/>
    <w:rsid w:val="00E4164C"/>
    <w:rsid w:val="00E4169B"/>
    <w:rsid w:val="00E41FE4"/>
    <w:rsid w:val="00E428EC"/>
    <w:rsid w:val="00E44F6D"/>
    <w:rsid w:val="00E44F7C"/>
    <w:rsid w:val="00E45012"/>
    <w:rsid w:val="00E457A5"/>
    <w:rsid w:val="00E45842"/>
    <w:rsid w:val="00E4675B"/>
    <w:rsid w:val="00E46C13"/>
    <w:rsid w:val="00E47160"/>
    <w:rsid w:val="00E5020E"/>
    <w:rsid w:val="00E50CFE"/>
    <w:rsid w:val="00E51977"/>
    <w:rsid w:val="00E51A16"/>
    <w:rsid w:val="00E527C7"/>
    <w:rsid w:val="00E536F5"/>
    <w:rsid w:val="00E53D8A"/>
    <w:rsid w:val="00E566CC"/>
    <w:rsid w:val="00E57533"/>
    <w:rsid w:val="00E577B7"/>
    <w:rsid w:val="00E57D05"/>
    <w:rsid w:val="00E607B0"/>
    <w:rsid w:val="00E633B9"/>
    <w:rsid w:val="00E6373E"/>
    <w:rsid w:val="00E6420D"/>
    <w:rsid w:val="00E64237"/>
    <w:rsid w:val="00E6489A"/>
    <w:rsid w:val="00E6617A"/>
    <w:rsid w:val="00E67229"/>
    <w:rsid w:val="00E67D58"/>
    <w:rsid w:val="00E70A0D"/>
    <w:rsid w:val="00E70B20"/>
    <w:rsid w:val="00E7277B"/>
    <w:rsid w:val="00E72FB5"/>
    <w:rsid w:val="00E73849"/>
    <w:rsid w:val="00E73D27"/>
    <w:rsid w:val="00E73D77"/>
    <w:rsid w:val="00E75240"/>
    <w:rsid w:val="00E757DA"/>
    <w:rsid w:val="00E77BED"/>
    <w:rsid w:val="00E80EF5"/>
    <w:rsid w:val="00E817D9"/>
    <w:rsid w:val="00E83D26"/>
    <w:rsid w:val="00E847BC"/>
    <w:rsid w:val="00E848F0"/>
    <w:rsid w:val="00E85DC7"/>
    <w:rsid w:val="00E87A4F"/>
    <w:rsid w:val="00E87EA9"/>
    <w:rsid w:val="00E90691"/>
    <w:rsid w:val="00E9143D"/>
    <w:rsid w:val="00E931A1"/>
    <w:rsid w:val="00E942FD"/>
    <w:rsid w:val="00E95348"/>
    <w:rsid w:val="00E9706C"/>
    <w:rsid w:val="00E975FD"/>
    <w:rsid w:val="00E97689"/>
    <w:rsid w:val="00E97E4D"/>
    <w:rsid w:val="00EA086C"/>
    <w:rsid w:val="00EA090F"/>
    <w:rsid w:val="00EA149B"/>
    <w:rsid w:val="00EA3400"/>
    <w:rsid w:val="00EA3E03"/>
    <w:rsid w:val="00EA693B"/>
    <w:rsid w:val="00EA6A06"/>
    <w:rsid w:val="00EA772A"/>
    <w:rsid w:val="00EA7814"/>
    <w:rsid w:val="00EA7E9C"/>
    <w:rsid w:val="00EB0718"/>
    <w:rsid w:val="00EB0ADB"/>
    <w:rsid w:val="00EB11B7"/>
    <w:rsid w:val="00EB1543"/>
    <w:rsid w:val="00EB2712"/>
    <w:rsid w:val="00EB4107"/>
    <w:rsid w:val="00EB4838"/>
    <w:rsid w:val="00EB4B2B"/>
    <w:rsid w:val="00EB57EE"/>
    <w:rsid w:val="00EB68A5"/>
    <w:rsid w:val="00EB736E"/>
    <w:rsid w:val="00EBC083"/>
    <w:rsid w:val="00EC271F"/>
    <w:rsid w:val="00EC2CA4"/>
    <w:rsid w:val="00EC33D5"/>
    <w:rsid w:val="00EC638C"/>
    <w:rsid w:val="00EC678C"/>
    <w:rsid w:val="00EC68AB"/>
    <w:rsid w:val="00EC71C5"/>
    <w:rsid w:val="00ED0CBA"/>
    <w:rsid w:val="00ED44A8"/>
    <w:rsid w:val="00ED4715"/>
    <w:rsid w:val="00ED5867"/>
    <w:rsid w:val="00ED5D3F"/>
    <w:rsid w:val="00ED783C"/>
    <w:rsid w:val="00EE109D"/>
    <w:rsid w:val="00EE1410"/>
    <w:rsid w:val="00EE1E0B"/>
    <w:rsid w:val="00EE2614"/>
    <w:rsid w:val="00EE2684"/>
    <w:rsid w:val="00EE3C4E"/>
    <w:rsid w:val="00EE40A0"/>
    <w:rsid w:val="00EE7F42"/>
    <w:rsid w:val="00EF2204"/>
    <w:rsid w:val="00EF2AC8"/>
    <w:rsid w:val="00EF3989"/>
    <w:rsid w:val="00EF66F2"/>
    <w:rsid w:val="00EF6F6E"/>
    <w:rsid w:val="00F005B4"/>
    <w:rsid w:val="00F02575"/>
    <w:rsid w:val="00F05738"/>
    <w:rsid w:val="00F07A67"/>
    <w:rsid w:val="00F10040"/>
    <w:rsid w:val="00F109E1"/>
    <w:rsid w:val="00F11417"/>
    <w:rsid w:val="00F148CE"/>
    <w:rsid w:val="00F152D3"/>
    <w:rsid w:val="00F1538B"/>
    <w:rsid w:val="00F158EB"/>
    <w:rsid w:val="00F1622E"/>
    <w:rsid w:val="00F205C3"/>
    <w:rsid w:val="00F20729"/>
    <w:rsid w:val="00F21EE1"/>
    <w:rsid w:val="00F23046"/>
    <w:rsid w:val="00F242FC"/>
    <w:rsid w:val="00F24817"/>
    <w:rsid w:val="00F24EB5"/>
    <w:rsid w:val="00F25603"/>
    <w:rsid w:val="00F26D6D"/>
    <w:rsid w:val="00F30CA3"/>
    <w:rsid w:val="00F33E70"/>
    <w:rsid w:val="00F36E95"/>
    <w:rsid w:val="00F371B3"/>
    <w:rsid w:val="00F37A74"/>
    <w:rsid w:val="00F40F7B"/>
    <w:rsid w:val="00F41119"/>
    <w:rsid w:val="00F41A21"/>
    <w:rsid w:val="00F41DF5"/>
    <w:rsid w:val="00F423FA"/>
    <w:rsid w:val="00F42E1F"/>
    <w:rsid w:val="00F43A71"/>
    <w:rsid w:val="00F4407D"/>
    <w:rsid w:val="00F44A7A"/>
    <w:rsid w:val="00F457A7"/>
    <w:rsid w:val="00F50D0A"/>
    <w:rsid w:val="00F524BD"/>
    <w:rsid w:val="00F525CA"/>
    <w:rsid w:val="00F52CBD"/>
    <w:rsid w:val="00F5475A"/>
    <w:rsid w:val="00F55989"/>
    <w:rsid w:val="00F573D8"/>
    <w:rsid w:val="00F6060F"/>
    <w:rsid w:val="00F60D4F"/>
    <w:rsid w:val="00F60DA7"/>
    <w:rsid w:val="00F610B7"/>
    <w:rsid w:val="00F61A10"/>
    <w:rsid w:val="00F61B31"/>
    <w:rsid w:val="00F62DB8"/>
    <w:rsid w:val="00F64037"/>
    <w:rsid w:val="00F647DB"/>
    <w:rsid w:val="00F66A19"/>
    <w:rsid w:val="00F73196"/>
    <w:rsid w:val="00F745C2"/>
    <w:rsid w:val="00F75653"/>
    <w:rsid w:val="00F76019"/>
    <w:rsid w:val="00F77E5B"/>
    <w:rsid w:val="00F80923"/>
    <w:rsid w:val="00F81443"/>
    <w:rsid w:val="00F81774"/>
    <w:rsid w:val="00F8211D"/>
    <w:rsid w:val="00F82263"/>
    <w:rsid w:val="00F82702"/>
    <w:rsid w:val="00F82A8D"/>
    <w:rsid w:val="00F850FF"/>
    <w:rsid w:val="00F85BB2"/>
    <w:rsid w:val="00F86366"/>
    <w:rsid w:val="00F86B7A"/>
    <w:rsid w:val="00F914D6"/>
    <w:rsid w:val="00F9267D"/>
    <w:rsid w:val="00F92D57"/>
    <w:rsid w:val="00F92F1A"/>
    <w:rsid w:val="00F94BDA"/>
    <w:rsid w:val="00F950F6"/>
    <w:rsid w:val="00F966BE"/>
    <w:rsid w:val="00F9746F"/>
    <w:rsid w:val="00F97695"/>
    <w:rsid w:val="00F97A6E"/>
    <w:rsid w:val="00F97C41"/>
    <w:rsid w:val="00FA03E7"/>
    <w:rsid w:val="00FA06DD"/>
    <w:rsid w:val="00FA0A70"/>
    <w:rsid w:val="00FA0CBB"/>
    <w:rsid w:val="00FA0DA6"/>
    <w:rsid w:val="00FA0FCE"/>
    <w:rsid w:val="00FA1669"/>
    <w:rsid w:val="00FA1FF9"/>
    <w:rsid w:val="00FA2B14"/>
    <w:rsid w:val="00FA2E02"/>
    <w:rsid w:val="00FA35DE"/>
    <w:rsid w:val="00FA46BA"/>
    <w:rsid w:val="00FA4CDD"/>
    <w:rsid w:val="00FA5533"/>
    <w:rsid w:val="00FA6962"/>
    <w:rsid w:val="00FA7283"/>
    <w:rsid w:val="00FB0168"/>
    <w:rsid w:val="00FB03E0"/>
    <w:rsid w:val="00FB0FA2"/>
    <w:rsid w:val="00FB3E29"/>
    <w:rsid w:val="00FB429E"/>
    <w:rsid w:val="00FB5021"/>
    <w:rsid w:val="00FB65FD"/>
    <w:rsid w:val="00FB6863"/>
    <w:rsid w:val="00FC039B"/>
    <w:rsid w:val="00FC1693"/>
    <w:rsid w:val="00FC1B9E"/>
    <w:rsid w:val="00FC2696"/>
    <w:rsid w:val="00FC2B8A"/>
    <w:rsid w:val="00FC3059"/>
    <w:rsid w:val="00FC3085"/>
    <w:rsid w:val="00FC3100"/>
    <w:rsid w:val="00FC3767"/>
    <w:rsid w:val="00FC4AD2"/>
    <w:rsid w:val="00FC6E92"/>
    <w:rsid w:val="00FC7AD5"/>
    <w:rsid w:val="00FD0021"/>
    <w:rsid w:val="00FD09E7"/>
    <w:rsid w:val="00FD0DEB"/>
    <w:rsid w:val="00FD1EC4"/>
    <w:rsid w:val="00FD25A2"/>
    <w:rsid w:val="00FD26DD"/>
    <w:rsid w:val="00FD28E4"/>
    <w:rsid w:val="00FD40D7"/>
    <w:rsid w:val="00FD42A0"/>
    <w:rsid w:val="00FD5BB5"/>
    <w:rsid w:val="00FD7D0F"/>
    <w:rsid w:val="00FD7F96"/>
    <w:rsid w:val="00FE037B"/>
    <w:rsid w:val="00FE0D21"/>
    <w:rsid w:val="00FE1B6B"/>
    <w:rsid w:val="00FE1C26"/>
    <w:rsid w:val="00FE2253"/>
    <w:rsid w:val="00FE3AAE"/>
    <w:rsid w:val="00FE4EE9"/>
    <w:rsid w:val="00FE5D8C"/>
    <w:rsid w:val="00FF2022"/>
    <w:rsid w:val="00FF344D"/>
    <w:rsid w:val="00FF489C"/>
    <w:rsid w:val="00FF4A66"/>
    <w:rsid w:val="00FF5238"/>
    <w:rsid w:val="00FF5396"/>
    <w:rsid w:val="00FF5678"/>
    <w:rsid w:val="00FF5D47"/>
    <w:rsid w:val="050A2614"/>
    <w:rsid w:val="051C1724"/>
    <w:rsid w:val="05221F39"/>
    <w:rsid w:val="054CBD08"/>
    <w:rsid w:val="05A60949"/>
    <w:rsid w:val="05C1761B"/>
    <w:rsid w:val="062DC6D6"/>
    <w:rsid w:val="06DE52A6"/>
    <w:rsid w:val="07F1E581"/>
    <w:rsid w:val="07F5989A"/>
    <w:rsid w:val="0849432C"/>
    <w:rsid w:val="08845DCA"/>
    <w:rsid w:val="08F7271C"/>
    <w:rsid w:val="09BAADB8"/>
    <w:rsid w:val="09EBE62E"/>
    <w:rsid w:val="09F640B5"/>
    <w:rsid w:val="0A79C6A3"/>
    <w:rsid w:val="0A887EC8"/>
    <w:rsid w:val="0B11B3FA"/>
    <w:rsid w:val="0B2DA8FC"/>
    <w:rsid w:val="0D3C8542"/>
    <w:rsid w:val="0F479D6A"/>
    <w:rsid w:val="106FD56B"/>
    <w:rsid w:val="121B0373"/>
    <w:rsid w:val="1288F83E"/>
    <w:rsid w:val="13301548"/>
    <w:rsid w:val="140DED19"/>
    <w:rsid w:val="151384A4"/>
    <w:rsid w:val="167525F3"/>
    <w:rsid w:val="16EC8C34"/>
    <w:rsid w:val="1737CC3B"/>
    <w:rsid w:val="1763AEF6"/>
    <w:rsid w:val="17CAEE04"/>
    <w:rsid w:val="18208EA3"/>
    <w:rsid w:val="18815347"/>
    <w:rsid w:val="19475E34"/>
    <w:rsid w:val="1AD8C729"/>
    <w:rsid w:val="1B8A1EC4"/>
    <w:rsid w:val="1CC54FFB"/>
    <w:rsid w:val="1D7BEA4D"/>
    <w:rsid w:val="1DB41AB1"/>
    <w:rsid w:val="1F719BD2"/>
    <w:rsid w:val="202AA469"/>
    <w:rsid w:val="203BDF40"/>
    <w:rsid w:val="203C9ED8"/>
    <w:rsid w:val="20F3FF33"/>
    <w:rsid w:val="22A415B2"/>
    <w:rsid w:val="22B49FF9"/>
    <w:rsid w:val="22E81082"/>
    <w:rsid w:val="235E4E8F"/>
    <w:rsid w:val="239678C7"/>
    <w:rsid w:val="24519124"/>
    <w:rsid w:val="282A072A"/>
    <w:rsid w:val="286B228A"/>
    <w:rsid w:val="29210853"/>
    <w:rsid w:val="29E4D86C"/>
    <w:rsid w:val="29F05DBC"/>
    <w:rsid w:val="2ABCF775"/>
    <w:rsid w:val="2B804426"/>
    <w:rsid w:val="2B884A1C"/>
    <w:rsid w:val="2BF22DFF"/>
    <w:rsid w:val="2C45FC0C"/>
    <w:rsid w:val="2C5245AB"/>
    <w:rsid w:val="2E4B8647"/>
    <w:rsid w:val="2E8A3BA2"/>
    <w:rsid w:val="2EBFEADE"/>
    <w:rsid w:val="30776198"/>
    <w:rsid w:val="30EE446B"/>
    <w:rsid w:val="317BC9B1"/>
    <w:rsid w:val="3212F872"/>
    <w:rsid w:val="32B8621A"/>
    <w:rsid w:val="32E3AD44"/>
    <w:rsid w:val="33179A12"/>
    <w:rsid w:val="334B9D49"/>
    <w:rsid w:val="340D23E4"/>
    <w:rsid w:val="347AD8FE"/>
    <w:rsid w:val="349A4216"/>
    <w:rsid w:val="34FDB4BF"/>
    <w:rsid w:val="36932C2C"/>
    <w:rsid w:val="36BFE0F8"/>
    <w:rsid w:val="36F3D1B6"/>
    <w:rsid w:val="37111E18"/>
    <w:rsid w:val="371D17D7"/>
    <w:rsid w:val="3754389E"/>
    <w:rsid w:val="37A5F596"/>
    <w:rsid w:val="381D00AB"/>
    <w:rsid w:val="38768BAF"/>
    <w:rsid w:val="3924915D"/>
    <w:rsid w:val="395913CB"/>
    <w:rsid w:val="39EDFE17"/>
    <w:rsid w:val="3A577F96"/>
    <w:rsid w:val="3ADB9F42"/>
    <w:rsid w:val="3B164670"/>
    <w:rsid w:val="3B5E478B"/>
    <w:rsid w:val="3B9EBA1D"/>
    <w:rsid w:val="3C618BFC"/>
    <w:rsid w:val="3CDD504E"/>
    <w:rsid w:val="3EEA867C"/>
    <w:rsid w:val="3FC2D3D0"/>
    <w:rsid w:val="3FD28DC5"/>
    <w:rsid w:val="401D5648"/>
    <w:rsid w:val="4091FD28"/>
    <w:rsid w:val="409BD716"/>
    <w:rsid w:val="40A0CA2A"/>
    <w:rsid w:val="4191ED7B"/>
    <w:rsid w:val="41AA3E80"/>
    <w:rsid w:val="42517769"/>
    <w:rsid w:val="4375328C"/>
    <w:rsid w:val="4579587B"/>
    <w:rsid w:val="46306680"/>
    <w:rsid w:val="470BC02F"/>
    <w:rsid w:val="48BE401D"/>
    <w:rsid w:val="4907FDC9"/>
    <w:rsid w:val="4935EA5B"/>
    <w:rsid w:val="49578B84"/>
    <w:rsid w:val="4988E47A"/>
    <w:rsid w:val="4A74C672"/>
    <w:rsid w:val="4A9A0FA4"/>
    <w:rsid w:val="4ACC5DE7"/>
    <w:rsid w:val="4D041B65"/>
    <w:rsid w:val="4D8F1972"/>
    <w:rsid w:val="4EB4B79F"/>
    <w:rsid w:val="4F37C909"/>
    <w:rsid w:val="4F50BB02"/>
    <w:rsid w:val="507AE240"/>
    <w:rsid w:val="509EABAC"/>
    <w:rsid w:val="5140AC00"/>
    <w:rsid w:val="5149750C"/>
    <w:rsid w:val="51EDDC7F"/>
    <w:rsid w:val="5282ABDB"/>
    <w:rsid w:val="52B4BCB5"/>
    <w:rsid w:val="5326C93A"/>
    <w:rsid w:val="54F04D80"/>
    <w:rsid w:val="554344A8"/>
    <w:rsid w:val="557EE60D"/>
    <w:rsid w:val="565E8896"/>
    <w:rsid w:val="571254FF"/>
    <w:rsid w:val="5841F26B"/>
    <w:rsid w:val="58CF8CFA"/>
    <w:rsid w:val="58F1BCA9"/>
    <w:rsid w:val="59DC94D7"/>
    <w:rsid w:val="5A9FF6D1"/>
    <w:rsid w:val="5AC684CE"/>
    <w:rsid w:val="5B864B92"/>
    <w:rsid w:val="5CA9BBFD"/>
    <w:rsid w:val="5F7B0E99"/>
    <w:rsid w:val="5FD0E430"/>
    <w:rsid w:val="626E6C71"/>
    <w:rsid w:val="62E4DF49"/>
    <w:rsid w:val="633FA6AF"/>
    <w:rsid w:val="646EF396"/>
    <w:rsid w:val="650F82B6"/>
    <w:rsid w:val="65D4F695"/>
    <w:rsid w:val="6699709C"/>
    <w:rsid w:val="677D12DB"/>
    <w:rsid w:val="67AFC9E2"/>
    <w:rsid w:val="67C19C31"/>
    <w:rsid w:val="681289E9"/>
    <w:rsid w:val="6923A547"/>
    <w:rsid w:val="6A39886D"/>
    <w:rsid w:val="6A936632"/>
    <w:rsid w:val="6B3C08D3"/>
    <w:rsid w:val="6C12AA6F"/>
    <w:rsid w:val="6D0CA69B"/>
    <w:rsid w:val="6D816F02"/>
    <w:rsid w:val="6D915DD2"/>
    <w:rsid w:val="6F322B08"/>
    <w:rsid w:val="6F45F690"/>
    <w:rsid w:val="6FF3ECB3"/>
    <w:rsid w:val="700FC6D6"/>
    <w:rsid w:val="71C17225"/>
    <w:rsid w:val="72915311"/>
    <w:rsid w:val="73BEC45D"/>
    <w:rsid w:val="7409BBE1"/>
    <w:rsid w:val="746871AA"/>
    <w:rsid w:val="754C0400"/>
    <w:rsid w:val="7573F039"/>
    <w:rsid w:val="75C8F3D3"/>
    <w:rsid w:val="75F48B4D"/>
    <w:rsid w:val="78B7F746"/>
    <w:rsid w:val="7A251BDF"/>
    <w:rsid w:val="7B4F8603"/>
    <w:rsid w:val="7BDF4FD8"/>
    <w:rsid w:val="7CA59530"/>
    <w:rsid w:val="7DB41FC0"/>
    <w:rsid w:val="7E9FDCBD"/>
    <w:rsid w:val="7EAA44EE"/>
    <w:rsid w:val="7EAC12B2"/>
    <w:rsid w:val="7F219C15"/>
    <w:rsid w:val="7F4FF02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027D0DC"/>
  <w15:docId w15:val="{7B121767-CBE5-4151-B323-FD7636BAD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2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20"/>
      </w:numPr>
      <w:spacing w:before="240" w:after="60"/>
      <w:outlineLvl w:val="2"/>
    </w:pPr>
    <w:rPr>
      <w:rFonts w:cs="Times New Roman"/>
      <w:b/>
      <w:bCs/>
      <w:szCs w:val="26"/>
    </w:rPr>
  </w:style>
  <w:style w:type="paragraph" w:styleId="4">
    <w:name w:val="heading 4"/>
    <w:basedOn w:val="a"/>
    <w:next w:val="a"/>
    <w:qFormat/>
    <w:rsid w:val="0069435C"/>
    <w:pPr>
      <w:keepNext/>
      <w:numPr>
        <w:ilvl w:val="3"/>
        <w:numId w:val="20"/>
      </w:numPr>
      <w:spacing w:before="240" w:after="60"/>
      <w:outlineLvl w:val="3"/>
    </w:pPr>
    <w:rPr>
      <w:rFonts w:cs="Times New Roman"/>
      <w:b/>
      <w:bCs/>
      <w:szCs w:val="28"/>
    </w:rPr>
  </w:style>
  <w:style w:type="paragraph" w:styleId="5">
    <w:name w:val="heading 5"/>
    <w:basedOn w:val="a"/>
    <w:next w:val="4"/>
    <w:qFormat/>
    <w:rsid w:val="00B42BA2"/>
    <w:pPr>
      <w:numPr>
        <w:ilvl w:val="4"/>
        <w:numId w:val="2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2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2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2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2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335A7"/>
  </w:style>
  <w:style w:type="character" w:customStyle="1" w:styleId="WW8Num1z1">
    <w:name w:val="WW8Num1z1"/>
    <w:rsid w:val="00B335A7"/>
  </w:style>
  <w:style w:type="character" w:customStyle="1" w:styleId="WW8Num1z2">
    <w:name w:val="WW8Num1z2"/>
    <w:rsid w:val="00B335A7"/>
  </w:style>
  <w:style w:type="character" w:customStyle="1" w:styleId="WW8Num1z3">
    <w:name w:val="WW8Num1z3"/>
    <w:rsid w:val="00B335A7"/>
  </w:style>
  <w:style w:type="character" w:customStyle="1" w:styleId="WW8Num1z4">
    <w:name w:val="WW8Num1z4"/>
    <w:rsid w:val="00B335A7"/>
    <w:rPr>
      <w:rFonts w:ascii="Arial" w:hAnsi="Arial" w:cs="Times New Roman"/>
      <w:b w:val="0"/>
      <w:i w:val="0"/>
      <w:sz w:val="20"/>
      <w:szCs w:val="20"/>
    </w:rPr>
  </w:style>
  <w:style w:type="character" w:customStyle="1" w:styleId="WW8Num1z5">
    <w:name w:val="WW8Num1z5"/>
    <w:rsid w:val="00B335A7"/>
  </w:style>
  <w:style w:type="character" w:customStyle="1" w:styleId="WW8Num1z6">
    <w:name w:val="WW8Num1z6"/>
    <w:rsid w:val="00B335A7"/>
  </w:style>
  <w:style w:type="character" w:customStyle="1" w:styleId="WW8Num1z7">
    <w:name w:val="WW8Num1z7"/>
    <w:rsid w:val="00B335A7"/>
  </w:style>
  <w:style w:type="character" w:customStyle="1" w:styleId="WW8Num1z8">
    <w:name w:val="WW8Num1z8"/>
    <w:rsid w:val="00B335A7"/>
  </w:style>
  <w:style w:type="character" w:customStyle="1" w:styleId="WW8Num2z0">
    <w:name w:val="WW8Num2z0"/>
    <w:rsid w:val="00B335A7"/>
  </w:style>
  <w:style w:type="character" w:customStyle="1" w:styleId="WW8Num2z1">
    <w:name w:val="WW8Num2z1"/>
    <w:rsid w:val="00B335A7"/>
  </w:style>
  <w:style w:type="character" w:customStyle="1" w:styleId="WW8Num2z2">
    <w:name w:val="WW8Num2z2"/>
    <w:rsid w:val="00B335A7"/>
  </w:style>
  <w:style w:type="character" w:customStyle="1" w:styleId="WW8Num2z3">
    <w:name w:val="WW8Num2z3"/>
    <w:rsid w:val="00B335A7"/>
  </w:style>
  <w:style w:type="character" w:customStyle="1" w:styleId="WW8Num2z4">
    <w:name w:val="WW8Num2z4"/>
    <w:rsid w:val="00B335A7"/>
    <w:rPr>
      <w:rFonts w:ascii="Arial" w:hAnsi="Arial" w:cs="Times New Roman"/>
      <w:b w:val="0"/>
      <w:i w:val="0"/>
      <w:sz w:val="20"/>
      <w:szCs w:val="20"/>
    </w:rPr>
  </w:style>
  <w:style w:type="character" w:customStyle="1" w:styleId="WW8Num2z5">
    <w:name w:val="WW8Num2z5"/>
    <w:rsid w:val="00B335A7"/>
  </w:style>
  <w:style w:type="character" w:customStyle="1" w:styleId="WW8Num2z6">
    <w:name w:val="WW8Num2z6"/>
    <w:rsid w:val="00B335A7"/>
  </w:style>
  <w:style w:type="character" w:customStyle="1" w:styleId="WW8Num2z7">
    <w:name w:val="WW8Num2z7"/>
    <w:rsid w:val="00B335A7"/>
  </w:style>
  <w:style w:type="character" w:customStyle="1" w:styleId="WW8Num2z8">
    <w:name w:val="WW8Num2z8"/>
    <w:rsid w:val="00B335A7"/>
  </w:style>
  <w:style w:type="character" w:customStyle="1" w:styleId="WW8Num3z0">
    <w:name w:val="WW8Num3z0"/>
    <w:rsid w:val="00B335A7"/>
    <w:rPr>
      <w:rFonts w:ascii="Symbol" w:hAnsi="Symbol" w:cs="Symbol"/>
      <w:lang w:val="el-GR"/>
    </w:rPr>
  </w:style>
  <w:style w:type="character" w:customStyle="1" w:styleId="WW8Num4z0">
    <w:name w:val="WW8Num4z0"/>
    <w:rsid w:val="00B335A7"/>
    <w:rPr>
      <w:lang w:val="el-GR"/>
    </w:rPr>
  </w:style>
  <w:style w:type="character" w:customStyle="1" w:styleId="WW8Num5z0">
    <w:name w:val="WW8Num5z0"/>
    <w:rsid w:val="00B335A7"/>
    <w:rPr>
      <w:rFonts w:ascii="Webdings" w:hAnsi="Webdings" w:cs="Webdings"/>
      <w:color w:val="333399"/>
      <w:sz w:val="16"/>
    </w:rPr>
  </w:style>
  <w:style w:type="character" w:customStyle="1" w:styleId="WW8Num6z0">
    <w:name w:val="WW8Num6z0"/>
    <w:rsid w:val="00B335A7"/>
    <w:rPr>
      <w:rFonts w:ascii="Symbol" w:hAnsi="Symbol" w:cs="Symbol"/>
      <w:strike/>
      <w:color w:val="0070C0"/>
      <w:kern w:val="1"/>
      <w:position w:val="0"/>
      <w:sz w:val="24"/>
      <w:vertAlign w:val="baseline"/>
      <w:lang w:val="el-GR"/>
    </w:rPr>
  </w:style>
  <w:style w:type="character" w:customStyle="1" w:styleId="WW8Num7z0">
    <w:name w:val="WW8Num7z0"/>
    <w:rsid w:val="00B335A7"/>
    <w:rPr>
      <w:rFonts w:ascii="Symbol" w:hAnsi="Symbol" w:cs="Symbol"/>
      <w:shd w:val="clear" w:color="auto" w:fill="C0C0C0"/>
      <w:lang w:val="el-GR"/>
    </w:rPr>
  </w:style>
  <w:style w:type="character" w:customStyle="1" w:styleId="WW8Num8z0">
    <w:name w:val="WW8Num8z0"/>
    <w:rsid w:val="00B335A7"/>
    <w:rPr>
      <w:b/>
      <w:bCs/>
      <w:szCs w:val="22"/>
      <w:lang w:val="el-GR"/>
    </w:rPr>
  </w:style>
  <w:style w:type="character" w:customStyle="1" w:styleId="WW8Num8z1">
    <w:name w:val="WW8Num8z1"/>
    <w:rsid w:val="00B335A7"/>
  </w:style>
  <w:style w:type="character" w:customStyle="1" w:styleId="WW8Num8z2">
    <w:name w:val="WW8Num8z2"/>
    <w:rsid w:val="00B335A7"/>
  </w:style>
  <w:style w:type="character" w:customStyle="1" w:styleId="WW8Num8z3">
    <w:name w:val="WW8Num8z3"/>
    <w:rsid w:val="00B335A7"/>
  </w:style>
  <w:style w:type="character" w:customStyle="1" w:styleId="WW8Num8z4">
    <w:name w:val="WW8Num8z4"/>
    <w:rsid w:val="00B335A7"/>
  </w:style>
  <w:style w:type="character" w:customStyle="1" w:styleId="WW8Num8z5">
    <w:name w:val="WW8Num8z5"/>
    <w:rsid w:val="00B335A7"/>
  </w:style>
  <w:style w:type="character" w:customStyle="1" w:styleId="WW8Num8z6">
    <w:name w:val="WW8Num8z6"/>
    <w:rsid w:val="00B335A7"/>
  </w:style>
  <w:style w:type="character" w:customStyle="1" w:styleId="WW8Num8z7">
    <w:name w:val="WW8Num8z7"/>
    <w:rsid w:val="00B335A7"/>
  </w:style>
  <w:style w:type="character" w:customStyle="1" w:styleId="WW8Num8z8">
    <w:name w:val="WW8Num8z8"/>
    <w:rsid w:val="00B335A7"/>
  </w:style>
  <w:style w:type="character" w:customStyle="1" w:styleId="WW8Num9z0">
    <w:name w:val="WW8Num9z0"/>
    <w:rsid w:val="00B335A7"/>
    <w:rPr>
      <w:b/>
      <w:bCs/>
      <w:szCs w:val="22"/>
      <w:lang w:val="el-GR"/>
    </w:rPr>
  </w:style>
  <w:style w:type="character" w:customStyle="1" w:styleId="WW8Num9z1">
    <w:name w:val="WW8Num9z1"/>
    <w:rsid w:val="00B335A7"/>
    <w:rPr>
      <w:rFonts w:eastAsia="Calibri"/>
      <w:lang w:val="el-GR"/>
    </w:rPr>
  </w:style>
  <w:style w:type="character" w:customStyle="1" w:styleId="WW8Num9z2">
    <w:name w:val="WW8Num9z2"/>
    <w:rsid w:val="00B335A7"/>
  </w:style>
  <w:style w:type="character" w:customStyle="1" w:styleId="WW8Num9z3">
    <w:name w:val="WW8Num9z3"/>
    <w:rsid w:val="00B335A7"/>
  </w:style>
  <w:style w:type="character" w:customStyle="1" w:styleId="WW8Num9z4">
    <w:name w:val="WW8Num9z4"/>
    <w:rsid w:val="00B335A7"/>
  </w:style>
  <w:style w:type="character" w:customStyle="1" w:styleId="WW8Num9z5">
    <w:name w:val="WW8Num9z5"/>
    <w:rsid w:val="00B335A7"/>
  </w:style>
  <w:style w:type="character" w:customStyle="1" w:styleId="WW8Num9z6">
    <w:name w:val="WW8Num9z6"/>
    <w:rsid w:val="00B335A7"/>
  </w:style>
  <w:style w:type="character" w:customStyle="1" w:styleId="WW8Num9z7">
    <w:name w:val="WW8Num9z7"/>
    <w:rsid w:val="00B335A7"/>
  </w:style>
  <w:style w:type="character" w:customStyle="1" w:styleId="WW8Num9z8">
    <w:name w:val="WW8Num9z8"/>
    <w:rsid w:val="00B335A7"/>
  </w:style>
  <w:style w:type="character" w:customStyle="1" w:styleId="WW8Num10z0">
    <w:name w:val="WW8Num10z0"/>
    <w:rsid w:val="00B335A7"/>
    <w:rPr>
      <w:rFonts w:ascii="Symbol" w:hAnsi="Symbol" w:cs="OpenSymbol"/>
      <w:color w:val="5B9BD5"/>
    </w:rPr>
  </w:style>
  <w:style w:type="character" w:customStyle="1" w:styleId="WW8Num11z0">
    <w:name w:val="WW8Num11z0"/>
    <w:rsid w:val="00B335A7"/>
    <w:rPr>
      <w:rFonts w:ascii="Angsana New" w:hAnsi="Angsana New" w:cs="Angsana New" w:hint="default"/>
      <w:color w:val="000000"/>
      <w:kern w:val="1"/>
      <w:szCs w:val="22"/>
      <w:shd w:val="clear" w:color="auto" w:fill="FFFFFF"/>
      <w:lang w:val="el-GR"/>
    </w:rPr>
  </w:style>
  <w:style w:type="character" w:customStyle="1" w:styleId="WW8Num7z1">
    <w:name w:val="WW8Num7z1"/>
    <w:rsid w:val="00B335A7"/>
  </w:style>
  <w:style w:type="character" w:customStyle="1" w:styleId="WW8Num7z2">
    <w:name w:val="WW8Num7z2"/>
    <w:rsid w:val="00B335A7"/>
  </w:style>
  <w:style w:type="character" w:customStyle="1" w:styleId="WW8Num7z3">
    <w:name w:val="WW8Num7z3"/>
    <w:rsid w:val="00B335A7"/>
  </w:style>
  <w:style w:type="character" w:customStyle="1" w:styleId="WW8Num7z4">
    <w:name w:val="WW8Num7z4"/>
    <w:rsid w:val="00B335A7"/>
  </w:style>
  <w:style w:type="character" w:customStyle="1" w:styleId="WW8Num7z5">
    <w:name w:val="WW8Num7z5"/>
    <w:rsid w:val="00B335A7"/>
  </w:style>
  <w:style w:type="character" w:customStyle="1" w:styleId="WW8Num7z6">
    <w:name w:val="WW8Num7z6"/>
    <w:rsid w:val="00B335A7"/>
  </w:style>
  <w:style w:type="character" w:customStyle="1" w:styleId="WW8Num7z7">
    <w:name w:val="WW8Num7z7"/>
    <w:rsid w:val="00B335A7"/>
  </w:style>
  <w:style w:type="character" w:customStyle="1" w:styleId="WW8Num7z8">
    <w:name w:val="WW8Num7z8"/>
    <w:rsid w:val="00B335A7"/>
  </w:style>
  <w:style w:type="character" w:customStyle="1" w:styleId="WW8Num10z1">
    <w:name w:val="WW8Num10z1"/>
    <w:rsid w:val="00B335A7"/>
    <w:rPr>
      <w:rFonts w:ascii="Courier New" w:hAnsi="Courier New" w:cs="Courier New" w:hint="default"/>
    </w:rPr>
  </w:style>
  <w:style w:type="character" w:customStyle="1" w:styleId="WW8Num10z3">
    <w:name w:val="WW8Num10z3"/>
    <w:rsid w:val="00B335A7"/>
    <w:rPr>
      <w:rFonts w:ascii="Symbol" w:hAnsi="Symbol" w:cs="Symbol" w:hint="default"/>
    </w:rPr>
  </w:style>
  <w:style w:type="character" w:customStyle="1" w:styleId="WW8Num11z1">
    <w:name w:val="WW8Num11z1"/>
    <w:rsid w:val="00B335A7"/>
    <w:rPr>
      <w:rFonts w:ascii="Courier New" w:hAnsi="Courier New" w:cs="Courier New" w:hint="default"/>
    </w:rPr>
  </w:style>
  <w:style w:type="character" w:customStyle="1" w:styleId="WW8Num11z3">
    <w:name w:val="WW8Num11z3"/>
    <w:rsid w:val="00B335A7"/>
    <w:rPr>
      <w:rFonts w:ascii="Symbol" w:hAnsi="Symbol" w:cs="Symbol" w:hint="default"/>
    </w:rPr>
  </w:style>
  <w:style w:type="character" w:customStyle="1" w:styleId="WW8Num12z0">
    <w:name w:val="WW8Num12z0"/>
    <w:rsid w:val="00B335A7"/>
    <w:rPr>
      <w:rFonts w:ascii="Angsana New" w:hAnsi="Angsana New" w:cs="Angsana New" w:hint="default"/>
      <w:color w:val="000000"/>
      <w:kern w:val="1"/>
      <w:szCs w:val="22"/>
      <w:shd w:val="clear" w:color="auto" w:fill="FFFFFF"/>
      <w:lang w:val="el-GR"/>
    </w:rPr>
  </w:style>
  <w:style w:type="character" w:customStyle="1" w:styleId="WW8Num12z1">
    <w:name w:val="WW8Num12z1"/>
    <w:rsid w:val="00B335A7"/>
    <w:rPr>
      <w:rFonts w:ascii="Courier New" w:hAnsi="Courier New" w:cs="Courier New" w:hint="default"/>
    </w:rPr>
  </w:style>
  <w:style w:type="character" w:customStyle="1" w:styleId="WW8Num12z2">
    <w:name w:val="WW8Num12z2"/>
    <w:rsid w:val="00B335A7"/>
    <w:rPr>
      <w:rFonts w:ascii="Wingdings" w:hAnsi="Wingdings" w:cs="Wingdings" w:hint="default"/>
    </w:rPr>
  </w:style>
  <w:style w:type="character" w:customStyle="1" w:styleId="WW8Num12z3">
    <w:name w:val="WW8Num12z3"/>
    <w:rsid w:val="00B335A7"/>
    <w:rPr>
      <w:rFonts w:ascii="Symbol" w:hAnsi="Symbol" w:cs="Symbol" w:hint="default"/>
    </w:rPr>
  </w:style>
  <w:style w:type="character" w:customStyle="1" w:styleId="10">
    <w:name w:val="Προεπιλεγμένη γραμματοσειρά1"/>
    <w:rsid w:val="00B335A7"/>
  </w:style>
  <w:style w:type="character" w:customStyle="1" w:styleId="30">
    <w:name w:val="Προεπιλεγμένη γραμματοσειρά3"/>
    <w:rsid w:val="00B335A7"/>
  </w:style>
  <w:style w:type="character" w:customStyle="1" w:styleId="WW-DefaultParagraphFont">
    <w:name w:val="WW-Default Paragraph Font"/>
    <w:rsid w:val="00B335A7"/>
  </w:style>
  <w:style w:type="character" w:customStyle="1" w:styleId="WW8Num10z2">
    <w:name w:val="WW8Num10z2"/>
    <w:rsid w:val="00B335A7"/>
  </w:style>
  <w:style w:type="character" w:customStyle="1" w:styleId="WW8Num10z4">
    <w:name w:val="WW8Num10z4"/>
    <w:rsid w:val="00B335A7"/>
  </w:style>
  <w:style w:type="character" w:customStyle="1" w:styleId="WW8Num10z5">
    <w:name w:val="WW8Num10z5"/>
    <w:rsid w:val="00B335A7"/>
  </w:style>
  <w:style w:type="character" w:customStyle="1" w:styleId="WW8Num10z6">
    <w:name w:val="WW8Num10z6"/>
    <w:rsid w:val="00B335A7"/>
  </w:style>
  <w:style w:type="character" w:customStyle="1" w:styleId="WW8Num10z7">
    <w:name w:val="WW8Num10z7"/>
    <w:rsid w:val="00B335A7"/>
  </w:style>
  <w:style w:type="character" w:customStyle="1" w:styleId="WW8Num10z8">
    <w:name w:val="WW8Num10z8"/>
    <w:rsid w:val="00B335A7"/>
  </w:style>
  <w:style w:type="character" w:customStyle="1" w:styleId="DefaultParagraphFont2">
    <w:name w:val="Default Paragraph Font2"/>
    <w:rsid w:val="00B335A7"/>
  </w:style>
  <w:style w:type="character" w:customStyle="1" w:styleId="WW8Num11z2">
    <w:name w:val="WW8Num11z2"/>
    <w:rsid w:val="00B335A7"/>
  </w:style>
  <w:style w:type="character" w:customStyle="1" w:styleId="WW8Num11z4">
    <w:name w:val="WW8Num11z4"/>
    <w:rsid w:val="00B335A7"/>
  </w:style>
  <w:style w:type="character" w:customStyle="1" w:styleId="WW8Num11z5">
    <w:name w:val="WW8Num11z5"/>
    <w:rsid w:val="00B335A7"/>
  </w:style>
  <w:style w:type="character" w:customStyle="1" w:styleId="WW8Num11z6">
    <w:name w:val="WW8Num11z6"/>
    <w:rsid w:val="00B335A7"/>
  </w:style>
  <w:style w:type="character" w:customStyle="1" w:styleId="WW8Num11z7">
    <w:name w:val="WW8Num11z7"/>
    <w:rsid w:val="00B335A7"/>
  </w:style>
  <w:style w:type="character" w:customStyle="1" w:styleId="WW8Num11z8">
    <w:name w:val="WW8Num11z8"/>
    <w:rsid w:val="00B335A7"/>
  </w:style>
  <w:style w:type="character" w:customStyle="1" w:styleId="WW8Num12z4">
    <w:name w:val="WW8Num12z4"/>
    <w:rsid w:val="00B335A7"/>
  </w:style>
  <w:style w:type="character" w:customStyle="1" w:styleId="WW8Num12z5">
    <w:name w:val="WW8Num12z5"/>
    <w:rsid w:val="00B335A7"/>
  </w:style>
  <w:style w:type="character" w:customStyle="1" w:styleId="WW8Num12z6">
    <w:name w:val="WW8Num12z6"/>
    <w:rsid w:val="00B335A7"/>
  </w:style>
  <w:style w:type="character" w:customStyle="1" w:styleId="WW8Num12z7">
    <w:name w:val="WW8Num12z7"/>
    <w:rsid w:val="00B335A7"/>
  </w:style>
  <w:style w:type="character" w:customStyle="1" w:styleId="WW8Num12z8">
    <w:name w:val="WW8Num12z8"/>
    <w:rsid w:val="00B335A7"/>
  </w:style>
  <w:style w:type="character" w:customStyle="1" w:styleId="WW8Num13z0">
    <w:name w:val="WW8Num13z0"/>
    <w:rsid w:val="00B335A7"/>
    <w:rPr>
      <w:rFonts w:ascii="Symbol" w:hAnsi="Symbol" w:cs="OpenSymbol"/>
    </w:rPr>
  </w:style>
  <w:style w:type="character" w:customStyle="1" w:styleId="WW-DefaultParagraphFont1">
    <w:name w:val="WW-Default Paragraph Font1"/>
    <w:rsid w:val="00B335A7"/>
  </w:style>
  <w:style w:type="character" w:customStyle="1" w:styleId="WW8Num13z1">
    <w:name w:val="WW8Num13z1"/>
    <w:rsid w:val="00B335A7"/>
    <w:rPr>
      <w:rFonts w:eastAsia="Calibri"/>
      <w:lang w:val="el-GR"/>
    </w:rPr>
  </w:style>
  <w:style w:type="character" w:customStyle="1" w:styleId="WW8Num13z2">
    <w:name w:val="WW8Num13z2"/>
    <w:rsid w:val="00B335A7"/>
  </w:style>
  <w:style w:type="character" w:customStyle="1" w:styleId="WW8Num13z3">
    <w:name w:val="WW8Num13z3"/>
    <w:rsid w:val="00B335A7"/>
  </w:style>
  <w:style w:type="character" w:customStyle="1" w:styleId="WW8Num13z4">
    <w:name w:val="WW8Num13z4"/>
    <w:rsid w:val="00B335A7"/>
  </w:style>
  <w:style w:type="character" w:customStyle="1" w:styleId="WW8Num13z5">
    <w:name w:val="WW8Num13z5"/>
    <w:rsid w:val="00B335A7"/>
  </w:style>
  <w:style w:type="character" w:customStyle="1" w:styleId="WW8Num13z6">
    <w:name w:val="WW8Num13z6"/>
    <w:rsid w:val="00B335A7"/>
  </w:style>
  <w:style w:type="character" w:customStyle="1" w:styleId="WW8Num13z7">
    <w:name w:val="WW8Num13z7"/>
    <w:rsid w:val="00B335A7"/>
  </w:style>
  <w:style w:type="character" w:customStyle="1" w:styleId="WW8Num13z8">
    <w:name w:val="WW8Num13z8"/>
    <w:rsid w:val="00B335A7"/>
  </w:style>
  <w:style w:type="character" w:customStyle="1" w:styleId="WW8Num14z0">
    <w:name w:val="WW8Num14z0"/>
    <w:rsid w:val="00B335A7"/>
    <w:rPr>
      <w:rFonts w:ascii="Symbol" w:hAnsi="Symbol" w:cs="OpenSymbol"/>
    </w:rPr>
  </w:style>
  <w:style w:type="character" w:customStyle="1" w:styleId="WW8Num14z1">
    <w:name w:val="WW8Num14z1"/>
    <w:rsid w:val="00B335A7"/>
  </w:style>
  <w:style w:type="character" w:customStyle="1" w:styleId="WW8Num14z2">
    <w:name w:val="WW8Num14z2"/>
    <w:rsid w:val="00B335A7"/>
  </w:style>
  <w:style w:type="character" w:customStyle="1" w:styleId="WW8Num14z3">
    <w:name w:val="WW8Num14z3"/>
    <w:rsid w:val="00B335A7"/>
  </w:style>
  <w:style w:type="character" w:customStyle="1" w:styleId="WW8Num14z4">
    <w:name w:val="WW8Num14z4"/>
    <w:rsid w:val="00B335A7"/>
  </w:style>
  <w:style w:type="character" w:customStyle="1" w:styleId="WW8Num14z5">
    <w:name w:val="WW8Num14z5"/>
    <w:rsid w:val="00B335A7"/>
  </w:style>
  <w:style w:type="character" w:customStyle="1" w:styleId="WW8Num14z6">
    <w:name w:val="WW8Num14z6"/>
    <w:rsid w:val="00B335A7"/>
  </w:style>
  <w:style w:type="character" w:customStyle="1" w:styleId="WW8Num14z7">
    <w:name w:val="WW8Num14z7"/>
    <w:rsid w:val="00B335A7"/>
  </w:style>
  <w:style w:type="character" w:customStyle="1" w:styleId="WW8Num14z8">
    <w:name w:val="WW8Num14z8"/>
    <w:rsid w:val="00B335A7"/>
  </w:style>
  <w:style w:type="character" w:customStyle="1" w:styleId="WW8Num15z0">
    <w:name w:val="WW8Num15z0"/>
    <w:rsid w:val="00B335A7"/>
  </w:style>
  <w:style w:type="character" w:customStyle="1" w:styleId="WW8Num15z1">
    <w:name w:val="WW8Num15z1"/>
    <w:rsid w:val="00B335A7"/>
  </w:style>
  <w:style w:type="character" w:customStyle="1" w:styleId="WW8Num15z2">
    <w:name w:val="WW8Num15z2"/>
    <w:rsid w:val="00B335A7"/>
  </w:style>
  <w:style w:type="character" w:customStyle="1" w:styleId="WW8Num15z3">
    <w:name w:val="WW8Num15z3"/>
    <w:rsid w:val="00B335A7"/>
  </w:style>
  <w:style w:type="character" w:customStyle="1" w:styleId="WW8Num15z4">
    <w:name w:val="WW8Num15z4"/>
    <w:rsid w:val="00B335A7"/>
  </w:style>
  <w:style w:type="character" w:customStyle="1" w:styleId="WW8Num15z5">
    <w:name w:val="WW8Num15z5"/>
    <w:rsid w:val="00B335A7"/>
  </w:style>
  <w:style w:type="character" w:customStyle="1" w:styleId="WW8Num15z6">
    <w:name w:val="WW8Num15z6"/>
    <w:rsid w:val="00B335A7"/>
  </w:style>
  <w:style w:type="character" w:customStyle="1" w:styleId="WW8Num15z7">
    <w:name w:val="WW8Num15z7"/>
    <w:rsid w:val="00B335A7"/>
  </w:style>
  <w:style w:type="character" w:customStyle="1" w:styleId="WW8Num15z8">
    <w:name w:val="WW8Num15z8"/>
    <w:rsid w:val="00B335A7"/>
  </w:style>
  <w:style w:type="character" w:customStyle="1" w:styleId="WW8Num16z0">
    <w:name w:val="WW8Num16z0"/>
    <w:rsid w:val="00B335A7"/>
  </w:style>
  <w:style w:type="character" w:customStyle="1" w:styleId="WW8Num16z1">
    <w:name w:val="WW8Num16z1"/>
    <w:rsid w:val="00B335A7"/>
  </w:style>
  <w:style w:type="character" w:customStyle="1" w:styleId="WW8Num16z2">
    <w:name w:val="WW8Num16z2"/>
    <w:rsid w:val="00B335A7"/>
  </w:style>
  <w:style w:type="character" w:customStyle="1" w:styleId="WW8Num16z3">
    <w:name w:val="WW8Num16z3"/>
    <w:rsid w:val="00B335A7"/>
  </w:style>
  <w:style w:type="character" w:customStyle="1" w:styleId="WW8Num16z4">
    <w:name w:val="WW8Num16z4"/>
    <w:rsid w:val="00B335A7"/>
  </w:style>
  <w:style w:type="character" w:customStyle="1" w:styleId="WW8Num16z5">
    <w:name w:val="WW8Num16z5"/>
    <w:rsid w:val="00B335A7"/>
  </w:style>
  <w:style w:type="character" w:customStyle="1" w:styleId="WW8Num16z6">
    <w:name w:val="WW8Num16z6"/>
    <w:rsid w:val="00B335A7"/>
  </w:style>
  <w:style w:type="character" w:customStyle="1" w:styleId="WW8Num16z7">
    <w:name w:val="WW8Num16z7"/>
    <w:rsid w:val="00B335A7"/>
  </w:style>
  <w:style w:type="character" w:customStyle="1" w:styleId="WW8Num16z8">
    <w:name w:val="WW8Num16z8"/>
    <w:rsid w:val="00B335A7"/>
  </w:style>
  <w:style w:type="character" w:customStyle="1" w:styleId="WW-DefaultParagraphFont11">
    <w:name w:val="WW-Default Paragraph Font11"/>
    <w:rsid w:val="00B335A7"/>
  </w:style>
  <w:style w:type="character" w:customStyle="1" w:styleId="WW-DefaultParagraphFont111">
    <w:name w:val="WW-Default Paragraph Font111"/>
    <w:rsid w:val="00B335A7"/>
  </w:style>
  <w:style w:type="character" w:customStyle="1" w:styleId="WW-DefaultParagraphFont1111">
    <w:name w:val="WW-Default Paragraph Font1111"/>
    <w:rsid w:val="00B335A7"/>
  </w:style>
  <w:style w:type="character" w:customStyle="1" w:styleId="WW-DefaultParagraphFont11111">
    <w:name w:val="WW-Default Paragraph Font11111"/>
    <w:rsid w:val="00B335A7"/>
  </w:style>
  <w:style w:type="character" w:customStyle="1" w:styleId="WW-DefaultParagraphFont111111">
    <w:name w:val="WW-Default Paragraph Font111111"/>
    <w:rsid w:val="00B335A7"/>
  </w:style>
  <w:style w:type="character" w:customStyle="1" w:styleId="WW8Num17z0">
    <w:name w:val="WW8Num17z0"/>
    <w:rsid w:val="00B335A7"/>
  </w:style>
  <w:style w:type="character" w:customStyle="1" w:styleId="WW8Num17z1">
    <w:name w:val="WW8Num17z1"/>
    <w:rsid w:val="00B335A7"/>
  </w:style>
  <w:style w:type="character" w:customStyle="1" w:styleId="WW8Num17z2">
    <w:name w:val="WW8Num17z2"/>
    <w:rsid w:val="00B335A7"/>
  </w:style>
  <w:style w:type="character" w:customStyle="1" w:styleId="WW8Num17z3">
    <w:name w:val="WW8Num17z3"/>
    <w:rsid w:val="00B335A7"/>
  </w:style>
  <w:style w:type="character" w:customStyle="1" w:styleId="WW8Num17z4">
    <w:name w:val="WW8Num17z4"/>
    <w:rsid w:val="00B335A7"/>
  </w:style>
  <w:style w:type="character" w:customStyle="1" w:styleId="WW8Num17z5">
    <w:name w:val="WW8Num17z5"/>
    <w:rsid w:val="00B335A7"/>
  </w:style>
  <w:style w:type="character" w:customStyle="1" w:styleId="WW8Num17z6">
    <w:name w:val="WW8Num17z6"/>
    <w:rsid w:val="00B335A7"/>
  </w:style>
  <w:style w:type="character" w:customStyle="1" w:styleId="WW8Num17z7">
    <w:name w:val="WW8Num17z7"/>
    <w:rsid w:val="00B335A7"/>
  </w:style>
  <w:style w:type="character" w:customStyle="1" w:styleId="WW8Num17z8">
    <w:name w:val="WW8Num17z8"/>
    <w:rsid w:val="00B335A7"/>
  </w:style>
  <w:style w:type="character" w:customStyle="1" w:styleId="WW8Num18z0">
    <w:name w:val="WW8Num18z0"/>
    <w:rsid w:val="00B335A7"/>
  </w:style>
  <w:style w:type="character" w:customStyle="1" w:styleId="WW8Num18z1">
    <w:name w:val="WW8Num18z1"/>
    <w:rsid w:val="00B335A7"/>
  </w:style>
  <w:style w:type="character" w:customStyle="1" w:styleId="WW8Num18z2">
    <w:name w:val="WW8Num18z2"/>
    <w:rsid w:val="00B335A7"/>
  </w:style>
  <w:style w:type="character" w:customStyle="1" w:styleId="WW8Num18z3">
    <w:name w:val="WW8Num18z3"/>
    <w:rsid w:val="00B335A7"/>
  </w:style>
  <w:style w:type="character" w:customStyle="1" w:styleId="WW8Num18z4">
    <w:name w:val="WW8Num18z4"/>
    <w:rsid w:val="00B335A7"/>
  </w:style>
  <w:style w:type="character" w:customStyle="1" w:styleId="WW8Num18z5">
    <w:name w:val="WW8Num18z5"/>
    <w:rsid w:val="00B335A7"/>
  </w:style>
  <w:style w:type="character" w:customStyle="1" w:styleId="WW8Num18z6">
    <w:name w:val="WW8Num18z6"/>
    <w:rsid w:val="00B335A7"/>
  </w:style>
  <w:style w:type="character" w:customStyle="1" w:styleId="WW8Num18z7">
    <w:name w:val="WW8Num18z7"/>
    <w:rsid w:val="00B335A7"/>
  </w:style>
  <w:style w:type="character" w:customStyle="1" w:styleId="WW8Num18z8">
    <w:name w:val="WW8Num18z8"/>
    <w:rsid w:val="00B335A7"/>
  </w:style>
  <w:style w:type="character" w:customStyle="1" w:styleId="WW8Num3z1">
    <w:name w:val="WW8Num3z1"/>
    <w:rsid w:val="00B335A7"/>
  </w:style>
  <w:style w:type="character" w:customStyle="1" w:styleId="WW8Num3z2">
    <w:name w:val="WW8Num3z2"/>
    <w:rsid w:val="00B335A7"/>
  </w:style>
  <w:style w:type="character" w:customStyle="1" w:styleId="WW8Num3z3">
    <w:name w:val="WW8Num3z3"/>
    <w:rsid w:val="00B335A7"/>
  </w:style>
  <w:style w:type="character" w:customStyle="1" w:styleId="WW8Num3z4">
    <w:name w:val="WW8Num3z4"/>
    <w:rsid w:val="00B335A7"/>
    <w:rPr>
      <w:rFonts w:ascii="Arial" w:hAnsi="Arial" w:cs="Times New Roman"/>
      <w:b w:val="0"/>
      <w:i w:val="0"/>
      <w:sz w:val="20"/>
      <w:szCs w:val="20"/>
    </w:rPr>
  </w:style>
  <w:style w:type="character" w:customStyle="1" w:styleId="WW8Num3z5">
    <w:name w:val="WW8Num3z5"/>
    <w:rsid w:val="00B335A7"/>
  </w:style>
  <w:style w:type="character" w:customStyle="1" w:styleId="WW8Num3z6">
    <w:name w:val="WW8Num3z6"/>
    <w:rsid w:val="00B335A7"/>
  </w:style>
  <w:style w:type="character" w:customStyle="1" w:styleId="WW8Num3z7">
    <w:name w:val="WW8Num3z7"/>
    <w:rsid w:val="00B335A7"/>
  </w:style>
  <w:style w:type="character" w:customStyle="1" w:styleId="WW8Num3z8">
    <w:name w:val="WW8Num3z8"/>
    <w:rsid w:val="00B335A7"/>
  </w:style>
  <w:style w:type="character" w:customStyle="1" w:styleId="WW-DefaultParagraphFont1111111">
    <w:name w:val="WW-Default Paragraph Font1111111"/>
    <w:rsid w:val="00B335A7"/>
  </w:style>
  <w:style w:type="character" w:customStyle="1" w:styleId="WW-DefaultParagraphFont11111111">
    <w:name w:val="WW-Default Paragraph Font11111111"/>
    <w:rsid w:val="00B335A7"/>
  </w:style>
  <w:style w:type="character" w:customStyle="1" w:styleId="WW-DefaultParagraphFont111111111">
    <w:name w:val="WW-Default Paragraph Font111111111"/>
    <w:rsid w:val="00B335A7"/>
  </w:style>
  <w:style w:type="character" w:customStyle="1" w:styleId="WW-DefaultParagraphFont1111111111">
    <w:name w:val="WW-Default Paragraph Font1111111111"/>
    <w:rsid w:val="00B335A7"/>
  </w:style>
  <w:style w:type="character" w:customStyle="1" w:styleId="20">
    <w:name w:val="Προεπιλεγμένη γραμματοσειρά2"/>
    <w:rsid w:val="00B335A7"/>
  </w:style>
  <w:style w:type="character" w:customStyle="1" w:styleId="WW8Num19z0">
    <w:name w:val="WW8Num19z0"/>
    <w:rsid w:val="00B335A7"/>
    <w:rPr>
      <w:rFonts w:ascii="Calibri" w:hAnsi="Calibri" w:cs="Calibri"/>
    </w:rPr>
  </w:style>
  <w:style w:type="character" w:customStyle="1" w:styleId="WW8Num19z1">
    <w:name w:val="WW8Num19z1"/>
    <w:rsid w:val="00B335A7"/>
  </w:style>
  <w:style w:type="character" w:customStyle="1" w:styleId="WW8Num20z0">
    <w:name w:val="WW8Num20z0"/>
    <w:rsid w:val="00B335A7"/>
    <w:rPr>
      <w:rFonts w:ascii="Calibri" w:eastAsia="Calibri" w:hAnsi="Calibri" w:cs="Times New Roman"/>
    </w:rPr>
  </w:style>
  <w:style w:type="character" w:customStyle="1" w:styleId="WW8Num20z1">
    <w:name w:val="WW8Num20z1"/>
    <w:rsid w:val="00B335A7"/>
    <w:rPr>
      <w:rFonts w:ascii="Courier New" w:hAnsi="Courier New" w:cs="Courier New"/>
    </w:rPr>
  </w:style>
  <w:style w:type="character" w:customStyle="1" w:styleId="WW8Num20z2">
    <w:name w:val="WW8Num20z2"/>
    <w:rsid w:val="00B335A7"/>
    <w:rPr>
      <w:rFonts w:ascii="Wingdings" w:hAnsi="Wingdings" w:cs="Wingdings"/>
    </w:rPr>
  </w:style>
  <w:style w:type="character" w:customStyle="1" w:styleId="WW8Num20z3">
    <w:name w:val="WW8Num20z3"/>
    <w:rsid w:val="00B335A7"/>
    <w:rPr>
      <w:rFonts w:ascii="Symbol" w:hAnsi="Symbol" w:cs="Symbol"/>
    </w:rPr>
  </w:style>
  <w:style w:type="character" w:customStyle="1" w:styleId="WW-DefaultParagraphFont11111111111">
    <w:name w:val="WW-Default Paragraph Font11111111111"/>
    <w:rsid w:val="00B335A7"/>
  </w:style>
  <w:style w:type="character" w:customStyle="1" w:styleId="WW8Num19z2">
    <w:name w:val="WW8Num19z2"/>
    <w:rsid w:val="00B335A7"/>
  </w:style>
  <w:style w:type="character" w:customStyle="1" w:styleId="WW8Num19z3">
    <w:name w:val="WW8Num19z3"/>
    <w:rsid w:val="00B335A7"/>
  </w:style>
  <w:style w:type="character" w:customStyle="1" w:styleId="WW8Num19z4">
    <w:name w:val="WW8Num19z4"/>
    <w:rsid w:val="00B335A7"/>
  </w:style>
  <w:style w:type="character" w:customStyle="1" w:styleId="WW8Num19z5">
    <w:name w:val="WW8Num19z5"/>
    <w:rsid w:val="00B335A7"/>
  </w:style>
  <w:style w:type="character" w:customStyle="1" w:styleId="WW8Num19z6">
    <w:name w:val="WW8Num19z6"/>
    <w:rsid w:val="00B335A7"/>
  </w:style>
  <w:style w:type="character" w:customStyle="1" w:styleId="WW8Num19z7">
    <w:name w:val="WW8Num19z7"/>
    <w:rsid w:val="00B335A7"/>
  </w:style>
  <w:style w:type="character" w:customStyle="1" w:styleId="WW8Num19z8">
    <w:name w:val="WW8Num19z8"/>
    <w:rsid w:val="00B335A7"/>
  </w:style>
  <w:style w:type="character" w:customStyle="1" w:styleId="WW8Num20z4">
    <w:name w:val="WW8Num20z4"/>
    <w:rsid w:val="00B335A7"/>
  </w:style>
  <w:style w:type="character" w:customStyle="1" w:styleId="WW8Num20z5">
    <w:name w:val="WW8Num20z5"/>
    <w:rsid w:val="00B335A7"/>
  </w:style>
  <w:style w:type="character" w:customStyle="1" w:styleId="WW8Num20z6">
    <w:name w:val="WW8Num20z6"/>
    <w:rsid w:val="00B335A7"/>
  </w:style>
  <w:style w:type="character" w:customStyle="1" w:styleId="WW8Num20z7">
    <w:name w:val="WW8Num20z7"/>
    <w:rsid w:val="00B335A7"/>
  </w:style>
  <w:style w:type="character" w:customStyle="1" w:styleId="WW8Num20z8">
    <w:name w:val="WW8Num20z8"/>
    <w:rsid w:val="00B335A7"/>
  </w:style>
  <w:style w:type="character" w:customStyle="1" w:styleId="WW-DefaultParagraphFont111111111111">
    <w:name w:val="WW-Default Paragraph Font111111111111"/>
    <w:rsid w:val="00B335A7"/>
  </w:style>
  <w:style w:type="character" w:customStyle="1" w:styleId="WW-DefaultParagraphFont1111111111111">
    <w:name w:val="WW-Default Paragraph Font1111111111111"/>
    <w:rsid w:val="00B335A7"/>
  </w:style>
  <w:style w:type="character" w:customStyle="1" w:styleId="WW8Num21z0">
    <w:name w:val="WW8Num21z0"/>
    <w:rsid w:val="00B335A7"/>
    <w:rPr>
      <w:rFonts w:ascii="Calibri" w:eastAsia="Times New Roman" w:hAnsi="Calibri" w:cs="Calibri"/>
    </w:rPr>
  </w:style>
  <w:style w:type="character" w:customStyle="1" w:styleId="WW8Num21z1">
    <w:name w:val="WW8Num21z1"/>
    <w:rsid w:val="00B335A7"/>
    <w:rPr>
      <w:rFonts w:ascii="Courier New" w:hAnsi="Courier New" w:cs="Courier New"/>
    </w:rPr>
  </w:style>
  <w:style w:type="character" w:customStyle="1" w:styleId="WW8Num21z2">
    <w:name w:val="WW8Num21z2"/>
    <w:rsid w:val="00B335A7"/>
    <w:rPr>
      <w:rFonts w:ascii="Wingdings" w:hAnsi="Wingdings" w:cs="Wingdings"/>
    </w:rPr>
  </w:style>
  <w:style w:type="character" w:customStyle="1" w:styleId="WW8Num21z3">
    <w:name w:val="WW8Num21z3"/>
    <w:rsid w:val="00B335A7"/>
    <w:rPr>
      <w:rFonts w:ascii="Symbol" w:hAnsi="Symbol" w:cs="Symbol"/>
    </w:rPr>
  </w:style>
  <w:style w:type="character" w:customStyle="1" w:styleId="WW8Num22z0">
    <w:name w:val="WW8Num22z0"/>
    <w:rsid w:val="00B335A7"/>
    <w:rPr>
      <w:rFonts w:ascii="Symbol" w:hAnsi="Symbol" w:cs="Symbol"/>
    </w:rPr>
  </w:style>
  <w:style w:type="character" w:customStyle="1" w:styleId="WW8Num22z1">
    <w:name w:val="WW8Num22z1"/>
    <w:rsid w:val="00B335A7"/>
    <w:rPr>
      <w:rFonts w:ascii="Courier New" w:hAnsi="Courier New" w:cs="Courier New"/>
    </w:rPr>
  </w:style>
  <w:style w:type="character" w:customStyle="1" w:styleId="WW8Num22z2">
    <w:name w:val="WW8Num22z2"/>
    <w:rsid w:val="00B335A7"/>
    <w:rPr>
      <w:rFonts w:ascii="Wingdings" w:hAnsi="Wingdings" w:cs="Wingdings"/>
    </w:rPr>
  </w:style>
  <w:style w:type="character" w:customStyle="1" w:styleId="WW8Num23z0">
    <w:name w:val="WW8Num23z0"/>
    <w:rsid w:val="00B335A7"/>
    <w:rPr>
      <w:rFonts w:ascii="Calibri" w:eastAsia="Times New Roman" w:hAnsi="Calibri" w:cs="Calibri"/>
    </w:rPr>
  </w:style>
  <w:style w:type="character" w:customStyle="1" w:styleId="WW8Num23z1">
    <w:name w:val="WW8Num23z1"/>
    <w:rsid w:val="00B335A7"/>
    <w:rPr>
      <w:rFonts w:ascii="Courier New" w:hAnsi="Courier New" w:cs="Courier New"/>
    </w:rPr>
  </w:style>
  <w:style w:type="character" w:customStyle="1" w:styleId="WW8Num23z2">
    <w:name w:val="WW8Num23z2"/>
    <w:rsid w:val="00B335A7"/>
    <w:rPr>
      <w:rFonts w:ascii="Wingdings" w:hAnsi="Wingdings" w:cs="Wingdings"/>
    </w:rPr>
  </w:style>
  <w:style w:type="character" w:customStyle="1" w:styleId="WW8Num23z3">
    <w:name w:val="WW8Num23z3"/>
    <w:rsid w:val="00B335A7"/>
    <w:rPr>
      <w:rFonts w:ascii="Symbol" w:hAnsi="Symbol" w:cs="Symbol"/>
    </w:rPr>
  </w:style>
  <w:style w:type="character" w:customStyle="1" w:styleId="WW8Num24z0">
    <w:name w:val="WW8Num24z0"/>
    <w:rsid w:val="00B335A7"/>
    <w:rPr>
      <w:rFonts w:ascii="Symbol" w:hAnsi="Symbol" w:cs="Symbol"/>
      <w:strike/>
      <w:color w:val="0070C0"/>
      <w:position w:val="0"/>
      <w:sz w:val="24"/>
      <w:vertAlign w:val="baseline"/>
      <w:lang w:val="el-GR"/>
    </w:rPr>
  </w:style>
  <w:style w:type="character" w:customStyle="1" w:styleId="WW8Num24z1">
    <w:name w:val="WW8Num24z1"/>
    <w:rsid w:val="00B335A7"/>
    <w:rPr>
      <w:rFonts w:ascii="Courier New" w:hAnsi="Courier New" w:cs="Courier New"/>
    </w:rPr>
  </w:style>
  <w:style w:type="character" w:customStyle="1" w:styleId="WW8Num24z2">
    <w:name w:val="WW8Num24z2"/>
    <w:rsid w:val="00B335A7"/>
    <w:rPr>
      <w:rFonts w:ascii="Wingdings" w:hAnsi="Wingdings" w:cs="Wingdings"/>
    </w:rPr>
  </w:style>
  <w:style w:type="character" w:customStyle="1" w:styleId="WW8Num25z0">
    <w:name w:val="WW8Num25z0"/>
    <w:rsid w:val="00B335A7"/>
    <w:rPr>
      <w:rFonts w:ascii="Symbol" w:hAnsi="Symbol" w:cs="Symbol"/>
    </w:rPr>
  </w:style>
  <w:style w:type="character" w:customStyle="1" w:styleId="WW8Num25z1">
    <w:name w:val="WW8Num25z1"/>
    <w:rsid w:val="00B335A7"/>
    <w:rPr>
      <w:rFonts w:ascii="Courier New" w:hAnsi="Courier New" w:cs="Courier New"/>
    </w:rPr>
  </w:style>
  <w:style w:type="character" w:customStyle="1" w:styleId="WW8Num25z2">
    <w:name w:val="WW8Num25z2"/>
    <w:rsid w:val="00B335A7"/>
    <w:rPr>
      <w:rFonts w:ascii="Wingdings" w:hAnsi="Wingdings" w:cs="Wingdings"/>
    </w:rPr>
  </w:style>
  <w:style w:type="character" w:customStyle="1" w:styleId="WW8Num26z0">
    <w:name w:val="WW8Num26z0"/>
    <w:rsid w:val="00B335A7"/>
    <w:rPr>
      <w:rFonts w:ascii="Symbol" w:hAnsi="Symbol" w:cs="Symbol"/>
    </w:rPr>
  </w:style>
  <w:style w:type="character" w:customStyle="1" w:styleId="WW8Num26z1">
    <w:name w:val="WW8Num26z1"/>
    <w:rsid w:val="00B335A7"/>
    <w:rPr>
      <w:rFonts w:ascii="Courier New" w:hAnsi="Courier New" w:cs="Courier New"/>
    </w:rPr>
  </w:style>
  <w:style w:type="character" w:customStyle="1" w:styleId="WW8Num26z2">
    <w:name w:val="WW8Num26z2"/>
    <w:rsid w:val="00B335A7"/>
    <w:rPr>
      <w:rFonts w:ascii="Wingdings" w:hAnsi="Wingdings" w:cs="Wingdings"/>
    </w:rPr>
  </w:style>
  <w:style w:type="character" w:customStyle="1" w:styleId="WW8Num27z0">
    <w:name w:val="WW8Num27z0"/>
    <w:rsid w:val="00B335A7"/>
    <w:rPr>
      <w:rFonts w:ascii="Calibri" w:eastAsia="Times New Roman" w:hAnsi="Calibri" w:cs="Calibri"/>
    </w:rPr>
  </w:style>
  <w:style w:type="character" w:customStyle="1" w:styleId="WW8Num27z1">
    <w:name w:val="WW8Num27z1"/>
    <w:rsid w:val="00B335A7"/>
    <w:rPr>
      <w:rFonts w:ascii="Courier New" w:hAnsi="Courier New" w:cs="Courier New"/>
    </w:rPr>
  </w:style>
  <w:style w:type="character" w:customStyle="1" w:styleId="WW8Num27z2">
    <w:name w:val="WW8Num27z2"/>
    <w:rsid w:val="00B335A7"/>
    <w:rPr>
      <w:rFonts w:ascii="Wingdings" w:hAnsi="Wingdings" w:cs="Wingdings"/>
    </w:rPr>
  </w:style>
  <w:style w:type="character" w:customStyle="1" w:styleId="WW8Num27z3">
    <w:name w:val="WW8Num27z3"/>
    <w:rsid w:val="00B335A7"/>
    <w:rPr>
      <w:rFonts w:ascii="Symbol" w:hAnsi="Symbol" w:cs="Symbol"/>
    </w:rPr>
  </w:style>
  <w:style w:type="character" w:customStyle="1" w:styleId="WW8Num28z0">
    <w:name w:val="WW8Num28z0"/>
    <w:rsid w:val="00B335A7"/>
    <w:rPr>
      <w:rFonts w:ascii="Symbol" w:hAnsi="Symbol" w:cs="Symbol"/>
    </w:rPr>
  </w:style>
  <w:style w:type="character" w:customStyle="1" w:styleId="WW8Num28z1">
    <w:name w:val="WW8Num28z1"/>
    <w:rsid w:val="00B335A7"/>
    <w:rPr>
      <w:rFonts w:ascii="Courier New" w:hAnsi="Courier New" w:cs="Courier New"/>
    </w:rPr>
  </w:style>
  <w:style w:type="character" w:customStyle="1" w:styleId="WW8Num28z2">
    <w:name w:val="WW8Num28z2"/>
    <w:rsid w:val="00B335A7"/>
    <w:rPr>
      <w:rFonts w:ascii="Wingdings" w:hAnsi="Wingdings" w:cs="Wingdings"/>
    </w:rPr>
  </w:style>
  <w:style w:type="character" w:customStyle="1" w:styleId="WW8Num29z0">
    <w:name w:val="WW8Num29z0"/>
    <w:rsid w:val="00B335A7"/>
    <w:rPr>
      <w:rFonts w:ascii="Calibri" w:eastAsia="Times New Roman" w:hAnsi="Calibri" w:cs="Calibri"/>
    </w:rPr>
  </w:style>
  <w:style w:type="character" w:customStyle="1" w:styleId="WW8Num29z1">
    <w:name w:val="WW8Num29z1"/>
    <w:rsid w:val="00B335A7"/>
    <w:rPr>
      <w:rFonts w:ascii="Courier New" w:hAnsi="Courier New" w:cs="Courier New"/>
    </w:rPr>
  </w:style>
  <w:style w:type="character" w:customStyle="1" w:styleId="WW8Num29z2">
    <w:name w:val="WW8Num29z2"/>
    <w:rsid w:val="00B335A7"/>
    <w:rPr>
      <w:rFonts w:ascii="Wingdings" w:hAnsi="Wingdings" w:cs="Wingdings"/>
    </w:rPr>
  </w:style>
  <w:style w:type="character" w:customStyle="1" w:styleId="WW8Num29z3">
    <w:name w:val="WW8Num29z3"/>
    <w:rsid w:val="00B335A7"/>
    <w:rPr>
      <w:rFonts w:ascii="Symbol" w:hAnsi="Symbol" w:cs="Symbol"/>
    </w:rPr>
  </w:style>
  <w:style w:type="character" w:customStyle="1" w:styleId="WW8Num30z0">
    <w:name w:val="WW8Num30z0"/>
    <w:rsid w:val="00B335A7"/>
    <w:rPr>
      <w:rFonts w:ascii="Symbol" w:hAnsi="Symbol" w:cs="Symbol"/>
      <w:shd w:val="clear" w:color="auto" w:fill="FFFF00"/>
    </w:rPr>
  </w:style>
  <w:style w:type="character" w:customStyle="1" w:styleId="WW8Num30z1">
    <w:name w:val="WW8Num30z1"/>
    <w:rsid w:val="00B335A7"/>
    <w:rPr>
      <w:rFonts w:ascii="Courier New" w:hAnsi="Courier New" w:cs="Courier New"/>
    </w:rPr>
  </w:style>
  <w:style w:type="character" w:customStyle="1" w:styleId="WW8Num30z2">
    <w:name w:val="WW8Num30z2"/>
    <w:rsid w:val="00B335A7"/>
    <w:rPr>
      <w:rFonts w:ascii="Wingdings" w:hAnsi="Wingdings" w:cs="Wingdings"/>
    </w:rPr>
  </w:style>
  <w:style w:type="character" w:customStyle="1" w:styleId="WW8Num31z0">
    <w:name w:val="WW8Num31z0"/>
    <w:rsid w:val="00B335A7"/>
    <w:rPr>
      <w:rFonts w:cs="Times New Roman"/>
    </w:rPr>
  </w:style>
  <w:style w:type="character" w:customStyle="1" w:styleId="WW8Num32z0">
    <w:name w:val="WW8Num32z0"/>
    <w:rsid w:val="00B335A7"/>
  </w:style>
  <w:style w:type="character" w:customStyle="1" w:styleId="WW8Num32z1">
    <w:name w:val="WW8Num32z1"/>
    <w:rsid w:val="00B335A7"/>
  </w:style>
  <w:style w:type="character" w:customStyle="1" w:styleId="WW8Num32z2">
    <w:name w:val="WW8Num32z2"/>
    <w:rsid w:val="00B335A7"/>
  </w:style>
  <w:style w:type="character" w:customStyle="1" w:styleId="WW8Num32z3">
    <w:name w:val="WW8Num32z3"/>
    <w:rsid w:val="00B335A7"/>
  </w:style>
  <w:style w:type="character" w:customStyle="1" w:styleId="WW8Num32z4">
    <w:name w:val="WW8Num32z4"/>
    <w:rsid w:val="00B335A7"/>
  </w:style>
  <w:style w:type="character" w:customStyle="1" w:styleId="WW8Num32z5">
    <w:name w:val="WW8Num32z5"/>
    <w:rsid w:val="00B335A7"/>
  </w:style>
  <w:style w:type="character" w:customStyle="1" w:styleId="WW8Num32z6">
    <w:name w:val="WW8Num32z6"/>
    <w:rsid w:val="00B335A7"/>
  </w:style>
  <w:style w:type="character" w:customStyle="1" w:styleId="WW8Num32z7">
    <w:name w:val="WW8Num32z7"/>
    <w:rsid w:val="00B335A7"/>
  </w:style>
  <w:style w:type="character" w:customStyle="1" w:styleId="WW8Num32z8">
    <w:name w:val="WW8Num32z8"/>
    <w:rsid w:val="00B335A7"/>
  </w:style>
  <w:style w:type="character" w:customStyle="1" w:styleId="WW8Num33z0">
    <w:name w:val="WW8Num33z0"/>
    <w:rsid w:val="00B335A7"/>
    <w:rPr>
      <w:rFonts w:ascii="Symbol" w:eastAsia="Calibri" w:hAnsi="Symbol" w:cs="Symbol"/>
    </w:rPr>
  </w:style>
  <w:style w:type="character" w:customStyle="1" w:styleId="WW8Num33z1">
    <w:name w:val="WW8Num33z1"/>
    <w:rsid w:val="00B335A7"/>
    <w:rPr>
      <w:rFonts w:ascii="Courier New" w:hAnsi="Courier New" w:cs="Courier New"/>
    </w:rPr>
  </w:style>
  <w:style w:type="character" w:customStyle="1" w:styleId="WW8Num33z2">
    <w:name w:val="WW8Num33z2"/>
    <w:rsid w:val="00B335A7"/>
    <w:rPr>
      <w:rFonts w:ascii="Wingdings" w:hAnsi="Wingdings" w:cs="Wingdings"/>
    </w:rPr>
  </w:style>
  <w:style w:type="character" w:customStyle="1" w:styleId="WW8Num34z0">
    <w:name w:val="WW8Num34z0"/>
    <w:rsid w:val="00B335A7"/>
    <w:rPr>
      <w:rFonts w:ascii="Symbol" w:hAnsi="Symbol" w:cs="Symbol"/>
    </w:rPr>
  </w:style>
  <w:style w:type="character" w:customStyle="1" w:styleId="WW8Num34z1">
    <w:name w:val="WW8Num34z1"/>
    <w:rsid w:val="00B335A7"/>
    <w:rPr>
      <w:rFonts w:ascii="Courier New" w:hAnsi="Courier New" w:cs="Courier New"/>
    </w:rPr>
  </w:style>
  <w:style w:type="character" w:customStyle="1" w:styleId="WW8Num34z2">
    <w:name w:val="WW8Num34z2"/>
    <w:rsid w:val="00B335A7"/>
    <w:rPr>
      <w:rFonts w:ascii="Wingdings" w:hAnsi="Wingdings" w:cs="Wingdings"/>
    </w:rPr>
  </w:style>
  <w:style w:type="character" w:customStyle="1" w:styleId="WW8Num35z0">
    <w:name w:val="WW8Num35z0"/>
    <w:rsid w:val="00B335A7"/>
    <w:rPr>
      <w:rFonts w:ascii="Calibri" w:eastAsia="Times New Roman" w:hAnsi="Calibri" w:cs="Calibri"/>
    </w:rPr>
  </w:style>
  <w:style w:type="character" w:customStyle="1" w:styleId="WW8Num35z1">
    <w:name w:val="WW8Num35z1"/>
    <w:rsid w:val="00B335A7"/>
    <w:rPr>
      <w:rFonts w:ascii="Courier New" w:hAnsi="Courier New" w:cs="Courier New"/>
    </w:rPr>
  </w:style>
  <w:style w:type="character" w:customStyle="1" w:styleId="WW8Num35z2">
    <w:name w:val="WW8Num35z2"/>
    <w:rsid w:val="00B335A7"/>
    <w:rPr>
      <w:rFonts w:ascii="Wingdings" w:hAnsi="Wingdings" w:cs="Wingdings"/>
    </w:rPr>
  </w:style>
  <w:style w:type="character" w:customStyle="1" w:styleId="WW8Num35z3">
    <w:name w:val="WW8Num35z3"/>
    <w:rsid w:val="00B335A7"/>
    <w:rPr>
      <w:rFonts w:ascii="Symbol" w:hAnsi="Symbol" w:cs="Symbol"/>
    </w:rPr>
  </w:style>
  <w:style w:type="character" w:customStyle="1" w:styleId="WW8Num36z0">
    <w:name w:val="WW8Num36z0"/>
    <w:rsid w:val="00B335A7"/>
    <w:rPr>
      <w:lang w:val="el-GR"/>
    </w:rPr>
  </w:style>
  <w:style w:type="character" w:customStyle="1" w:styleId="WW8Num36z1">
    <w:name w:val="WW8Num36z1"/>
    <w:rsid w:val="00B335A7"/>
  </w:style>
  <w:style w:type="character" w:customStyle="1" w:styleId="WW8Num36z2">
    <w:name w:val="WW8Num36z2"/>
    <w:rsid w:val="00B335A7"/>
  </w:style>
  <w:style w:type="character" w:customStyle="1" w:styleId="WW8Num36z3">
    <w:name w:val="WW8Num36z3"/>
    <w:rsid w:val="00B335A7"/>
  </w:style>
  <w:style w:type="character" w:customStyle="1" w:styleId="WW8Num36z4">
    <w:name w:val="WW8Num36z4"/>
    <w:rsid w:val="00B335A7"/>
  </w:style>
  <w:style w:type="character" w:customStyle="1" w:styleId="WW8Num36z5">
    <w:name w:val="WW8Num36z5"/>
    <w:rsid w:val="00B335A7"/>
  </w:style>
  <w:style w:type="character" w:customStyle="1" w:styleId="WW8Num36z6">
    <w:name w:val="WW8Num36z6"/>
    <w:rsid w:val="00B335A7"/>
  </w:style>
  <w:style w:type="character" w:customStyle="1" w:styleId="WW8Num36z7">
    <w:name w:val="WW8Num36z7"/>
    <w:rsid w:val="00B335A7"/>
  </w:style>
  <w:style w:type="character" w:customStyle="1" w:styleId="WW8Num36z8">
    <w:name w:val="WW8Num36z8"/>
    <w:rsid w:val="00B335A7"/>
  </w:style>
  <w:style w:type="character" w:customStyle="1" w:styleId="WW8Num37z0">
    <w:name w:val="WW8Num37z0"/>
    <w:rsid w:val="00B335A7"/>
    <w:rPr>
      <w:rFonts w:ascii="Calibri" w:eastAsia="Times New Roman" w:hAnsi="Calibri" w:cs="Calibri"/>
    </w:rPr>
  </w:style>
  <w:style w:type="character" w:customStyle="1" w:styleId="WW8Num37z1">
    <w:name w:val="WW8Num37z1"/>
    <w:rsid w:val="00B335A7"/>
    <w:rPr>
      <w:rFonts w:ascii="Courier New" w:hAnsi="Courier New" w:cs="Courier New"/>
    </w:rPr>
  </w:style>
  <w:style w:type="character" w:customStyle="1" w:styleId="WW8Num37z2">
    <w:name w:val="WW8Num37z2"/>
    <w:rsid w:val="00B335A7"/>
    <w:rPr>
      <w:rFonts w:ascii="Wingdings" w:hAnsi="Wingdings" w:cs="Wingdings"/>
    </w:rPr>
  </w:style>
  <w:style w:type="character" w:customStyle="1" w:styleId="WW8Num37z3">
    <w:name w:val="WW8Num37z3"/>
    <w:rsid w:val="00B335A7"/>
    <w:rPr>
      <w:rFonts w:ascii="Symbol" w:hAnsi="Symbol" w:cs="Symbol"/>
    </w:rPr>
  </w:style>
  <w:style w:type="character" w:customStyle="1" w:styleId="WW8Num38z0">
    <w:name w:val="WW8Num38z0"/>
    <w:rsid w:val="00B335A7"/>
  </w:style>
  <w:style w:type="character" w:customStyle="1" w:styleId="WW8Num38z1">
    <w:name w:val="WW8Num38z1"/>
    <w:rsid w:val="00B335A7"/>
  </w:style>
  <w:style w:type="character" w:customStyle="1" w:styleId="WW8Num38z2">
    <w:name w:val="WW8Num38z2"/>
    <w:rsid w:val="00B335A7"/>
  </w:style>
  <w:style w:type="character" w:customStyle="1" w:styleId="WW8Num38z3">
    <w:name w:val="WW8Num38z3"/>
    <w:rsid w:val="00B335A7"/>
  </w:style>
  <w:style w:type="character" w:customStyle="1" w:styleId="WW8Num38z4">
    <w:name w:val="WW8Num38z4"/>
    <w:rsid w:val="00B335A7"/>
  </w:style>
  <w:style w:type="character" w:customStyle="1" w:styleId="WW8Num38z5">
    <w:name w:val="WW8Num38z5"/>
    <w:rsid w:val="00B335A7"/>
  </w:style>
  <w:style w:type="character" w:customStyle="1" w:styleId="WW8Num38z6">
    <w:name w:val="WW8Num38z6"/>
    <w:rsid w:val="00B335A7"/>
  </w:style>
  <w:style w:type="character" w:customStyle="1" w:styleId="WW8Num38z7">
    <w:name w:val="WW8Num38z7"/>
    <w:rsid w:val="00B335A7"/>
  </w:style>
  <w:style w:type="character" w:customStyle="1" w:styleId="WW8Num38z8">
    <w:name w:val="WW8Num38z8"/>
    <w:rsid w:val="00B335A7"/>
  </w:style>
  <w:style w:type="character" w:customStyle="1" w:styleId="WW-DefaultParagraphFont11111111111111">
    <w:name w:val="WW-Default Paragraph Font11111111111111"/>
    <w:rsid w:val="00B335A7"/>
  </w:style>
  <w:style w:type="character" w:customStyle="1" w:styleId="WW8Num4z1">
    <w:name w:val="WW8Num4z1"/>
    <w:rsid w:val="00B335A7"/>
    <w:rPr>
      <w:rFonts w:cs="Times New Roman"/>
    </w:rPr>
  </w:style>
  <w:style w:type="character" w:customStyle="1" w:styleId="WW8Num5z1">
    <w:name w:val="WW8Num5z1"/>
    <w:rsid w:val="00B335A7"/>
    <w:rPr>
      <w:rFonts w:cs="Times New Roman"/>
    </w:rPr>
  </w:style>
  <w:style w:type="character" w:customStyle="1" w:styleId="WW8Num6z1">
    <w:name w:val="WW8Num6z1"/>
    <w:rsid w:val="00B335A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B335A7"/>
  </w:style>
  <w:style w:type="character" w:customStyle="1" w:styleId="WW8Num29z5">
    <w:name w:val="WW8Num29z5"/>
    <w:rsid w:val="00B335A7"/>
  </w:style>
  <w:style w:type="character" w:customStyle="1" w:styleId="WW8Num29z6">
    <w:name w:val="WW8Num29z6"/>
    <w:rsid w:val="00B335A7"/>
  </w:style>
  <w:style w:type="character" w:customStyle="1" w:styleId="WW8Num29z7">
    <w:name w:val="WW8Num29z7"/>
    <w:rsid w:val="00B335A7"/>
  </w:style>
  <w:style w:type="character" w:customStyle="1" w:styleId="WW8Num29z8">
    <w:name w:val="WW8Num29z8"/>
    <w:rsid w:val="00B335A7"/>
  </w:style>
  <w:style w:type="character" w:customStyle="1" w:styleId="WW8Num30z3">
    <w:name w:val="WW8Num30z3"/>
    <w:rsid w:val="00B335A7"/>
    <w:rPr>
      <w:rFonts w:ascii="Symbol" w:hAnsi="Symbol" w:cs="Symbol"/>
    </w:rPr>
  </w:style>
  <w:style w:type="character" w:customStyle="1" w:styleId="WW8Num31z1">
    <w:name w:val="WW8Num31z1"/>
    <w:rsid w:val="00B335A7"/>
  </w:style>
  <w:style w:type="character" w:customStyle="1" w:styleId="WW8Num31z2">
    <w:name w:val="WW8Num31z2"/>
    <w:rsid w:val="00B335A7"/>
  </w:style>
  <w:style w:type="character" w:customStyle="1" w:styleId="WW8Num31z3">
    <w:name w:val="WW8Num31z3"/>
    <w:rsid w:val="00B335A7"/>
  </w:style>
  <w:style w:type="character" w:customStyle="1" w:styleId="WW8Num31z4">
    <w:name w:val="WW8Num31z4"/>
    <w:rsid w:val="00B335A7"/>
  </w:style>
  <w:style w:type="character" w:customStyle="1" w:styleId="WW8Num31z5">
    <w:name w:val="WW8Num31z5"/>
    <w:rsid w:val="00B335A7"/>
  </w:style>
  <w:style w:type="character" w:customStyle="1" w:styleId="WW8Num31z6">
    <w:name w:val="WW8Num31z6"/>
    <w:rsid w:val="00B335A7"/>
  </w:style>
  <w:style w:type="character" w:customStyle="1" w:styleId="WW8Num31z7">
    <w:name w:val="WW8Num31z7"/>
    <w:rsid w:val="00B335A7"/>
  </w:style>
  <w:style w:type="character" w:customStyle="1" w:styleId="WW8Num31z8">
    <w:name w:val="WW8Num31z8"/>
    <w:rsid w:val="00B335A7"/>
  </w:style>
  <w:style w:type="character" w:customStyle="1" w:styleId="WW8Num39z0">
    <w:name w:val="WW8Num39z0"/>
    <w:rsid w:val="00B335A7"/>
    <w:rPr>
      <w:rFonts w:ascii="Calibri" w:eastAsia="Times New Roman" w:hAnsi="Calibri" w:cs="Calibri"/>
    </w:rPr>
  </w:style>
  <w:style w:type="character" w:customStyle="1" w:styleId="WW8Num39z1">
    <w:name w:val="WW8Num39z1"/>
    <w:rsid w:val="00B335A7"/>
    <w:rPr>
      <w:rFonts w:ascii="Courier New" w:hAnsi="Courier New" w:cs="Courier New"/>
    </w:rPr>
  </w:style>
  <w:style w:type="character" w:customStyle="1" w:styleId="WW8Num39z2">
    <w:name w:val="WW8Num39z2"/>
    <w:rsid w:val="00B335A7"/>
    <w:rPr>
      <w:rFonts w:ascii="Wingdings" w:hAnsi="Wingdings" w:cs="Wingdings"/>
    </w:rPr>
  </w:style>
  <w:style w:type="character" w:customStyle="1" w:styleId="WW8Num39z3">
    <w:name w:val="WW8Num39z3"/>
    <w:rsid w:val="00B335A7"/>
    <w:rPr>
      <w:rFonts w:ascii="Symbol" w:hAnsi="Symbol" w:cs="Symbol"/>
    </w:rPr>
  </w:style>
  <w:style w:type="character" w:customStyle="1" w:styleId="WW8Num40z0">
    <w:name w:val="WW8Num40z0"/>
    <w:rsid w:val="00B335A7"/>
    <w:rPr>
      <w:rFonts w:ascii="Symbol" w:hAnsi="Symbol" w:cs="Symbol"/>
    </w:rPr>
  </w:style>
  <w:style w:type="character" w:customStyle="1" w:styleId="WW8Num40z1">
    <w:name w:val="WW8Num40z1"/>
    <w:rsid w:val="00B335A7"/>
    <w:rPr>
      <w:rFonts w:ascii="Courier New" w:hAnsi="Courier New" w:cs="Courier New"/>
    </w:rPr>
  </w:style>
  <w:style w:type="character" w:customStyle="1" w:styleId="WW8Num40z2">
    <w:name w:val="WW8Num40z2"/>
    <w:rsid w:val="00B335A7"/>
    <w:rPr>
      <w:rFonts w:ascii="Wingdings" w:hAnsi="Wingdings" w:cs="Wingdings"/>
    </w:rPr>
  </w:style>
  <w:style w:type="character" w:customStyle="1" w:styleId="WW8Num41z0">
    <w:name w:val="WW8Num41z0"/>
    <w:rsid w:val="00B335A7"/>
    <w:rPr>
      <w:rFonts w:ascii="Arial" w:hAnsi="Arial" w:cs="Times New Roman"/>
      <w:b/>
      <w:i w:val="0"/>
      <w:sz w:val="20"/>
      <w:szCs w:val="20"/>
    </w:rPr>
  </w:style>
  <w:style w:type="character" w:customStyle="1" w:styleId="WW8Num41z1">
    <w:name w:val="WW8Num41z1"/>
    <w:rsid w:val="00B335A7"/>
    <w:rPr>
      <w:rFonts w:cs="Times New Roman"/>
    </w:rPr>
  </w:style>
  <w:style w:type="character" w:customStyle="1" w:styleId="WW8Num41z2">
    <w:name w:val="WW8Num41z2"/>
    <w:rsid w:val="00B335A7"/>
    <w:rPr>
      <w:rFonts w:ascii="Arial" w:hAnsi="Arial" w:cs="Times New Roman"/>
      <w:b w:val="0"/>
      <w:i w:val="0"/>
    </w:rPr>
  </w:style>
  <w:style w:type="character" w:customStyle="1" w:styleId="WW8Num41z3">
    <w:name w:val="WW8Num41z3"/>
    <w:rsid w:val="00B335A7"/>
    <w:rPr>
      <w:rFonts w:ascii="Arial" w:hAnsi="Arial" w:cs="Times New Roman"/>
      <w:b w:val="0"/>
      <w:i w:val="0"/>
      <w:sz w:val="20"/>
      <w:szCs w:val="20"/>
    </w:rPr>
  </w:style>
  <w:style w:type="character" w:customStyle="1" w:styleId="DefaultParagraphFont1">
    <w:name w:val="Default Paragraph Font1"/>
    <w:rsid w:val="00B335A7"/>
  </w:style>
  <w:style w:type="character" w:customStyle="1" w:styleId="Heading1Char">
    <w:name w:val="Heading 1 Char"/>
    <w:rsid w:val="00B335A7"/>
    <w:rPr>
      <w:rFonts w:ascii="Arial" w:hAnsi="Arial" w:cs="Arial"/>
      <w:b/>
      <w:bCs/>
      <w:color w:val="333399"/>
      <w:sz w:val="28"/>
      <w:szCs w:val="32"/>
      <w:lang w:val="en-US"/>
    </w:rPr>
  </w:style>
  <w:style w:type="character" w:customStyle="1" w:styleId="Heading2Char">
    <w:name w:val="Heading 2 Char"/>
    <w:rsid w:val="00B335A7"/>
    <w:rPr>
      <w:rFonts w:ascii="Arial" w:hAnsi="Arial" w:cs="Arial"/>
      <w:b/>
      <w:color w:val="002060"/>
      <w:sz w:val="24"/>
      <w:szCs w:val="22"/>
      <w:lang w:val="en-GB"/>
    </w:rPr>
  </w:style>
  <w:style w:type="character" w:customStyle="1" w:styleId="Heading5Char">
    <w:name w:val="Heading 5 Char"/>
    <w:rsid w:val="00B335A7"/>
    <w:rPr>
      <w:rFonts w:ascii="Calibri" w:eastAsia="Times New Roman" w:hAnsi="Calibri" w:cs="Times New Roman"/>
      <w:b/>
      <w:bCs/>
      <w:i/>
      <w:iCs/>
      <w:sz w:val="26"/>
      <w:szCs w:val="26"/>
      <w:lang w:val="en-GB"/>
    </w:rPr>
  </w:style>
  <w:style w:type="character" w:customStyle="1" w:styleId="DateChar">
    <w:name w:val="Date Char"/>
    <w:rsid w:val="00B335A7"/>
    <w:rPr>
      <w:sz w:val="24"/>
      <w:szCs w:val="24"/>
      <w:lang w:val="en-GB"/>
    </w:rPr>
  </w:style>
  <w:style w:type="character" w:customStyle="1" w:styleId="FooterChar">
    <w:name w:val="Footer Char"/>
    <w:rsid w:val="00B335A7"/>
    <w:rPr>
      <w:rFonts w:eastAsia="MS Mincho" w:cs="Times New Roman"/>
      <w:sz w:val="24"/>
      <w:szCs w:val="24"/>
      <w:lang w:val="en-US" w:eastAsia="ja-JP"/>
    </w:rPr>
  </w:style>
  <w:style w:type="character" w:customStyle="1" w:styleId="CommentReference1">
    <w:name w:val="Comment Reference1"/>
    <w:rsid w:val="00B335A7"/>
    <w:rPr>
      <w:sz w:val="16"/>
    </w:rPr>
  </w:style>
  <w:style w:type="character" w:styleId="-">
    <w:name w:val="Hyperlink"/>
    <w:uiPriority w:val="99"/>
    <w:rsid w:val="00B335A7"/>
    <w:rPr>
      <w:color w:val="0000FF"/>
      <w:u w:val="single"/>
    </w:rPr>
  </w:style>
  <w:style w:type="character" w:customStyle="1" w:styleId="HeaderChar">
    <w:name w:val="Header Char"/>
    <w:aliases w:val="hd Char"/>
    <w:rsid w:val="00B335A7"/>
    <w:rPr>
      <w:rFonts w:cs="Times New Roman"/>
      <w:sz w:val="24"/>
      <w:szCs w:val="24"/>
      <w:lang w:val="en-GB"/>
    </w:rPr>
  </w:style>
  <w:style w:type="character" w:styleId="a3">
    <w:name w:val="page number"/>
    <w:rsid w:val="00B335A7"/>
    <w:rPr>
      <w:rFonts w:cs="Times New Roman"/>
    </w:rPr>
  </w:style>
  <w:style w:type="character" w:customStyle="1" w:styleId="BalloonTextChar">
    <w:name w:val="Balloon Text Char"/>
    <w:rsid w:val="00B335A7"/>
    <w:rPr>
      <w:rFonts w:ascii="Tahoma" w:hAnsi="Tahoma" w:cs="Tahoma"/>
      <w:sz w:val="16"/>
      <w:szCs w:val="16"/>
      <w:lang w:val="en-GB"/>
    </w:rPr>
  </w:style>
  <w:style w:type="character" w:customStyle="1" w:styleId="CommentTextChar">
    <w:name w:val="Comment Text Char"/>
    <w:uiPriority w:val="99"/>
    <w:rsid w:val="00B335A7"/>
    <w:rPr>
      <w:rFonts w:cs="Times New Roman"/>
      <w:lang w:val="en-GB"/>
    </w:rPr>
  </w:style>
  <w:style w:type="character" w:customStyle="1" w:styleId="CommentSubjectChar">
    <w:name w:val="Comment Subject Char"/>
    <w:rsid w:val="00B335A7"/>
    <w:rPr>
      <w:rFonts w:cs="Times New Roman"/>
      <w:b/>
      <w:bCs/>
      <w:lang w:val="en-GB"/>
    </w:rPr>
  </w:style>
  <w:style w:type="character" w:customStyle="1" w:styleId="BodyTextChar">
    <w:name w:val="Body Text Char"/>
    <w:rsid w:val="00B335A7"/>
    <w:rPr>
      <w:rFonts w:cs="Times New Roman"/>
      <w:sz w:val="24"/>
      <w:szCs w:val="24"/>
      <w:lang w:val="en-GB"/>
    </w:rPr>
  </w:style>
  <w:style w:type="character" w:customStyle="1" w:styleId="11">
    <w:name w:val="Κείμενο κράτησης θέσης1"/>
    <w:rsid w:val="00B335A7"/>
    <w:rPr>
      <w:rFonts w:cs="Times New Roman"/>
      <w:color w:val="808080"/>
    </w:rPr>
  </w:style>
  <w:style w:type="character" w:customStyle="1" w:styleId="a4">
    <w:name w:val="Χαρακτήρες υποσημείωσης"/>
    <w:rsid w:val="00B335A7"/>
    <w:rPr>
      <w:rFonts w:cs="Times New Roman"/>
      <w:vertAlign w:val="superscript"/>
    </w:rPr>
  </w:style>
  <w:style w:type="character" w:customStyle="1" w:styleId="FootnoteTextChar">
    <w:name w:val="Footnote Text Char"/>
    <w:rsid w:val="00B335A7"/>
    <w:rPr>
      <w:rFonts w:ascii="Calibri" w:hAnsi="Calibri" w:cs="Times New Roman"/>
    </w:rPr>
  </w:style>
  <w:style w:type="character" w:customStyle="1" w:styleId="Heading3Char">
    <w:name w:val="Heading 3 Char"/>
    <w:rsid w:val="00B335A7"/>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B335A7"/>
    <w:rPr>
      <w:rFonts w:ascii="Arial" w:hAnsi="Arial" w:cs="Arial"/>
      <w:b/>
      <w:bCs/>
      <w:color w:val="333399"/>
      <w:sz w:val="28"/>
      <w:szCs w:val="32"/>
      <w:lang w:val="en-US"/>
    </w:rPr>
  </w:style>
  <w:style w:type="character" w:customStyle="1" w:styleId="Style1Char">
    <w:name w:val="Style1 Char"/>
    <w:rsid w:val="00B335A7"/>
    <w:rPr>
      <w:rFonts w:ascii="Calibri" w:hAnsi="Calibri" w:cs="Calibri"/>
      <w:b/>
      <w:bCs/>
      <w:color w:val="333399"/>
      <w:sz w:val="40"/>
      <w:szCs w:val="40"/>
      <w:lang w:val="en-US"/>
    </w:rPr>
  </w:style>
  <w:style w:type="character" w:customStyle="1" w:styleId="ContentsChar">
    <w:name w:val="Contents Char"/>
    <w:rsid w:val="00B335A7"/>
    <w:rPr>
      <w:rFonts w:ascii="Calibri" w:hAnsi="Calibri" w:cs="Calibri"/>
      <w:b/>
      <w:bCs/>
      <w:color w:val="333399"/>
      <w:sz w:val="28"/>
      <w:szCs w:val="32"/>
      <w:lang w:val="en-US"/>
    </w:rPr>
  </w:style>
  <w:style w:type="character" w:customStyle="1" w:styleId="EndnoteTextChar">
    <w:name w:val="Endnote Text Char"/>
    <w:rsid w:val="00B335A7"/>
    <w:rPr>
      <w:rFonts w:ascii="Calibri" w:hAnsi="Calibri" w:cs="Calibri"/>
      <w:lang w:val="en-GB"/>
    </w:rPr>
  </w:style>
  <w:style w:type="character" w:customStyle="1" w:styleId="a5">
    <w:name w:val="Χαρακτήρες σημείωσης τέλους"/>
    <w:rsid w:val="00B335A7"/>
    <w:rPr>
      <w:vertAlign w:val="superscript"/>
    </w:rPr>
  </w:style>
  <w:style w:type="character" w:customStyle="1" w:styleId="FootnoteReference2">
    <w:name w:val="Footnote Reference2"/>
    <w:rsid w:val="00B335A7"/>
    <w:rPr>
      <w:vertAlign w:val="superscript"/>
    </w:rPr>
  </w:style>
  <w:style w:type="character" w:customStyle="1" w:styleId="EndnoteReference1">
    <w:name w:val="Endnote Reference1"/>
    <w:rsid w:val="00B335A7"/>
    <w:rPr>
      <w:vertAlign w:val="superscript"/>
    </w:rPr>
  </w:style>
  <w:style w:type="character" w:customStyle="1" w:styleId="a6">
    <w:name w:val="Κουκκίδες"/>
    <w:rsid w:val="00B335A7"/>
    <w:rPr>
      <w:rFonts w:ascii="OpenSymbol" w:eastAsia="OpenSymbol" w:hAnsi="OpenSymbol" w:cs="OpenSymbol"/>
    </w:rPr>
  </w:style>
  <w:style w:type="character" w:styleId="a7">
    <w:name w:val="Strong"/>
    <w:qFormat/>
    <w:rsid w:val="00B335A7"/>
    <w:rPr>
      <w:b/>
      <w:bCs/>
    </w:rPr>
  </w:style>
  <w:style w:type="character" w:customStyle="1" w:styleId="100">
    <w:name w:val="Προεπιλεγμένη γραμματοσειρά10"/>
    <w:rsid w:val="00B335A7"/>
  </w:style>
  <w:style w:type="character" w:customStyle="1" w:styleId="a8">
    <w:name w:val="Σύμβολο υποσημείωσης"/>
    <w:rsid w:val="00B335A7"/>
    <w:rPr>
      <w:vertAlign w:val="superscript"/>
    </w:rPr>
  </w:style>
  <w:style w:type="character" w:styleId="a9">
    <w:name w:val="Emphasis"/>
    <w:qFormat/>
    <w:rsid w:val="00B335A7"/>
    <w:rPr>
      <w:i/>
      <w:iCs/>
    </w:rPr>
  </w:style>
  <w:style w:type="character" w:customStyle="1" w:styleId="aa">
    <w:name w:val="Χαρακτήρες αρίθμησης"/>
    <w:rsid w:val="00B335A7"/>
  </w:style>
  <w:style w:type="character" w:customStyle="1" w:styleId="normalwithoutspacingChar">
    <w:name w:val="normal_without_spacing Char"/>
    <w:rsid w:val="00B335A7"/>
    <w:rPr>
      <w:rFonts w:ascii="Calibri" w:hAnsi="Calibri" w:cs="Calibri"/>
      <w:sz w:val="22"/>
      <w:szCs w:val="24"/>
    </w:rPr>
  </w:style>
  <w:style w:type="character" w:customStyle="1" w:styleId="FootnoteTextChar1">
    <w:name w:val="Footnote Text Char1"/>
    <w:rsid w:val="00B335A7"/>
    <w:rPr>
      <w:rFonts w:ascii="Calibri" w:hAnsi="Calibri" w:cs="Calibri"/>
      <w:lang w:val="en-IE" w:eastAsia="zh-CN"/>
    </w:rPr>
  </w:style>
  <w:style w:type="character" w:customStyle="1" w:styleId="foothangingChar">
    <w:name w:val="foot_hanging Char"/>
    <w:rsid w:val="00B335A7"/>
    <w:rPr>
      <w:rFonts w:ascii="Calibri" w:hAnsi="Calibri" w:cs="Calibri"/>
      <w:sz w:val="18"/>
      <w:szCs w:val="18"/>
      <w:lang w:val="en-IE" w:eastAsia="zh-CN"/>
    </w:rPr>
  </w:style>
  <w:style w:type="character" w:customStyle="1" w:styleId="HTMLPreformattedChar">
    <w:name w:val="HTML Preformatted Char"/>
    <w:rsid w:val="00B335A7"/>
    <w:rPr>
      <w:rFonts w:ascii="Courier New" w:hAnsi="Courier New" w:cs="Courier New"/>
    </w:rPr>
  </w:style>
  <w:style w:type="character" w:customStyle="1" w:styleId="apple-converted-space">
    <w:name w:val="apple-converted-space"/>
    <w:basedOn w:val="WW-DefaultParagraphFont11111111111111"/>
    <w:rsid w:val="00B335A7"/>
  </w:style>
  <w:style w:type="character" w:customStyle="1" w:styleId="BodyTextIndent3Char">
    <w:name w:val="Body Text Indent 3 Char"/>
    <w:rsid w:val="00B335A7"/>
    <w:rPr>
      <w:rFonts w:ascii="Calibri" w:hAnsi="Calibri" w:cs="Calibri"/>
      <w:sz w:val="16"/>
      <w:szCs w:val="16"/>
      <w:lang w:val="en-GB"/>
    </w:rPr>
  </w:style>
  <w:style w:type="character" w:customStyle="1" w:styleId="WW-FootnoteReference">
    <w:name w:val="WW-Footnote Reference"/>
    <w:rsid w:val="00B335A7"/>
    <w:rPr>
      <w:vertAlign w:val="superscript"/>
    </w:rPr>
  </w:style>
  <w:style w:type="character" w:customStyle="1" w:styleId="WW-EndnoteReference">
    <w:name w:val="WW-Endnote Reference"/>
    <w:rsid w:val="00B335A7"/>
    <w:rPr>
      <w:vertAlign w:val="superscript"/>
    </w:rPr>
  </w:style>
  <w:style w:type="character" w:customStyle="1" w:styleId="FootnoteReference1">
    <w:name w:val="Footnote Reference1"/>
    <w:rsid w:val="00B335A7"/>
    <w:rPr>
      <w:vertAlign w:val="superscript"/>
    </w:rPr>
  </w:style>
  <w:style w:type="character" w:customStyle="1" w:styleId="FootnoteTextChar2">
    <w:name w:val="Footnote Text Char2"/>
    <w:rsid w:val="00B335A7"/>
    <w:rPr>
      <w:rFonts w:ascii="Calibri" w:hAnsi="Calibri" w:cs="Calibri"/>
      <w:sz w:val="18"/>
      <w:lang w:val="en-IE" w:eastAsia="zh-CN"/>
    </w:rPr>
  </w:style>
  <w:style w:type="character" w:customStyle="1" w:styleId="foothangingChar1">
    <w:name w:val="foot_hanging Char1"/>
    <w:rsid w:val="00B335A7"/>
    <w:rPr>
      <w:rFonts w:ascii="Calibri" w:hAnsi="Calibri" w:cs="Calibri"/>
      <w:sz w:val="18"/>
      <w:szCs w:val="18"/>
      <w:lang w:val="en-IE" w:eastAsia="zh-CN"/>
    </w:rPr>
  </w:style>
  <w:style w:type="character" w:customStyle="1" w:styleId="footersChar">
    <w:name w:val="footers Char"/>
    <w:basedOn w:val="foothangingChar1"/>
    <w:rsid w:val="00B335A7"/>
    <w:rPr>
      <w:rFonts w:ascii="Calibri" w:hAnsi="Calibri" w:cs="Calibri"/>
      <w:sz w:val="18"/>
      <w:szCs w:val="18"/>
      <w:lang w:val="en-IE" w:eastAsia="zh-CN"/>
    </w:rPr>
  </w:style>
  <w:style w:type="character" w:customStyle="1" w:styleId="CommentTextChar1">
    <w:name w:val="Comment Text Char1"/>
    <w:rsid w:val="00B335A7"/>
    <w:rPr>
      <w:rFonts w:ascii="Calibri" w:hAnsi="Calibri" w:cs="Calibri"/>
      <w:lang w:val="en-GB" w:eastAsia="zh-CN"/>
    </w:rPr>
  </w:style>
  <w:style w:type="character" w:customStyle="1" w:styleId="HTMLPreformattedChar1">
    <w:name w:val="HTML Preformatted Char1"/>
    <w:rsid w:val="00B335A7"/>
    <w:rPr>
      <w:rFonts w:ascii="Courier New" w:hAnsi="Courier New" w:cs="Courier New"/>
      <w:lang w:eastAsia="zh-CN"/>
    </w:rPr>
  </w:style>
  <w:style w:type="character" w:customStyle="1" w:styleId="BodyText3Char">
    <w:name w:val="Body Text 3 Char"/>
    <w:rsid w:val="00B335A7"/>
    <w:rPr>
      <w:rFonts w:ascii="Calibri" w:hAnsi="Calibri" w:cs="Calibri"/>
      <w:sz w:val="16"/>
      <w:szCs w:val="16"/>
      <w:lang w:val="en-GB" w:eastAsia="zh-CN"/>
    </w:rPr>
  </w:style>
  <w:style w:type="character" w:customStyle="1" w:styleId="WW-FootnoteReference1">
    <w:name w:val="WW-Footnote Reference1"/>
    <w:rsid w:val="00B335A7"/>
    <w:rPr>
      <w:vertAlign w:val="superscript"/>
    </w:rPr>
  </w:style>
  <w:style w:type="character" w:customStyle="1" w:styleId="WW-EndnoteReference1">
    <w:name w:val="WW-Endnote Reference1"/>
    <w:rsid w:val="00B335A7"/>
    <w:rPr>
      <w:vertAlign w:val="superscript"/>
    </w:rPr>
  </w:style>
  <w:style w:type="character" w:customStyle="1" w:styleId="WW-FootnoteReference2">
    <w:name w:val="WW-Footnote Reference2"/>
    <w:rsid w:val="00B335A7"/>
    <w:rPr>
      <w:vertAlign w:val="superscript"/>
    </w:rPr>
  </w:style>
  <w:style w:type="character" w:customStyle="1" w:styleId="WW-EndnoteReference2">
    <w:name w:val="WW-Endnote Reference2"/>
    <w:rsid w:val="00B335A7"/>
    <w:rPr>
      <w:vertAlign w:val="superscript"/>
    </w:rPr>
  </w:style>
  <w:style w:type="character" w:customStyle="1" w:styleId="FootnoteTextChar3">
    <w:name w:val="Footnote Text Char3"/>
    <w:rsid w:val="00B335A7"/>
    <w:rPr>
      <w:rFonts w:ascii="Calibri" w:hAnsi="Calibri" w:cs="Calibri"/>
      <w:sz w:val="18"/>
      <w:lang w:val="en-IE" w:eastAsia="zh-CN"/>
    </w:rPr>
  </w:style>
  <w:style w:type="character" w:customStyle="1" w:styleId="foothangingChar2">
    <w:name w:val="foot_hanging Char2"/>
    <w:rsid w:val="00B335A7"/>
    <w:rPr>
      <w:rFonts w:ascii="Calibri" w:hAnsi="Calibri" w:cs="Calibri"/>
      <w:sz w:val="18"/>
      <w:szCs w:val="18"/>
      <w:lang w:val="en-IE" w:eastAsia="zh-CN"/>
    </w:rPr>
  </w:style>
  <w:style w:type="character" w:customStyle="1" w:styleId="footersChar1">
    <w:name w:val="footers Char1"/>
    <w:basedOn w:val="foothangingChar2"/>
    <w:rsid w:val="00B335A7"/>
    <w:rPr>
      <w:rFonts w:ascii="Calibri" w:hAnsi="Calibri" w:cs="Calibri"/>
      <w:sz w:val="18"/>
      <w:szCs w:val="18"/>
      <w:lang w:val="en-IE" w:eastAsia="zh-CN"/>
    </w:rPr>
  </w:style>
  <w:style w:type="character" w:customStyle="1" w:styleId="foootChar">
    <w:name w:val="fooot Char"/>
    <w:basedOn w:val="footersChar1"/>
    <w:rsid w:val="00B335A7"/>
    <w:rPr>
      <w:rFonts w:ascii="Calibri" w:hAnsi="Calibri" w:cs="Calibri"/>
      <w:sz w:val="18"/>
      <w:szCs w:val="18"/>
      <w:lang w:val="en-IE" w:eastAsia="zh-CN"/>
    </w:rPr>
  </w:style>
  <w:style w:type="character" w:customStyle="1" w:styleId="12">
    <w:name w:val="Παραπομπή υποσημείωσης1"/>
    <w:rsid w:val="00B335A7"/>
    <w:rPr>
      <w:vertAlign w:val="superscript"/>
    </w:rPr>
  </w:style>
  <w:style w:type="character" w:customStyle="1" w:styleId="13">
    <w:name w:val="Παραπομπή σημείωσης τέλους1"/>
    <w:rsid w:val="00B335A7"/>
    <w:rPr>
      <w:vertAlign w:val="superscript"/>
    </w:rPr>
  </w:style>
  <w:style w:type="character" w:customStyle="1" w:styleId="Char">
    <w:name w:val="Κείμενο πλαισίου Char"/>
    <w:rsid w:val="00B335A7"/>
    <w:rPr>
      <w:rFonts w:ascii="Tahoma" w:hAnsi="Tahoma" w:cs="Tahoma"/>
      <w:sz w:val="16"/>
      <w:szCs w:val="16"/>
      <w:lang w:val="en-GB"/>
    </w:rPr>
  </w:style>
  <w:style w:type="character" w:customStyle="1" w:styleId="14">
    <w:name w:val="Παραπομπή σχολίου1"/>
    <w:rsid w:val="00B335A7"/>
    <w:rPr>
      <w:sz w:val="16"/>
      <w:szCs w:val="16"/>
    </w:rPr>
  </w:style>
  <w:style w:type="character" w:customStyle="1" w:styleId="Char0">
    <w:name w:val="Κείμενο σχολίου Char"/>
    <w:rsid w:val="00B335A7"/>
    <w:rPr>
      <w:rFonts w:ascii="Calibri" w:hAnsi="Calibri" w:cs="Calibri"/>
      <w:lang w:val="en-GB"/>
    </w:rPr>
  </w:style>
  <w:style w:type="character" w:customStyle="1" w:styleId="Char1">
    <w:name w:val="Θέμα σχολίου Char"/>
    <w:rsid w:val="00B335A7"/>
    <w:rPr>
      <w:rFonts w:ascii="Calibri" w:hAnsi="Calibri" w:cs="Calibri"/>
      <w:b/>
      <w:bCs/>
      <w:lang w:val="en-GB"/>
    </w:rPr>
  </w:style>
  <w:style w:type="character" w:customStyle="1" w:styleId="-HTMLChar">
    <w:name w:val="Προ-διαμορφωμένο HTML Char"/>
    <w:rsid w:val="00B335A7"/>
    <w:rPr>
      <w:rFonts w:ascii="Courier New" w:eastAsia="Times New Roman" w:hAnsi="Courier New" w:cs="Courier New"/>
    </w:rPr>
  </w:style>
  <w:style w:type="character" w:customStyle="1" w:styleId="WW-FootnoteReference3">
    <w:name w:val="WW-Footnote Reference3"/>
    <w:rsid w:val="00B335A7"/>
    <w:rPr>
      <w:vertAlign w:val="superscript"/>
    </w:rPr>
  </w:style>
  <w:style w:type="character" w:customStyle="1" w:styleId="WW-EndnoteReference3">
    <w:name w:val="WW-Endnote Reference3"/>
    <w:rsid w:val="00B335A7"/>
    <w:rPr>
      <w:vertAlign w:val="superscript"/>
    </w:rPr>
  </w:style>
  <w:style w:type="character" w:customStyle="1" w:styleId="WW-FootnoteReference4">
    <w:name w:val="WW-Footnote Reference4"/>
    <w:rsid w:val="00B335A7"/>
    <w:rPr>
      <w:vertAlign w:val="superscript"/>
    </w:rPr>
  </w:style>
  <w:style w:type="character" w:customStyle="1" w:styleId="WW-EndnoteReference4">
    <w:name w:val="WW-Endnote Reference4"/>
    <w:rsid w:val="00B335A7"/>
    <w:rPr>
      <w:vertAlign w:val="superscript"/>
    </w:rPr>
  </w:style>
  <w:style w:type="character" w:customStyle="1" w:styleId="WW-FootnoteReference5">
    <w:name w:val="WW-Footnote Reference5"/>
    <w:rsid w:val="00B335A7"/>
    <w:rPr>
      <w:vertAlign w:val="superscript"/>
    </w:rPr>
  </w:style>
  <w:style w:type="character" w:customStyle="1" w:styleId="WW-EndnoteReference5">
    <w:name w:val="WW-Endnote Reference5"/>
    <w:rsid w:val="00B335A7"/>
    <w:rPr>
      <w:vertAlign w:val="superscript"/>
    </w:rPr>
  </w:style>
  <w:style w:type="character" w:customStyle="1" w:styleId="WW-FootnoteReference6">
    <w:name w:val="WW-Footnote Reference6"/>
    <w:rsid w:val="00B335A7"/>
    <w:rPr>
      <w:vertAlign w:val="superscript"/>
    </w:rPr>
  </w:style>
  <w:style w:type="character" w:styleId="-0">
    <w:name w:val="FollowedHyperlink"/>
    <w:rsid w:val="00B335A7"/>
    <w:rPr>
      <w:color w:val="800000"/>
      <w:u w:val="single"/>
    </w:rPr>
  </w:style>
  <w:style w:type="character" w:customStyle="1" w:styleId="WW-EndnoteReference6">
    <w:name w:val="WW-Endnote Reference6"/>
    <w:rsid w:val="00B335A7"/>
    <w:rPr>
      <w:vertAlign w:val="superscript"/>
    </w:rPr>
  </w:style>
  <w:style w:type="character" w:customStyle="1" w:styleId="WW-FootnoteReference7">
    <w:name w:val="WW-Footnote Reference7"/>
    <w:rsid w:val="00B335A7"/>
    <w:rPr>
      <w:vertAlign w:val="superscript"/>
    </w:rPr>
  </w:style>
  <w:style w:type="character" w:customStyle="1" w:styleId="WW-EndnoteReference7">
    <w:name w:val="WW-Endnote Reference7"/>
    <w:rsid w:val="00B335A7"/>
    <w:rPr>
      <w:vertAlign w:val="superscript"/>
    </w:rPr>
  </w:style>
  <w:style w:type="character" w:customStyle="1" w:styleId="WW-FootnoteReference8">
    <w:name w:val="WW-Footnote Reference8"/>
    <w:rsid w:val="00B335A7"/>
    <w:rPr>
      <w:vertAlign w:val="superscript"/>
    </w:rPr>
  </w:style>
  <w:style w:type="character" w:customStyle="1" w:styleId="WW-EndnoteReference8">
    <w:name w:val="WW-Endnote Reference8"/>
    <w:rsid w:val="00B335A7"/>
    <w:rPr>
      <w:vertAlign w:val="superscript"/>
    </w:rPr>
  </w:style>
  <w:style w:type="character" w:customStyle="1" w:styleId="WW-FootnoteReference9">
    <w:name w:val="WW-Footnote Reference9"/>
    <w:rsid w:val="00B335A7"/>
    <w:rPr>
      <w:vertAlign w:val="superscript"/>
    </w:rPr>
  </w:style>
  <w:style w:type="character" w:customStyle="1" w:styleId="WW-EndnoteReference9">
    <w:name w:val="WW-Endnote Reference9"/>
    <w:rsid w:val="00B335A7"/>
    <w:rPr>
      <w:vertAlign w:val="superscript"/>
    </w:rPr>
  </w:style>
  <w:style w:type="character" w:customStyle="1" w:styleId="WW-FootnoteReference10">
    <w:name w:val="WW-Footnote Reference10"/>
    <w:rsid w:val="00B335A7"/>
    <w:rPr>
      <w:vertAlign w:val="superscript"/>
    </w:rPr>
  </w:style>
  <w:style w:type="character" w:customStyle="1" w:styleId="WW-EndnoteReference10">
    <w:name w:val="WW-Endnote Reference10"/>
    <w:rsid w:val="00B335A7"/>
    <w:rPr>
      <w:vertAlign w:val="superscript"/>
    </w:rPr>
  </w:style>
  <w:style w:type="character" w:customStyle="1" w:styleId="WW-FootnoteReference11">
    <w:name w:val="WW-Footnote Reference11"/>
    <w:rsid w:val="00B335A7"/>
    <w:rPr>
      <w:vertAlign w:val="superscript"/>
    </w:rPr>
  </w:style>
  <w:style w:type="character" w:customStyle="1" w:styleId="WW-EndnoteReference11">
    <w:name w:val="WW-Endnote Reference11"/>
    <w:rsid w:val="00B335A7"/>
    <w:rPr>
      <w:vertAlign w:val="superscript"/>
    </w:rPr>
  </w:style>
  <w:style w:type="character" w:customStyle="1" w:styleId="WW-FootnoteReference12">
    <w:name w:val="WW-Footnote Reference12"/>
    <w:rsid w:val="00B335A7"/>
    <w:rPr>
      <w:vertAlign w:val="superscript"/>
    </w:rPr>
  </w:style>
  <w:style w:type="character" w:customStyle="1" w:styleId="WW-EndnoteReference12">
    <w:name w:val="WW-Endnote Reference12"/>
    <w:rsid w:val="00B335A7"/>
    <w:rPr>
      <w:vertAlign w:val="superscript"/>
    </w:rPr>
  </w:style>
  <w:style w:type="character" w:customStyle="1" w:styleId="WW-FootnoteReference13">
    <w:name w:val="WW-Footnote Reference13"/>
    <w:rsid w:val="00B335A7"/>
    <w:rPr>
      <w:vertAlign w:val="superscript"/>
    </w:rPr>
  </w:style>
  <w:style w:type="character" w:customStyle="1" w:styleId="WW-EndnoteReference13">
    <w:name w:val="WW-Endnote Reference13"/>
    <w:rsid w:val="00B335A7"/>
    <w:rPr>
      <w:vertAlign w:val="superscript"/>
    </w:rPr>
  </w:style>
  <w:style w:type="character" w:customStyle="1" w:styleId="22">
    <w:name w:val="Παραπομπή υποσημείωσης2"/>
    <w:rsid w:val="00B335A7"/>
    <w:rPr>
      <w:vertAlign w:val="superscript"/>
    </w:rPr>
  </w:style>
  <w:style w:type="character" w:customStyle="1" w:styleId="23">
    <w:name w:val="Παραπομπή σημείωσης τέλους2"/>
    <w:rsid w:val="00B335A7"/>
    <w:rPr>
      <w:vertAlign w:val="superscript"/>
    </w:rPr>
  </w:style>
  <w:style w:type="character" w:customStyle="1" w:styleId="200">
    <w:name w:val="Παραπομπή υποσημείωσης20"/>
    <w:rsid w:val="00B335A7"/>
    <w:rPr>
      <w:vertAlign w:val="superscript"/>
    </w:rPr>
  </w:style>
  <w:style w:type="character" w:customStyle="1" w:styleId="201">
    <w:name w:val="Παραπομπή σημείωσης τέλους20"/>
    <w:rsid w:val="00B335A7"/>
    <w:rPr>
      <w:vertAlign w:val="superscript"/>
    </w:rPr>
  </w:style>
  <w:style w:type="character" w:customStyle="1" w:styleId="WW-FootnoteReference14">
    <w:name w:val="WW-Footnote Reference14"/>
    <w:rsid w:val="00B335A7"/>
    <w:rPr>
      <w:vertAlign w:val="superscript"/>
    </w:rPr>
  </w:style>
  <w:style w:type="character" w:customStyle="1" w:styleId="WW-EndnoteReference14">
    <w:name w:val="WW-Endnote Reference14"/>
    <w:rsid w:val="00B335A7"/>
    <w:rPr>
      <w:vertAlign w:val="superscript"/>
    </w:rPr>
  </w:style>
  <w:style w:type="character" w:styleId="ab">
    <w:name w:val="footnote reference"/>
    <w:aliases w:val="Footnote symbol,Footnote reference number,note TESI"/>
    <w:uiPriority w:val="99"/>
    <w:rsid w:val="00B335A7"/>
    <w:rPr>
      <w:vertAlign w:val="superscript"/>
    </w:rPr>
  </w:style>
  <w:style w:type="character" w:styleId="ac">
    <w:name w:val="endnote reference"/>
    <w:rsid w:val="00B335A7"/>
    <w:rPr>
      <w:vertAlign w:val="superscript"/>
    </w:rPr>
  </w:style>
  <w:style w:type="paragraph" w:customStyle="1" w:styleId="ad">
    <w:name w:val="Επικεφαλίδα"/>
    <w:basedOn w:val="a"/>
    <w:next w:val="ae"/>
    <w:rsid w:val="00B335A7"/>
    <w:pPr>
      <w:keepNext/>
      <w:spacing w:before="240"/>
    </w:pPr>
    <w:rPr>
      <w:rFonts w:ascii="Liberation Sans" w:eastAsia="Microsoft YaHei" w:hAnsi="Liberation Sans" w:cs="Mangal"/>
      <w:sz w:val="28"/>
      <w:szCs w:val="28"/>
    </w:rPr>
  </w:style>
  <w:style w:type="paragraph" w:styleId="ae">
    <w:name w:val="Body Text"/>
    <w:basedOn w:val="a"/>
    <w:rsid w:val="00B335A7"/>
    <w:pPr>
      <w:spacing w:after="240"/>
    </w:pPr>
  </w:style>
  <w:style w:type="paragraph" w:styleId="af">
    <w:name w:val="List"/>
    <w:basedOn w:val="ae"/>
    <w:rsid w:val="00B335A7"/>
    <w:rPr>
      <w:rFonts w:cs="Mangal"/>
    </w:rPr>
  </w:style>
  <w:style w:type="paragraph" w:styleId="af0">
    <w:name w:val="caption"/>
    <w:basedOn w:val="a"/>
    <w:qFormat/>
    <w:rsid w:val="00B335A7"/>
    <w:pPr>
      <w:suppressLineNumbers/>
      <w:spacing w:before="120"/>
    </w:pPr>
    <w:rPr>
      <w:rFonts w:cs="Mangal"/>
      <w:i/>
      <w:iCs/>
      <w:sz w:val="24"/>
    </w:rPr>
  </w:style>
  <w:style w:type="paragraph" w:customStyle="1" w:styleId="af1">
    <w:name w:val="Ευρετήριο"/>
    <w:basedOn w:val="a"/>
    <w:rsid w:val="00B335A7"/>
    <w:pPr>
      <w:suppressLineNumbers/>
    </w:pPr>
    <w:rPr>
      <w:rFonts w:cs="Mangal"/>
    </w:rPr>
  </w:style>
  <w:style w:type="paragraph" w:customStyle="1" w:styleId="15">
    <w:name w:val="Λεζάντα1"/>
    <w:basedOn w:val="a"/>
    <w:rsid w:val="00B335A7"/>
    <w:pPr>
      <w:suppressLineNumbers/>
      <w:spacing w:before="120"/>
    </w:pPr>
    <w:rPr>
      <w:rFonts w:cs="Mangal"/>
      <w:i/>
      <w:iCs/>
      <w:sz w:val="24"/>
    </w:rPr>
  </w:style>
  <w:style w:type="paragraph" w:customStyle="1" w:styleId="24">
    <w:name w:val="Λεζάντα2"/>
    <w:basedOn w:val="a"/>
    <w:rsid w:val="00B335A7"/>
    <w:pPr>
      <w:suppressLineNumbers/>
      <w:spacing w:before="120"/>
    </w:pPr>
    <w:rPr>
      <w:rFonts w:cs="Mangal"/>
      <w:i/>
      <w:iCs/>
      <w:sz w:val="24"/>
    </w:rPr>
  </w:style>
  <w:style w:type="paragraph" w:customStyle="1" w:styleId="Caption1">
    <w:name w:val="Caption1"/>
    <w:basedOn w:val="a"/>
    <w:rsid w:val="00B335A7"/>
    <w:pPr>
      <w:suppressLineNumbers/>
      <w:spacing w:before="120"/>
    </w:pPr>
    <w:rPr>
      <w:rFonts w:cs="Mangal"/>
      <w:i/>
      <w:iCs/>
      <w:sz w:val="24"/>
    </w:rPr>
  </w:style>
  <w:style w:type="paragraph" w:customStyle="1" w:styleId="WW-Caption">
    <w:name w:val="WW-Caption"/>
    <w:basedOn w:val="a"/>
    <w:rsid w:val="00B335A7"/>
    <w:pPr>
      <w:suppressLineNumbers/>
      <w:spacing w:before="120"/>
    </w:pPr>
    <w:rPr>
      <w:rFonts w:cs="Mangal"/>
      <w:i/>
      <w:iCs/>
      <w:sz w:val="24"/>
    </w:rPr>
  </w:style>
  <w:style w:type="paragraph" w:customStyle="1" w:styleId="WW-Caption1">
    <w:name w:val="WW-Caption1"/>
    <w:basedOn w:val="a"/>
    <w:rsid w:val="00B335A7"/>
    <w:pPr>
      <w:suppressLineNumbers/>
      <w:spacing w:before="120"/>
    </w:pPr>
    <w:rPr>
      <w:rFonts w:cs="Mangal"/>
      <w:i/>
      <w:iCs/>
      <w:sz w:val="24"/>
    </w:rPr>
  </w:style>
  <w:style w:type="paragraph" w:customStyle="1" w:styleId="WW-Caption11">
    <w:name w:val="WW-Caption11"/>
    <w:basedOn w:val="a"/>
    <w:rsid w:val="00B335A7"/>
    <w:pPr>
      <w:suppressLineNumbers/>
      <w:spacing w:before="120"/>
    </w:pPr>
    <w:rPr>
      <w:rFonts w:cs="Mangal"/>
      <w:i/>
      <w:iCs/>
      <w:sz w:val="24"/>
    </w:rPr>
  </w:style>
  <w:style w:type="paragraph" w:customStyle="1" w:styleId="WW-Caption111">
    <w:name w:val="WW-Caption111"/>
    <w:basedOn w:val="a"/>
    <w:rsid w:val="00B335A7"/>
    <w:pPr>
      <w:suppressLineNumbers/>
      <w:spacing w:before="120"/>
    </w:pPr>
    <w:rPr>
      <w:rFonts w:cs="Mangal"/>
      <w:i/>
      <w:iCs/>
      <w:sz w:val="24"/>
    </w:rPr>
  </w:style>
  <w:style w:type="paragraph" w:customStyle="1" w:styleId="WW-Caption1111">
    <w:name w:val="WW-Caption1111"/>
    <w:basedOn w:val="a"/>
    <w:rsid w:val="00B335A7"/>
    <w:pPr>
      <w:suppressLineNumbers/>
      <w:spacing w:before="120"/>
    </w:pPr>
    <w:rPr>
      <w:rFonts w:cs="Mangal"/>
      <w:i/>
      <w:iCs/>
      <w:sz w:val="24"/>
    </w:rPr>
  </w:style>
  <w:style w:type="paragraph" w:customStyle="1" w:styleId="WW-Caption11111">
    <w:name w:val="WW-Caption11111"/>
    <w:basedOn w:val="a"/>
    <w:rsid w:val="00B335A7"/>
    <w:pPr>
      <w:suppressLineNumbers/>
      <w:spacing w:before="120"/>
    </w:pPr>
    <w:rPr>
      <w:rFonts w:cs="Mangal"/>
      <w:i/>
      <w:iCs/>
      <w:sz w:val="24"/>
    </w:rPr>
  </w:style>
  <w:style w:type="paragraph" w:customStyle="1" w:styleId="WW-Caption111111">
    <w:name w:val="WW-Caption111111"/>
    <w:basedOn w:val="a"/>
    <w:rsid w:val="00B335A7"/>
    <w:pPr>
      <w:suppressLineNumbers/>
      <w:spacing w:before="120"/>
    </w:pPr>
    <w:rPr>
      <w:rFonts w:cs="Mangal"/>
      <w:i/>
      <w:iCs/>
      <w:sz w:val="24"/>
    </w:rPr>
  </w:style>
  <w:style w:type="paragraph" w:customStyle="1" w:styleId="WW-Caption1111111">
    <w:name w:val="WW-Caption1111111"/>
    <w:basedOn w:val="a"/>
    <w:rsid w:val="00B335A7"/>
    <w:pPr>
      <w:suppressLineNumbers/>
      <w:spacing w:before="120"/>
    </w:pPr>
    <w:rPr>
      <w:rFonts w:cs="Mangal"/>
      <w:i/>
      <w:iCs/>
      <w:sz w:val="24"/>
    </w:rPr>
  </w:style>
  <w:style w:type="paragraph" w:customStyle="1" w:styleId="WW-Caption11111111">
    <w:name w:val="WW-Caption11111111"/>
    <w:basedOn w:val="a"/>
    <w:rsid w:val="00B335A7"/>
    <w:pPr>
      <w:suppressLineNumbers/>
      <w:spacing w:before="120"/>
    </w:pPr>
    <w:rPr>
      <w:rFonts w:cs="Mangal"/>
      <w:i/>
      <w:iCs/>
      <w:sz w:val="24"/>
    </w:rPr>
  </w:style>
  <w:style w:type="paragraph" w:customStyle="1" w:styleId="WW-Caption111111111">
    <w:name w:val="WW-Caption111111111"/>
    <w:basedOn w:val="a"/>
    <w:rsid w:val="00B335A7"/>
    <w:pPr>
      <w:suppressLineNumbers/>
      <w:spacing w:before="120"/>
    </w:pPr>
    <w:rPr>
      <w:rFonts w:cs="Mangal"/>
      <w:i/>
      <w:iCs/>
      <w:sz w:val="24"/>
    </w:rPr>
  </w:style>
  <w:style w:type="paragraph" w:customStyle="1" w:styleId="WW-Caption1111111111">
    <w:name w:val="WW-Caption1111111111"/>
    <w:basedOn w:val="a"/>
    <w:rsid w:val="00B335A7"/>
    <w:pPr>
      <w:suppressLineNumbers/>
      <w:spacing w:before="120"/>
    </w:pPr>
    <w:rPr>
      <w:rFonts w:cs="Mangal"/>
      <w:i/>
      <w:iCs/>
      <w:sz w:val="24"/>
    </w:rPr>
  </w:style>
  <w:style w:type="paragraph" w:customStyle="1" w:styleId="101">
    <w:name w:val="Λεζάντα10"/>
    <w:basedOn w:val="a"/>
    <w:rsid w:val="00B335A7"/>
    <w:pPr>
      <w:suppressLineNumbers/>
      <w:spacing w:before="120"/>
    </w:pPr>
    <w:rPr>
      <w:rFonts w:cs="Mangal"/>
      <w:i/>
      <w:iCs/>
      <w:sz w:val="24"/>
    </w:rPr>
  </w:style>
  <w:style w:type="paragraph" w:customStyle="1" w:styleId="WW-Caption11111111111">
    <w:name w:val="WW-Caption11111111111"/>
    <w:basedOn w:val="a"/>
    <w:rsid w:val="00B335A7"/>
    <w:pPr>
      <w:suppressLineNumbers/>
      <w:spacing w:before="120"/>
    </w:pPr>
    <w:rPr>
      <w:rFonts w:cs="Mangal"/>
      <w:i/>
      <w:iCs/>
      <w:sz w:val="24"/>
    </w:rPr>
  </w:style>
  <w:style w:type="paragraph" w:customStyle="1" w:styleId="WW-Caption111111111111">
    <w:name w:val="WW-Caption111111111111"/>
    <w:basedOn w:val="a"/>
    <w:rsid w:val="00B335A7"/>
    <w:pPr>
      <w:suppressLineNumbers/>
      <w:spacing w:before="120"/>
    </w:pPr>
    <w:rPr>
      <w:rFonts w:cs="Mangal"/>
      <w:i/>
      <w:iCs/>
      <w:sz w:val="24"/>
    </w:rPr>
  </w:style>
  <w:style w:type="paragraph" w:customStyle="1" w:styleId="WW-Caption1111111111111">
    <w:name w:val="WW-Caption1111111111111"/>
    <w:basedOn w:val="a"/>
    <w:rsid w:val="00B335A7"/>
    <w:pPr>
      <w:suppressLineNumbers/>
      <w:spacing w:before="120"/>
    </w:pPr>
    <w:rPr>
      <w:rFonts w:cs="Mangal"/>
      <w:i/>
      <w:iCs/>
      <w:sz w:val="24"/>
    </w:rPr>
  </w:style>
  <w:style w:type="paragraph" w:customStyle="1" w:styleId="WW-Caption11111111111111">
    <w:name w:val="WW-Caption11111111111111"/>
    <w:basedOn w:val="a"/>
    <w:rsid w:val="00B335A7"/>
    <w:pPr>
      <w:suppressLineNumbers/>
      <w:spacing w:before="120"/>
    </w:pPr>
    <w:rPr>
      <w:rFonts w:cs="Mangal"/>
      <w:i/>
      <w:iCs/>
      <w:sz w:val="24"/>
    </w:rPr>
  </w:style>
  <w:style w:type="paragraph" w:customStyle="1" w:styleId="Bullet">
    <w:name w:val="Bullet"/>
    <w:basedOn w:val="a"/>
    <w:rsid w:val="00B335A7"/>
    <w:pPr>
      <w:numPr>
        <w:numId w:val="12"/>
      </w:numPr>
      <w:spacing w:after="100"/>
    </w:pPr>
    <w:rPr>
      <w:rFonts w:eastAsia="MS Mincho"/>
      <w:lang w:val="en-US" w:eastAsia="ja-JP"/>
    </w:rPr>
  </w:style>
  <w:style w:type="paragraph" w:customStyle="1" w:styleId="16">
    <w:name w:val="Ημερομηνία1"/>
    <w:basedOn w:val="a"/>
    <w:next w:val="a"/>
    <w:rsid w:val="00B335A7"/>
    <w:pPr>
      <w:spacing w:after="100"/>
    </w:pPr>
    <w:rPr>
      <w:rFonts w:eastAsia="MS Mincho"/>
      <w:lang w:val="en-US" w:eastAsia="ja-JP"/>
    </w:rPr>
  </w:style>
  <w:style w:type="paragraph" w:customStyle="1" w:styleId="DocTitle">
    <w:name w:val="Doc Title"/>
    <w:basedOn w:val="1"/>
    <w:rsid w:val="00B335A7"/>
  </w:style>
  <w:style w:type="paragraph" w:customStyle="1" w:styleId="inserttext">
    <w:name w:val="insert text"/>
    <w:basedOn w:val="a"/>
    <w:rsid w:val="00B335A7"/>
    <w:pPr>
      <w:spacing w:after="100"/>
      <w:ind w:left="794"/>
    </w:pPr>
    <w:rPr>
      <w:rFonts w:eastAsia="MS Mincho"/>
      <w:lang w:val="en-US" w:eastAsia="ja-JP"/>
    </w:rPr>
  </w:style>
  <w:style w:type="paragraph" w:styleId="af2">
    <w:name w:val="footer"/>
    <w:basedOn w:val="a"/>
    <w:rsid w:val="00B335A7"/>
    <w:pPr>
      <w:spacing w:after="100"/>
    </w:pPr>
    <w:rPr>
      <w:rFonts w:eastAsia="MS Mincho"/>
      <w:lang w:val="en-US" w:eastAsia="ja-JP"/>
    </w:rPr>
  </w:style>
  <w:style w:type="paragraph" w:styleId="af3">
    <w:name w:val="header"/>
    <w:aliases w:val="hd,ho,header odd,Header Titlos Prosforas"/>
    <w:basedOn w:val="a"/>
    <w:rsid w:val="00B335A7"/>
  </w:style>
  <w:style w:type="paragraph" w:customStyle="1" w:styleId="17">
    <w:name w:val="Κείμενο πλαισίου1"/>
    <w:basedOn w:val="a"/>
    <w:rsid w:val="00B335A7"/>
    <w:rPr>
      <w:sz w:val="16"/>
      <w:szCs w:val="16"/>
    </w:rPr>
  </w:style>
  <w:style w:type="paragraph" w:customStyle="1" w:styleId="CommentText1">
    <w:name w:val="Comment Text1"/>
    <w:basedOn w:val="a"/>
    <w:rsid w:val="00B335A7"/>
    <w:rPr>
      <w:sz w:val="20"/>
      <w:szCs w:val="20"/>
    </w:rPr>
  </w:style>
  <w:style w:type="paragraph" w:customStyle="1" w:styleId="CommentSubject1">
    <w:name w:val="Comment Subject1"/>
    <w:basedOn w:val="CommentText1"/>
    <w:next w:val="CommentText1"/>
    <w:rsid w:val="00B335A7"/>
    <w:rPr>
      <w:b/>
      <w:bCs/>
    </w:rPr>
  </w:style>
  <w:style w:type="paragraph" w:customStyle="1" w:styleId="18">
    <w:name w:val="Αναθεώρηση1"/>
    <w:rsid w:val="00B335A7"/>
    <w:pPr>
      <w:suppressAutoHyphens/>
    </w:pPr>
    <w:rPr>
      <w:sz w:val="24"/>
      <w:szCs w:val="24"/>
      <w:lang w:val="en-GB" w:eastAsia="zh-CN"/>
    </w:rPr>
  </w:style>
  <w:style w:type="paragraph" w:customStyle="1" w:styleId="western">
    <w:name w:val="western"/>
    <w:basedOn w:val="a"/>
    <w:rsid w:val="00B335A7"/>
    <w:pPr>
      <w:spacing w:before="280" w:after="200"/>
    </w:pPr>
    <w:rPr>
      <w:rFonts w:ascii="Arial Unicode MS" w:eastAsia="Arial Unicode MS" w:hAnsi="Arial Unicode MS" w:cs="Arial Unicode MS"/>
    </w:rPr>
  </w:style>
  <w:style w:type="paragraph" w:customStyle="1" w:styleId="19">
    <w:name w:val="Παράγραφος λίστας1"/>
    <w:basedOn w:val="a"/>
    <w:rsid w:val="00B335A7"/>
    <w:pPr>
      <w:spacing w:after="200"/>
      <w:ind w:left="720"/>
      <w:contextualSpacing/>
    </w:pPr>
  </w:style>
  <w:style w:type="paragraph" w:styleId="af4">
    <w:name w:val="footnote text"/>
    <w:basedOn w:val="a"/>
    <w:link w:val="Char2"/>
    <w:rsid w:val="00B335A7"/>
    <w:pPr>
      <w:spacing w:after="0"/>
      <w:ind w:left="425" w:hanging="425"/>
    </w:pPr>
    <w:rPr>
      <w:sz w:val="18"/>
      <w:szCs w:val="20"/>
      <w:lang w:val="en-IE"/>
    </w:rPr>
  </w:style>
  <w:style w:type="paragraph" w:styleId="1a">
    <w:name w:val="toc 1"/>
    <w:basedOn w:val="a"/>
    <w:next w:val="a"/>
    <w:uiPriority w:val="39"/>
    <w:rsid w:val="00B335A7"/>
    <w:pPr>
      <w:spacing w:before="120"/>
      <w:jc w:val="left"/>
    </w:pPr>
    <w:rPr>
      <w:b/>
      <w:bCs/>
      <w:caps/>
      <w:sz w:val="20"/>
      <w:szCs w:val="20"/>
    </w:rPr>
  </w:style>
  <w:style w:type="paragraph" w:styleId="25">
    <w:name w:val="toc 2"/>
    <w:basedOn w:val="a"/>
    <w:next w:val="a"/>
    <w:uiPriority w:val="39"/>
    <w:rsid w:val="00B335A7"/>
    <w:pPr>
      <w:spacing w:after="0"/>
      <w:ind w:left="220"/>
      <w:jc w:val="left"/>
    </w:pPr>
    <w:rPr>
      <w:smallCaps/>
      <w:sz w:val="20"/>
      <w:szCs w:val="20"/>
    </w:rPr>
  </w:style>
  <w:style w:type="paragraph" w:styleId="31">
    <w:name w:val="toc 3"/>
    <w:basedOn w:val="a"/>
    <w:next w:val="a"/>
    <w:uiPriority w:val="39"/>
    <w:rsid w:val="00B335A7"/>
    <w:pPr>
      <w:spacing w:after="0"/>
      <w:ind w:left="440"/>
      <w:jc w:val="left"/>
    </w:pPr>
    <w:rPr>
      <w:i/>
      <w:iCs/>
      <w:sz w:val="20"/>
      <w:szCs w:val="20"/>
    </w:rPr>
  </w:style>
  <w:style w:type="paragraph" w:styleId="40">
    <w:name w:val="toc 4"/>
    <w:basedOn w:val="a"/>
    <w:next w:val="a"/>
    <w:uiPriority w:val="39"/>
    <w:rsid w:val="00B335A7"/>
    <w:pPr>
      <w:spacing w:after="0"/>
      <w:ind w:left="660"/>
      <w:jc w:val="left"/>
    </w:pPr>
    <w:rPr>
      <w:sz w:val="18"/>
      <w:szCs w:val="18"/>
    </w:rPr>
  </w:style>
  <w:style w:type="paragraph" w:styleId="50">
    <w:name w:val="toc 5"/>
    <w:basedOn w:val="a"/>
    <w:next w:val="a"/>
    <w:uiPriority w:val="39"/>
    <w:rsid w:val="00B335A7"/>
    <w:pPr>
      <w:spacing w:after="0"/>
      <w:ind w:left="880"/>
      <w:jc w:val="left"/>
    </w:pPr>
    <w:rPr>
      <w:sz w:val="18"/>
      <w:szCs w:val="18"/>
    </w:rPr>
  </w:style>
  <w:style w:type="paragraph" w:styleId="60">
    <w:name w:val="toc 6"/>
    <w:basedOn w:val="a"/>
    <w:next w:val="a"/>
    <w:uiPriority w:val="39"/>
    <w:rsid w:val="00B335A7"/>
    <w:pPr>
      <w:spacing w:after="0"/>
      <w:ind w:left="1100"/>
      <w:jc w:val="left"/>
    </w:pPr>
    <w:rPr>
      <w:sz w:val="18"/>
      <w:szCs w:val="18"/>
    </w:rPr>
  </w:style>
  <w:style w:type="paragraph" w:styleId="70">
    <w:name w:val="toc 7"/>
    <w:basedOn w:val="a"/>
    <w:next w:val="a"/>
    <w:uiPriority w:val="39"/>
    <w:rsid w:val="00B335A7"/>
    <w:pPr>
      <w:spacing w:after="0"/>
      <w:ind w:left="1320"/>
      <w:jc w:val="left"/>
    </w:pPr>
    <w:rPr>
      <w:sz w:val="18"/>
      <w:szCs w:val="18"/>
    </w:rPr>
  </w:style>
  <w:style w:type="paragraph" w:styleId="80">
    <w:name w:val="toc 8"/>
    <w:basedOn w:val="a"/>
    <w:next w:val="a"/>
    <w:uiPriority w:val="39"/>
    <w:rsid w:val="00B335A7"/>
    <w:pPr>
      <w:spacing w:after="0"/>
      <w:ind w:left="1540"/>
      <w:jc w:val="left"/>
    </w:pPr>
    <w:rPr>
      <w:sz w:val="18"/>
      <w:szCs w:val="18"/>
    </w:rPr>
  </w:style>
  <w:style w:type="paragraph" w:styleId="90">
    <w:name w:val="toc 9"/>
    <w:basedOn w:val="a"/>
    <w:next w:val="a"/>
    <w:uiPriority w:val="39"/>
    <w:rsid w:val="00B335A7"/>
    <w:pPr>
      <w:spacing w:after="0"/>
      <w:ind w:left="1760"/>
      <w:jc w:val="left"/>
    </w:pPr>
    <w:rPr>
      <w:sz w:val="18"/>
      <w:szCs w:val="18"/>
    </w:rPr>
  </w:style>
  <w:style w:type="paragraph" w:customStyle="1" w:styleId="Style1">
    <w:name w:val="Style1"/>
    <w:basedOn w:val="DocTitle"/>
    <w:rsid w:val="00B335A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B335A7"/>
    <w:rPr>
      <w:rFonts w:ascii="Calibri" w:hAnsi="Calibri" w:cs="Calibri"/>
      <w:lang w:val="el-GR"/>
    </w:rPr>
  </w:style>
  <w:style w:type="paragraph" w:styleId="af5">
    <w:name w:val="endnote text"/>
    <w:basedOn w:val="a"/>
    <w:link w:val="Char3"/>
    <w:rsid w:val="00B335A7"/>
    <w:rPr>
      <w:sz w:val="20"/>
      <w:szCs w:val="20"/>
    </w:rPr>
  </w:style>
  <w:style w:type="paragraph" w:customStyle="1" w:styleId="Default">
    <w:name w:val="Default"/>
    <w:rsid w:val="00B335A7"/>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B335A7"/>
  </w:style>
  <w:style w:type="paragraph" w:styleId="af7">
    <w:name w:val="Body Text Indent"/>
    <w:basedOn w:val="a"/>
    <w:rsid w:val="00B335A7"/>
    <w:pPr>
      <w:ind w:firstLine="1134"/>
    </w:pPr>
    <w:rPr>
      <w:rFonts w:ascii="Arial" w:hAnsi="Arial" w:cs="Arial"/>
    </w:rPr>
  </w:style>
  <w:style w:type="paragraph" w:customStyle="1" w:styleId="normalwithoutspacing">
    <w:name w:val="normal_without_spacing"/>
    <w:basedOn w:val="a"/>
    <w:rsid w:val="00B335A7"/>
    <w:pPr>
      <w:spacing w:after="60"/>
    </w:pPr>
    <w:rPr>
      <w:lang w:val="el-GR"/>
    </w:rPr>
  </w:style>
  <w:style w:type="paragraph" w:customStyle="1" w:styleId="foothanging">
    <w:name w:val="foot_hanging"/>
    <w:basedOn w:val="af4"/>
    <w:rsid w:val="00B335A7"/>
    <w:pPr>
      <w:ind w:left="426" w:hanging="426"/>
    </w:pPr>
    <w:rPr>
      <w:szCs w:val="18"/>
    </w:rPr>
  </w:style>
  <w:style w:type="paragraph" w:customStyle="1" w:styleId="-HTML1">
    <w:name w:val="Προ-διαμορφωμένο HTML1"/>
    <w:basedOn w:val="a"/>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B335A7"/>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B335A7"/>
    <w:pPr>
      <w:suppressAutoHyphens w:val="0"/>
      <w:spacing w:line="312" w:lineRule="auto"/>
      <w:ind w:left="283"/>
    </w:pPr>
    <w:rPr>
      <w:rFonts w:cs="Times New Roman"/>
      <w:sz w:val="16"/>
      <w:szCs w:val="16"/>
    </w:rPr>
  </w:style>
  <w:style w:type="paragraph" w:customStyle="1" w:styleId="1b">
    <w:name w:val="Χωρίς διάστιχο1"/>
    <w:rsid w:val="00B335A7"/>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B335A7"/>
    <w:pPr>
      <w:suppressLineNumbers/>
    </w:pPr>
  </w:style>
  <w:style w:type="paragraph" w:customStyle="1" w:styleId="af9">
    <w:name w:val="Επικεφαλίδα πίνακα"/>
    <w:basedOn w:val="af8"/>
    <w:rsid w:val="00B335A7"/>
    <w:pPr>
      <w:jc w:val="center"/>
    </w:pPr>
    <w:rPr>
      <w:b/>
      <w:bCs/>
    </w:rPr>
  </w:style>
  <w:style w:type="paragraph" w:customStyle="1" w:styleId="footers">
    <w:name w:val="footers"/>
    <w:basedOn w:val="foothanging"/>
    <w:rsid w:val="00B335A7"/>
  </w:style>
  <w:style w:type="paragraph" w:customStyle="1" w:styleId="Standard">
    <w:name w:val="Standard"/>
    <w:rsid w:val="00B335A7"/>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B335A7"/>
    <w:pPr>
      <w:spacing w:after="120"/>
    </w:pPr>
  </w:style>
  <w:style w:type="paragraph" w:customStyle="1" w:styleId="Footnote">
    <w:name w:val="Footnote"/>
    <w:basedOn w:val="Standard"/>
    <w:rsid w:val="00B335A7"/>
    <w:pPr>
      <w:suppressLineNumbers/>
      <w:ind w:left="283" w:hanging="283"/>
    </w:pPr>
    <w:rPr>
      <w:sz w:val="20"/>
      <w:szCs w:val="20"/>
    </w:rPr>
  </w:style>
  <w:style w:type="paragraph" w:customStyle="1" w:styleId="311">
    <w:name w:val="Σώμα κείμενου 31"/>
    <w:basedOn w:val="a"/>
    <w:rsid w:val="00B335A7"/>
    <w:rPr>
      <w:sz w:val="16"/>
      <w:szCs w:val="16"/>
    </w:rPr>
  </w:style>
  <w:style w:type="paragraph" w:customStyle="1" w:styleId="fooot">
    <w:name w:val="fooot"/>
    <w:basedOn w:val="footers"/>
    <w:rsid w:val="00B335A7"/>
  </w:style>
  <w:style w:type="paragraph" w:styleId="afa">
    <w:name w:val="Balloon Text"/>
    <w:basedOn w:val="a"/>
    <w:rsid w:val="00B335A7"/>
    <w:pPr>
      <w:spacing w:after="0"/>
    </w:pPr>
    <w:rPr>
      <w:sz w:val="16"/>
      <w:szCs w:val="16"/>
    </w:rPr>
  </w:style>
  <w:style w:type="paragraph" w:customStyle="1" w:styleId="1c">
    <w:name w:val="Κείμενο σχολίου1"/>
    <w:basedOn w:val="a"/>
    <w:rsid w:val="00B335A7"/>
    <w:rPr>
      <w:sz w:val="20"/>
      <w:szCs w:val="20"/>
    </w:rPr>
  </w:style>
  <w:style w:type="paragraph" w:styleId="afb">
    <w:name w:val="annotation subject"/>
    <w:basedOn w:val="1c"/>
    <w:next w:val="1c"/>
    <w:rsid w:val="00B335A7"/>
    <w:rPr>
      <w:b/>
      <w:bCs/>
    </w:rPr>
  </w:style>
  <w:style w:type="paragraph" w:styleId="-HTML">
    <w:name w:val="HTML Preformatted"/>
    <w:basedOn w:val="a"/>
    <w:uiPriority w:val="99"/>
    <w:rsid w:val="00B33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B335A7"/>
    <w:pPr>
      <w:suppressAutoHyphens/>
    </w:pPr>
    <w:rPr>
      <w:rFonts w:ascii="Calibri" w:hAnsi="Calibri" w:cs="Calibri"/>
      <w:sz w:val="22"/>
      <w:szCs w:val="24"/>
      <w:lang w:val="en-GB" w:eastAsia="zh-CN"/>
    </w:rPr>
  </w:style>
  <w:style w:type="paragraph" w:customStyle="1" w:styleId="21">
    <w:name w:val="Λίστα με κουκκίδες 21"/>
    <w:basedOn w:val="a"/>
    <w:rsid w:val="00B335A7"/>
    <w:pPr>
      <w:numPr>
        <w:numId w:val="1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rsid w:val="00B335A7"/>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1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2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2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6"/>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d">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26">
    <w:name w:val="Ανεπίλυτη αναφορά2"/>
    <w:basedOn w:val="a0"/>
    <w:uiPriority w:val="99"/>
    <w:semiHidden/>
    <w:unhideWhenUsed/>
    <w:rsid w:val="00511FC7"/>
    <w:rPr>
      <w:color w:val="605E5C"/>
      <w:shd w:val="clear" w:color="auto" w:fill="E1DFDD"/>
    </w:rPr>
  </w:style>
  <w:style w:type="character" w:customStyle="1" w:styleId="33">
    <w:name w:val="Ανεπίλυτη αναφορά3"/>
    <w:basedOn w:val="a0"/>
    <w:uiPriority w:val="99"/>
    <w:semiHidden/>
    <w:unhideWhenUsed/>
    <w:rsid w:val="00935FE5"/>
    <w:rPr>
      <w:color w:val="605E5C"/>
      <w:shd w:val="clear" w:color="auto" w:fill="E1DFDD"/>
    </w:rPr>
  </w:style>
  <w:style w:type="character" w:customStyle="1" w:styleId="1000">
    <w:name w:val="Προεπιλεγμένη γραμματοσειρά100"/>
    <w:rsid w:val="00B26BC4"/>
  </w:style>
  <w:style w:type="character" w:customStyle="1" w:styleId="2000">
    <w:name w:val="Παραπομπή υποσημείωσης200"/>
    <w:rsid w:val="00B26BC4"/>
    <w:rPr>
      <w:vertAlign w:val="superscript"/>
    </w:rPr>
  </w:style>
  <w:style w:type="character" w:customStyle="1" w:styleId="2001">
    <w:name w:val="Παραπομπή σημείωσης τέλους200"/>
    <w:rsid w:val="00B26BC4"/>
    <w:rPr>
      <w:vertAlign w:val="superscript"/>
    </w:rPr>
  </w:style>
  <w:style w:type="paragraph" w:customStyle="1" w:styleId="1001">
    <w:name w:val="Λεζάντα100"/>
    <w:basedOn w:val="a"/>
    <w:rsid w:val="00B26BC4"/>
    <w:pPr>
      <w:suppressLineNumbers/>
      <w:spacing w:before="120"/>
    </w:pPr>
    <w:rPr>
      <w:rFonts w:cs="Mangal"/>
      <w:i/>
      <w:iCs/>
      <w:sz w:val="24"/>
    </w:rPr>
  </w:style>
  <w:style w:type="character" w:customStyle="1" w:styleId="10000">
    <w:name w:val="Προεπιλεγμένη γραμματοσειρά1000"/>
    <w:rsid w:val="00170AF5"/>
  </w:style>
  <w:style w:type="character" w:customStyle="1" w:styleId="20000">
    <w:name w:val="Παραπομπή υποσημείωσης2000"/>
    <w:rsid w:val="00170AF5"/>
    <w:rPr>
      <w:vertAlign w:val="superscript"/>
    </w:rPr>
  </w:style>
  <w:style w:type="character" w:customStyle="1" w:styleId="20001">
    <w:name w:val="Παραπομπή σημείωσης τέλους2000"/>
    <w:rsid w:val="00170AF5"/>
    <w:rPr>
      <w:vertAlign w:val="superscript"/>
    </w:rPr>
  </w:style>
  <w:style w:type="paragraph" w:customStyle="1" w:styleId="10001">
    <w:name w:val="Λεζάντα1000"/>
    <w:basedOn w:val="a"/>
    <w:rsid w:val="00170AF5"/>
    <w:pPr>
      <w:suppressLineNumbers/>
      <w:spacing w:before="120"/>
    </w:pPr>
    <w:rPr>
      <w:rFonts w:cs="Mangal"/>
      <w:i/>
      <w:iCs/>
      <w:sz w:val="24"/>
    </w:rPr>
  </w:style>
  <w:style w:type="character" w:customStyle="1" w:styleId="100000">
    <w:name w:val="Προεπιλεγμένη γραμματοσειρά10000"/>
    <w:rsid w:val="00A31AE9"/>
  </w:style>
  <w:style w:type="character" w:customStyle="1" w:styleId="200000">
    <w:name w:val="Παραπομπή υποσημείωσης20000"/>
    <w:rsid w:val="00A31AE9"/>
    <w:rPr>
      <w:vertAlign w:val="superscript"/>
    </w:rPr>
  </w:style>
  <w:style w:type="character" w:customStyle="1" w:styleId="200001">
    <w:name w:val="Παραπομπή σημείωσης τέλους20000"/>
    <w:rsid w:val="00A31AE9"/>
    <w:rPr>
      <w:vertAlign w:val="superscript"/>
    </w:rPr>
  </w:style>
  <w:style w:type="paragraph" w:customStyle="1" w:styleId="100001">
    <w:name w:val="Λεζάντα10000"/>
    <w:basedOn w:val="a"/>
    <w:rsid w:val="00A31AE9"/>
    <w:pPr>
      <w:suppressLineNumbers/>
      <w:spacing w:before="120"/>
    </w:pPr>
    <w:rPr>
      <w:rFonts w:cs="Mangal"/>
      <w:i/>
      <w:iCs/>
      <w:sz w:val="24"/>
    </w:rPr>
  </w:style>
  <w:style w:type="character" w:customStyle="1" w:styleId="1000000">
    <w:name w:val="Προεπιλεγμένη γραμματοσειρά100000"/>
    <w:rsid w:val="003F5FCF"/>
  </w:style>
  <w:style w:type="character" w:customStyle="1" w:styleId="2000000">
    <w:name w:val="Παραπομπή υποσημείωσης200000"/>
    <w:rsid w:val="003F5FCF"/>
    <w:rPr>
      <w:vertAlign w:val="superscript"/>
    </w:rPr>
  </w:style>
  <w:style w:type="character" w:customStyle="1" w:styleId="2000001">
    <w:name w:val="Παραπομπή σημείωσης τέλους200000"/>
    <w:rsid w:val="003F5FCF"/>
    <w:rPr>
      <w:vertAlign w:val="superscript"/>
    </w:rPr>
  </w:style>
  <w:style w:type="paragraph" w:customStyle="1" w:styleId="1000001">
    <w:name w:val="Λεζάντα100000"/>
    <w:basedOn w:val="a"/>
    <w:rsid w:val="003F5FCF"/>
    <w:pPr>
      <w:suppressLineNumbers/>
      <w:spacing w:before="120"/>
    </w:pPr>
    <w:rPr>
      <w:rFonts w:cs="Mangal"/>
      <w:i/>
      <w:iCs/>
      <w:sz w:val="24"/>
    </w:rPr>
  </w:style>
  <w:style w:type="character" w:customStyle="1" w:styleId="10000000">
    <w:name w:val="Προεπιλεγμένη γραμματοσειρά1000000"/>
    <w:rsid w:val="006B10EF"/>
  </w:style>
  <w:style w:type="character" w:customStyle="1" w:styleId="20000000">
    <w:name w:val="Παραπομπή υποσημείωσης2000000"/>
    <w:rsid w:val="006B10EF"/>
    <w:rPr>
      <w:vertAlign w:val="superscript"/>
    </w:rPr>
  </w:style>
  <w:style w:type="character" w:customStyle="1" w:styleId="20000001">
    <w:name w:val="Παραπομπή σημείωσης τέλους2000000"/>
    <w:rsid w:val="006B10EF"/>
    <w:rPr>
      <w:vertAlign w:val="superscript"/>
    </w:rPr>
  </w:style>
  <w:style w:type="paragraph" w:customStyle="1" w:styleId="10000001">
    <w:name w:val="Λεζάντα1000000"/>
    <w:basedOn w:val="a"/>
    <w:rsid w:val="006B10EF"/>
    <w:pPr>
      <w:suppressLineNumbers/>
      <w:spacing w:before="120"/>
    </w:pPr>
    <w:rPr>
      <w:rFonts w:cs="Mangal"/>
      <w:i/>
      <w:iCs/>
      <w:sz w:val="24"/>
    </w:rPr>
  </w:style>
  <w:style w:type="character" w:customStyle="1" w:styleId="100000000">
    <w:name w:val="Προεπιλεγμένη γραμματοσειρά10000000"/>
    <w:rsid w:val="00170894"/>
  </w:style>
  <w:style w:type="character" w:customStyle="1" w:styleId="200000000">
    <w:name w:val="Παραπομπή υποσημείωσης20000000"/>
    <w:rsid w:val="00170894"/>
    <w:rPr>
      <w:vertAlign w:val="superscript"/>
    </w:rPr>
  </w:style>
  <w:style w:type="character" w:customStyle="1" w:styleId="200000001">
    <w:name w:val="Παραπομπή σημείωσης τέλους20000000"/>
    <w:rsid w:val="00170894"/>
    <w:rPr>
      <w:vertAlign w:val="superscript"/>
    </w:rPr>
  </w:style>
  <w:style w:type="paragraph" w:customStyle="1" w:styleId="100000001">
    <w:name w:val="Λεζάντα10000000"/>
    <w:basedOn w:val="a"/>
    <w:rsid w:val="00170894"/>
    <w:pPr>
      <w:suppressLineNumbers/>
      <w:spacing w:before="120"/>
    </w:pPr>
    <w:rPr>
      <w:rFonts w:cs="Mangal"/>
      <w:i/>
      <w:iCs/>
      <w:sz w:val="24"/>
    </w:rPr>
  </w:style>
  <w:style w:type="character" w:customStyle="1" w:styleId="1000000000">
    <w:name w:val="Προεπιλεγμένη γραμματοσειρά100000000"/>
    <w:rsid w:val="00775483"/>
  </w:style>
  <w:style w:type="character" w:customStyle="1" w:styleId="2000000000">
    <w:name w:val="Παραπομπή υποσημείωσης200000000"/>
    <w:rsid w:val="00775483"/>
    <w:rPr>
      <w:vertAlign w:val="superscript"/>
    </w:rPr>
  </w:style>
  <w:style w:type="character" w:customStyle="1" w:styleId="2000000001">
    <w:name w:val="Παραπομπή σημείωσης τέλους200000000"/>
    <w:rsid w:val="00775483"/>
    <w:rPr>
      <w:vertAlign w:val="superscript"/>
    </w:rPr>
  </w:style>
  <w:style w:type="paragraph" w:customStyle="1" w:styleId="1000000001">
    <w:name w:val="Λεζάντα100000000"/>
    <w:basedOn w:val="a"/>
    <w:rsid w:val="00775483"/>
    <w:pPr>
      <w:suppressLineNumbers/>
      <w:spacing w:before="120"/>
    </w:pPr>
    <w:rPr>
      <w:rFonts w:cs="Mangal"/>
      <w:i/>
      <w:iCs/>
      <w:sz w:val="24"/>
    </w:rPr>
  </w:style>
  <w:style w:type="character" w:customStyle="1" w:styleId="10000000000">
    <w:name w:val="Προεπιλεγμένη γραμματοσειρά1000000000"/>
    <w:rsid w:val="0021455F"/>
  </w:style>
  <w:style w:type="character" w:customStyle="1" w:styleId="20000000000">
    <w:name w:val="Παραπομπή υποσημείωσης2000000000"/>
    <w:rsid w:val="0021455F"/>
    <w:rPr>
      <w:vertAlign w:val="superscript"/>
    </w:rPr>
  </w:style>
  <w:style w:type="character" w:customStyle="1" w:styleId="20000000001">
    <w:name w:val="Παραπομπή σημείωσης τέλους2000000000"/>
    <w:rsid w:val="0021455F"/>
    <w:rPr>
      <w:vertAlign w:val="superscript"/>
    </w:rPr>
  </w:style>
  <w:style w:type="paragraph" w:customStyle="1" w:styleId="10000000001">
    <w:name w:val="Λεζάντα1000000000"/>
    <w:basedOn w:val="a"/>
    <w:rsid w:val="0021455F"/>
    <w:pPr>
      <w:suppressLineNumbers/>
      <w:spacing w:before="120"/>
    </w:pPr>
    <w:rPr>
      <w:rFonts w:cs="Mangal"/>
      <w:i/>
      <w:iCs/>
      <w:sz w:val="24"/>
    </w:rPr>
  </w:style>
  <w:style w:type="character" w:customStyle="1" w:styleId="100000000000">
    <w:name w:val="Προεπιλεγμένη γραμματοσειρά10000000000"/>
    <w:rsid w:val="008252BC"/>
  </w:style>
  <w:style w:type="character" w:customStyle="1" w:styleId="200000000000">
    <w:name w:val="Παραπομπή υποσημείωσης20000000000"/>
    <w:rsid w:val="008252BC"/>
    <w:rPr>
      <w:vertAlign w:val="superscript"/>
    </w:rPr>
  </w:style>
  <w:style w:type="character" w:customStyle="1" w:styleId="200000000001">
    <w:name w:val="Παραπομπή σημείωσης τέλους20000000000"/>
    <w:rsid w:val="008252BC"/>
    <w:rPr>
      <w:vertAlign w:val="superscript"/>
    </w:rPr>
  </w:style>
  <w:style w:type="paragraph" w:customStyle="1" w:styleId="100000000001">
    <w:name w:val="Λεζάντα10000000000"/>
    <w:basedOn w:val="a"/>
    <w:rsid w:val="008252BC"/>
    <w:pPr>
      <w:suppressLineNumbers/>
      <w:spacing w:before="120"/>
    </w:pPr>
    <w:rPr>
      <w:rFonts w:cs="Mangal"/>
      <w:i/>
      <w:iCs/>
      <w:sz w:val="24"/>
    </w:rPr>
  </w:style>
  <w:style w:type="character" w:customStyle="1" w:styleId="1000000000000">
    <w:name w:val="Προεπιλεγμένη γραμματοσειρά100000000000"/>
    <w:rsid w:val="007530F6"/>
  </w:style>
  <w:style w:type="character" w:customStyle="1" w:styleId="2000000000000">
    <w:name w:val="Παραπομπή υποσημείωσης200000000000"/>
    <w:rsid w:val="007530F6"/>
    <w:rPr>
      <w:vertAlign w:val="superscript"/>
    </w:rPr>
  </w:style>
  <w:style w:type="character" w:customStyle="1" w:styleId="2000000000001">
    <w:name w:val="Παραπομπή σημείωσης τέλους200000000000"/>
    <w:rsid w:val="007530F6"/>
    <w:rPr>
      <w:vertAlign w:val="superscript"/>
    </w:rPr>
  </w:style>
  <w:style w:type="paragraph" w:customStyle="1" w:styleId="1000000000001">
    <w:name w:val="Λεζάντα100000000000"/>
    <w:basedOn w:val="a"/>
    <w:rsid w:val="007530F6"/>
    <w:pPr>
      <w:suppressLineNumbers/>
      <w:spacing w:before="120"/>
    </w:pPr>
    <w:rPr>
      <w:rFonts w:cs="Mangal"/>
      <w:i/>
      <w:iCs/>
      <w:sz w:val="24"/>
    </w:rPr>
  </w:style>
  <w:style w:type="character" w:customStyle="1" w:styleId="10000000000000">
    <w:name w:val="Προεπιλεγμένη γραμματοσειρά1000000000000"/>
    <w:rsid w:val="00DE7CBC"/>
  </w:style>
  <w:style w:type="character" w:customStyle="1" w:styleId="20000000000000">
    <w:name w:val="Παραπομπή υποσημείωσης2000000000000"/>
    <w:rsid w:val="00DE7CBC"/>
    <w:rPr>
      <w:vertAlign w:val="superscript"/>
    </w:rPr>
  </w:style>
  <w:style w:type="character" w:customStyle="1" w:styleId="20000000000001">
    <w:name w:val="Παραπομπή σημείωσης τέλους2000000000000"/>
    <w:rsid w:val="00DE7CBC"/>
    <w:rPr>
      <w:vertAlign w:val="superscript"/>
    </w:rPr>
  </w:style>
  <w:style w:type="paragraph" w:customStyle="1" w:styleId="10000000000001">
    <w:name w:val="Λεζάντα1000000000000"/>
    <w:basedOn w:val="a"/>
    <w:rsid w:val="00DE7CBC"/>
    <w:pPr>
      <w:suppressLineNumbers/>
      <w:spacing w:before="120"/>
    </w:pPr>
    <w:rPr>
      <w:rFonts w:cs="Mangal"/>
      <w:i/>
      <w:iCs/>
      <w:sz w:val="24"/>
    </w:rPr>
  </w:style>
  <w:style w:type="character" w:customStyle="1" w:styleId="100000000000000">
    <w:name w:val="Προεπιλεγμένη γραμματοσειρά10000000000000"/>
    <w:rsid w:val="002E24FB"/>
  </w:style>
  <w:style w:type="character" w:customStyle="1" w:styleId="200000000000000">
    <w:name w:val="Παραπομπή υποσημείωσης20000000000000"/>
    <w:rsid w:val="002E24FB"/>
    <w:rPr>
      <w:vertAlign w:val="superscript"/>
    </w:rPr>
  </w:style>
  <w:style w:type="character" w:customStyle="1" w:styleId="200000000000001">
    <w:name w:val="Παραπομπή σημείωσης τέλους20000000000000"/>
    <w:rsid w:val="002E24FB"/>
    <w:rPr>
      <w:vertAlign w:val="superscript"/>
    </w:rPr>
  </w:style>
  <w:style w:type="paragraph" w:customStyle="1" w:styleId="100000000000001">
    <w:name w:val="Λεζάντα10000000000000"/>
    <w:basedOn w:val="a"/>
    <w:rsid w:val="002E24FB"/>
    <w:pPr>
      <w:suppressLineNumbers/>
      <w:spacing w:before="120"/>
    </w:pPr>
    <w:rPr>
      <w:rFonts w:cs="Mangal"/>
      <w:i/>
      <w:iCs/>
      <w:sz w:val="24"/>
    </w:rPr>
  </w:style>
  <w:style w:type="character" w:styleId="aff5">
    <w:name w:val="Unresolved Mention"/>
    <w:basedOn w:val="a0"/>
    <w:uiPriority w:val="99"/>
    <w:semiHidden/>
    <w:unhideWhenUsed/>
    <w:rsid w:val="00290E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599220425">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05389554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19140476">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21" Type="http://schemas.openxmlformats.org/officeDocument/2006/relationships/hyperlink" Target="http://www.ktpae.gr" TargetMode="Externa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ktpae.gr" TargetMode="External"/><Relationship Id="rId25" Type="http://schemas.openxmlformats.org/officeDocument/2006/relationships/hyperlink" Target="http://www.hsppa.gr/"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eaadhsy.gr/"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art79a" TargetMode="External"/><Relationship Id="rId35" Type="http://schemas.openxmlformats.org/officeDocument/2006/relationships/header" Target="header6.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9713AFC677B61E439AA16D3D3E638FCB" ma:contentTypeVersion="4" ma:contentTypeDescription="Δημιουργία νέου εγγράφου" ma:contentTypeScope="" ma:versionID="c899a71fe5641434a9cc8580d2a5254e">
  <xsd:schema xmlns:xsd="http://www.w3.org/2001/XMLSchema" xmlns:xs="http://www.w3.org/2001/XMLSchema" xmlns:p="http://schemas.microsoft.com/office/2006/metadata/properties" xmlns:ns2="3ce47097-c450-4eed-a500-8800e26f172b" targetNamespace="http://schemas.microsoft.com/office/2006/metadata/properties" ma:root="true" ma:fieldsID="e0fe8bc1634ef0b80678fb779d4da766" ns2:_="">
    <xsd:import namespace="3ce47097-c450-4eed-a500-8800e26f17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47097-c450-4eed-a500-8800e26f17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BA32E9-F29F-41A7-81E0-1B10DC9435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EA0069-24AD-4C03-B99F-3575E3A29F89}">
  <ds:schemaRefs>
    <ds:schemaRef ds:uri="http://schemas.openxmlformats.org/officeDocument/2006/bibliography"/>
  </ds:schemaRefs>
</ds:datastoreItem>
</file>

<file path=customXml/itemProps3.xml><?xml version="1.0" encoding="utf-8"?>
<ds:datastoreItem xmlns:ds="http://schemas.openxmlformats.org/officeDocument/2006/customXml" ds:itemID="{E0013441-A1F1-4E51-8AEF-448E5A260C22}">
  <ds:schemaRefs>
    <ds:schemaRef ds:uri="http://schemas.microsoft.com/sharepoint/v3/contenttype/forms"/>
  </ds:schemaRefs>
</ds:datastoreItem>
</file>

<file path=customXml/itemProps4.xml><?xml version="1.0" encoding="utf-8"?>
<ds:datastoreItem xmlns:ds="http://schemas.openxmlformats.org/officeDocument/2006/customXml" ds:itemID="{155D0383-0E5C-470D-9EBD-F8871759FA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47097-c450-4eed-a500-8800e26f17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86</Pages>
  <Words>35511</Words>
  <Characters>202415</Characters>
  <Application>Microsoft Office Word</Application>
  <DocSecurity>0</DocSecurity>
  <Lines>1686</Lines>
  <Paragraphs>474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Δράκου Μερόπη</cp:lastModifiedBy>
  <cp:revision>64</cp:revision>
  <cp:lastPrinted>2024-02-05T10:07:00Z</cp:lastPrinted>
  <dcterms:created xsi:type="dcterms:W3CDTF">2024-01-30T08:40:00Z</dcterms:created>
  <dcterms:modified xsi:type="dcterms:W3CDTF">2024-02-05T10:11:00Z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0x0101009713AFC677B61E439AA16D3D3E638FCB</vt:lpwstr>
  </property>
</Properties>
</file>